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B0312" w14:textId="77777777" w:rsidR="00AE469A" w:rsidRDefault="00AE469A" w:rsidP="00AE469A">
      <w:pPr>
        <w:pStyle w:val="C-TOCTitle"/>
      </w:pPr>
      <w:bookmarkStart w:id="0" w:name="_Toc124703"/>
      <w:r>
        <w:t>Table of Contents</w:t>
      </w:r>
    </w:p>
    <w:p w14:paraId="413086CC" w14:textId="7B32B749" w:rsidR="00BE3157" w:rsidRDefault="00AE469A">
      <w:pPr>
        <w:pStyle w:val="TOC1"/>
        <w:rPr>
          <w:rFonts w:asciiTheme="minorHAnsi" w:eastAsiaTheme="minorEastAsia" w:hAnsiTheme="minorHAnsi" w:cstheme="minorBidi"/>
          <w:caps w:val="0"/>
          <w:noProof/>
          <w:color w:val="auto"/>
          <w:sz w:val="22"/>
          <w:szCs w:val="22"/>
        </w:rPr>
      </w:pPr>
      <w:r>
        <w:fldChar w:fldCharType="begin"/>
      </w:r>
      <w:r>
        <w:instrText xml:space="preserve"> TOC \o "2-4" \h \z \t "C-Heading 1,1,C-Heading 1 (non-numbered),1,C-Heading 1 (no page break),1,C-Heading 1 (no page break,1,C-Appendix,1,C-PLR-Heading 1 (no page break.non-numbered),1,C-PLR-Heading 1,1,C-PLR-Heading 1 (no page break),1,C-Appendix (Numbered), </w:instrText>
      </w:r>
      <w:r>
        <w:fldChar w:fldCharType="separate"/>
      </w:r>
      <w:hyperlink w:anchor="_Toc132276316" w:history="1">
        <w:r w:rsidR="00BE3157" w:rsidRPr="0082491B">
          <w:rPr>
            <w:rStyle w:val="Hyperlink"/>
            <w:noProof/>
          </w:rPr>
          <w:t>2.3.P</w:t>
        </w:r>
        <w:r w:rsidR="00BE3157">
          <w:rPr>
            <w:rFonts w:asciiTheme="minorHAnsi" w:eastAsiaTheme="minorEastAsia" w:hAnsiTheme="minorHAnsi" w:cstheme="minorBidi"/>
            <w:caps w:val="0"/>
            <w:noProof/>
            <w:color w:val="auto"/>
            <w:sz w:val="22"/>
            <w:szCs w:val="22"/>
          </w:rPr>
          <w:tab/>
        </w:r>
        <w:r w:rsidR="00BE3157" w:rsidRPr="0082491B">
          <w:rPr>
            <w:rStyle w:val="Hyperlink"/>
            <w:noProof/>
          </w:rPr>
          <w:t>Placebo (Placebo for injection)</w:t>
        </w:r>
        <w:r w:rsidR="00BE3157">
          <w:rPr>
            <w:noProof/>
            <w:webHidden/>
          </w:rPr>
          <w:tab/>
        </w:r>
        <w:r w:rsidR="00BE3157">
          <w:rPr>
            <w:noProof/>
            <w:webHidden/>
          </w:rPr>
          <w:fldChar w:fldCharType="begin"/>
        </w:r>
        <w:r w:rsidR="00BE3157">
          <w:rPr>
            <w:noProof/>
            <w:webHidden/>
          </w:rPr>
          <w:instrText xml:space="preserve"> PAGEREF _Toc132276316 \h </w:instrText>
        </w:r>
        <w:r w:rsidR="00BE3157">
          <w:rPr>
            <w:noProof/>
            <w:webHidden/>
          </w:rPr>
        </w:r>
        <w:r w:rsidR="00BE3157">
          <w:rPr>
            <w:noProof/>
            <w:webHidden/>
          </w:rPr>
          <w:fldChar w:fldCharType="separate"/>
        </w:r>
        <w:r w:rsidR="003A4D5F">
          <w:rPr>
            <w:noProof/>
            <w:webHidden/>
          </w:rPr>
          <w:t>3</w:t>
        </w:r>
        <w:r w:rsidR="00BE3157">
          <w:rPr>
            <w:noProof/>
            <w:webHidden/>
          </w:rPr>
          <w:fldChar w:fldCharType="end"/>
        </w:r>
      </w:hyperlink>
    </w:p>
    <w:p w14:paraId="7DB026AF" w14:textId="2FF91740" w:rsidR="00BE3157" w:rsidRDefault="00000000">
      <w:pPr>
        <w:pStyle w:val="TOC1"/>
        <w:rPr>
          <w:rFonts w:asciiTheme="minorHAnsi" w:eastAsiaTheme="minorEastAsia" w:hAnsiTheme="minorHAnsi" w:cstheme="minorBidi"/>
          <w:caps w:val="0"/>
          <w:noProof/>
          <w:color w:val="auto"/>
          <w:sz w:val="22"/>
          <w:szCs w:val="22"/>
        </w:rPr>
      </w:pPr>
      <w:hyperlink w:anchor="_Toc132276317" w:history="1">
        <w:r w:rsidR="00BE3157" w:rsidRPr="0082491B">
          <w:rPr>
            <w:rStyle w:val="Hyperlink"/>
            <w:noProof/>
          </w:rPr>
          <w:t>2.3.P.1</w:t>
        </w:r>
        <w:r w:rsidR="00BE3157">
          <w:rPr>
            <w:rFonts w:asciiTheme="minorHAnsi" w:eastAsiaTheme="minorEastAsia" w:hAnsiTheme="minorHAnsi" w:cstheme="minorBidi"/>
            <w:caps w:val="0"/>
            <w:noProof/>
            <w:color w:val="auto"/>
            <w:sz w:val="22"/>
            <w:szCs w:val="22"/>
          </w:rPr>
          <w:tab/>
        </w:r>
        <w:r w:rsidR="00BE3157" w:rsidRPr="0082491B">
          <w:rPr>
            <w:rStyle w:val="Hyperlink"/>
            <w:noProof/>
          </w:rPr>
          <w:t>Description and Composition of Placebo for Injection</w:t>
        </w:r>
        <w:r w:rsidR="00BE3157">
          <w:rPr>
            <w:noProof/>
            <w:webHidden/>
          </w:rPr>
          <w:tab/>
        </w:r>
        <w:r w:rsidR="00BE3157">
          <w:rPr>
            <w:noProof/>
            <w:webHidden/>
          </w:rPr>
          <w:fldChar w:fldCharType="begin"/>
        </w:r>
        <w:r w:rsidR="00BE3157">
          <w:rPr>
            <w:noProof/>
            <w:webHidden/>
          </w:rPr>
          <w:instrText xml:space="preserve"> PAGEREF _Toc132276317 \h </w:instrText>
        </w:r>
        <w:r w:rsidR="00BE3157">
          <w:rPr>
            <w:noProof/>
            <w:webHidden/>
          </w:rPr>
        </w:r>
        <w:r w:rsidR="00BE3157">
          <w:rPr>
            <w:noProof/>
            <w:webHidden/>
          </w:rPr>
          <w:fldChar w:fldCharType="separate"/>
        </w:r>
        <w:r w:rsidR="003A4D5F">
          <w:rPr>
            <w:noProof/>
            <w:webHidden/>
          </w:rPr>
          <w:t>3</w:t>
        </w:r>
        <w:r w:rsidR="00BE3157">
          <w:rPr>
            <w:noProof/>
            <w:webHidden/>
          </w:rPr>
          <w:fldChar w:fldCharType="end"/>
        </w:r>
      </w:hyperlink>
    </w:p>
    <w:p w14:paraId="69C8FAF6" w14:textId="43E7E50B" w:rsidR="00BE3157" w:rsidRDefault="00000000">
      <w:pPr>
        <w:pStyle w:val="TOC2"/>
        <w:rPr>
          <w:rFonts w:asciiTheme="minorHAnsi" w:eastAsiaTheme="minorEastAsia" w:hAnsiTheme="minorHAnsi" w:cstheme="minorBidi"/>
          <w:noProof/>
          <w:color w:val="auto"/>
          <w:sz w:val="22"/>
          <w:szCs w:val="22"/>
        </w:rPr>
      </w:pPr>
      <w:hyperlink w:anchor="_Toc132276318" w:history="1">
        <w:r w:rsidR="00BE3157" w:rsidRPr="0082491B">
          <w:rPr>
            <w:rStyle w:val="Hyperlink"/>
            <w:noProof/>
          </w:rPr>
          <w:t>2.3.P.1.1</w:t>
        </w:r>
        <w:r w:rsidR="00BE3157">
          <w:rPr>
            <w:rFonts w:asciiTheme="minorHAnsi" w:eastAsiaTheme="minorEastAsia" w:hAnsiTheme="minorHAnsi" w:cstheme="minorBidi"/>
            <w:noProof/>
            <w:color w:val="auto"/>
            <w:sz w:val="22"/>
            <w:szCs w:val="22"/>
          </w:rPr>
          <w:tab/>
        </w:r>
        <w:r w:rsidR="00BE3157" w:rsidRPr="0082491B">
          <w:rPr>
            <w:rStyle w:val="Hyperlink"/>
            <w:noProof/>
          </w:rPr>
          <w:t>Composition (Placebo for Injection)</w:t>
        </w:r>
        <w:r w:rsidR="00BE3157">
          <w:rPr>
            <w:noProof/>
            <w:webHidden/>
          </w:rPr>
          <w:tab/>
        </w:r>
        <w:r w:rsidR="00BE3157">
          <w:rPr>
            <w:noProof/>
            <w:webHidden/>
          </w:rPr>
          <w:fldChar w:fldCharType="begin"/>
        </w:r>
        <w:r w:rsidR="00BE3157">
          <w:rPr>
            <w:noProof/>
            <w:webHidden/>
          </w:rPr>
          <w:instrText xml:space="preserve"> PAGEREF _Toc132276318 \h </w:instrText>
        </w:r>
        <w:r w:rsidR="00BE3157">
          <w:rPr>
            <w:noProof/>
            <w:webHidden/>
          </w:rPr>
        </w:r>
        <w:r w:rsidR="00BE3157">
          <w:rPr>
            <w:noProof/>
            <w:webHidden/>
          </w:rPr>
          <w:fldChar w:fldCharType="separate"/>
        </w:r>
        <w:r w:rsidR="003A4D5F">
          <w:rPr>
            <w:noProof/>
            <w:webHidden/>
          </w:rPr>
          <w:t>3</w:t>
        </w:r>
        <w:r w:rsidR="00BE3157">
          <w:rPr>
            <w:noProof/>
            <w:webHidden/>
          </w:rPr>
          <w:fldChar w:fldCharType="end"/>
        </w:r>
      </w:hyperlink>
    </w:p>
    <w:p w14:paraId="5E50A514" w14:textId="1DA04A17" w:rsidR="00BE3157" w:rsidRDefault="00000000">
      <w:pPr>
        <w:pStyle w:val="TOC1"/>
        <w:rPr>
          <w:rFonts w:asciiTheme="minorHAnsi" w:eastAsiaTheme="minorEastAsia" w:hAnsiTheme="minorHAnsi" w:cstheme="minorBidi"/>
          <w:caps w:val="0"/>
          <w:noProof/>
          <w:color w:val="auto"/>
          <w:sz w:val="22"/>
          <w:szCs w:val="22"/>
        </w:rPr>
      </w:pPr>
      <w:hyperlink w:anchor="_Toc132276319" w:history="1">
        <w:r w:rsidR="00BE3157" w:rsidRPr="0082491B">
          <w:rPr>
            <w:rStyle w:val="Hyperlink"/>
            <w:noProof/>
          </w:rPr>
          <w:t>2.3.P.2</w:t>
        </w:r>
        <w:r w:rsidR="00BE3157">
          <w:rPr>
            <w:rFonts w:asciiTheme="minorHAnsi" w:eastAsiaTheme="minorEastAsia" w:hAnsiTheme="minorHAnsi" w:cstheme="minorBidi"/>
            <w:caps w:val="0"/>
            <w:noProof/>
            <w:color w:val="auto"/>
            <w:sz w:val="22"/>
            <w:szCs w:val="22"/>
          </w:rPr>
          <w:tab/>
        </w:r>
        <w:r w:rsidR="00BE3157" w:rsidRPr="0082491B">
          <w:rPr>
            <w:rStyle w:val="Hyperlink"/>
            <w:noProof/>
          </w:rPr>
          <w:t>Pharmaceutical Development</w:t>
        </w:r>
        <w:r w:rsidR="00BE3157">
          <w:rPr>
            <w:noProof/>
            <w:webHidden/>
          </w:rPr>
          <w:tab/>
        </w:r>
        <w:r w:rsidR="00BE3157">
          <w:rPr>
            <w:noProof/>
            <w:webHidden/>
          </w:rPr>
          <w:fldChar w:fldCharType="begin"/>
        </w:r>
        <w:r w:rsidR="00BE3157">
          <w:rPr>
            <w:noProof/>
            <w:webHidden/>
          </w:rPr>
          <w:instrText xml:space="preserve"> PAGEREF _Toc132276319 \h </w:instrText>
        </w:r>
        <w:r w:rsidR="00BE3157">
          <w:rPr>
            <w:noProof/>
            <w:webHidden/>
          </w:rPr>
        </w:r>
        <w:r w:rsidR="00BE3157">
          <w:rPr>
            <w:noProof/>
            <w:webHidden/>
          </w:rPr>
          <w:fldChar w:fldCharType="separate"/>
        </w:r>
        <w:r w:rsidR="003A4D5F">
          <w:rPr>
            <w:noProof/>
            <w:webHidden/>
          </w:rPr>
          <w:t>3</w:t>
        </w:r>
        <w:r w:rsidR="00BE3157">
          <w:rPr>
            <w:noProof/>
            <w:webHidden/>
          </w:rPr>
          <w:fldChar w:fldCharType="end"/>
        </w:r>
      </w:hyperlink>
    </w:p>
    <w:p w14:paraId="56D9D7D1" w14:textId="17CA8AC8" w:rsidR="00BE3157" w:rsidRDefault="00000000">
      <w:pPr>
        <w:pStyle w:val="TOC1"/>
        <w:rPr>
          <w:rFonts w:asciiTheme="minorHAnsi" w:eastAsiaTheme="minorEastAsia" w:hAnsiTheme="minorHAnsi" w:cstheme="minorBidi"/>
          <w:caps w:val="0"/>
          <w:noProof/>
          <w:color w:val="auto"/>
          <w:sz w:val="22"/>
          <w:szCs w:val="22"/>
        </w:rPr>
      </w:pPr>
      <w:hyperlink w:anchor="_Toc132276320" w:history="1">
        <w:r w:rsidR="00BE3157" w:rsidRPr="0082491B">
          <w:rPr>
            <w:rStyle w:val="Hyperlink"/>
            <w:noProof/>
          </w:rPr>
          <w:t>2.3.P.3</w:t>
        </w:r>
        <w:r w:rsidR="00BE3157">
          <w:rPr>
            <w:rFonts w:asciiTheme="minorHAnsi" w:eastAsiaTheme="minorEastAsia" w:hAnsiTheme="minorHAnsi" w:cstheme="minorBidi"/>
            <w:caps w:val="0"/>
            <w:noProof/>
            <w:color w:val="auto"/>
            <w:sz w:val="22"/>
            <w:szCs w:val="22"/>
          </w:rPr>
          <w:tab/>
        </w:r>
        <w:r w:rsidR="00BE3157" w:rsidRPr="0082491B">
          <w:rPr>
            <w:rStyle w:val="Hyperlink"/>
            <w:noProof/>
          </w:rPr>
          <w:t>Manufacture</w:t>
        </w:r>
        <w:r w:rsidR="00BE3157">
          <w:rPr>
            <w:noProof/>
            <w:webHidden/>
          </w:rPr>
          <w:tab/>
        </w:r>
        <w:r w:rsidR="00BE3157">
          <w:rPr>
            <w:noProof/>
            <w:webHidden/>
          </w:rPr>
          <w:fldChar w:fldCharType="begin"/>
        </w:r>
        <w:r w:rsidR="00BE3157">
          <w:rPr>
            <w:noProof/>
            <w:webHidden/>
          </w:rPr>
          <w:instrText xml:space="preserve"> PAGEREF _Toc132276320 \h </w:instrText>
        </w:r>
        <w:r w:rsidR="00BE3157">
          <w:rPr>
            <w:noProof/>
            <w:webHidden/>
          </w:rPr>
        </w:r>
        <w:r w:rsidR="00BE3157">
          <w:rPr>
            <w:noProof/>
            <w:webHidden/>
          </w:rPr>
          <w:fldChar w:fldCharType="separate"/>
        </w:r>
        <w:r w:rsidR="003A4D5F">
          <w:rPr>
            <w:noProof/>
            <w:webHidden/>
          </w:rPr>
          <w:t>4</w:t>
        </w:r>
        <w:r w:rsidR="00BE3157">
          <w:rPr>
            <w:noProof/>
            <w:webHidden/>
          </w:rPr>
          <w:fldChar w:fldCharType="end"/>
        </w:r>
      </w:hyperlink>
    </w:p>
    <w:p w14:paraId="7E3947CF" w14:textId="5984E9CD" w:rsidR="00BE3157" w:rsidRDefault="00000000">
      <w:pPr>
        <w:pStyle w:val="TOC2"/>
        <w:rPr>
          <w:rFonts w:asciiTheme="minorHAnsi" w:eastAsiaTheme="minorEastAsia" w:hAnsiTheme="minorHAnsi" w:cstheme="minorBidi"/>
          <w:noProof/>
          <w:color w:val="auto"/>
          <w:sz w:val="22"/>
          <w:szCs w:val="22"/>
        </w:rPr>
      </w:pPr>
      <w:hyperlink w:anchor="_Toc132276321" w:history="1">
        <w:r w:rsidR="00BE3157" w:rsidRPr="0082491B">
          <w:rPr>
            <w:rStyle w:val="Hyperlink"/>
            <w:noProof/>
          </w:rPr>
          <w:t>2.3.P.3.1</w:t>
        </w:r>
        <w:r w:rsidR="00BE3157">
          <w:rPr>
            <w:rFonts w:asciiTheme="minorHAnsi" w:eastAsiaTheme="minorEastAsia" w:hAnsiTheme="minorHAnsi" w:cstheme="minorBidi"/>
            <w:noProof/>
            <w:color w:val="auto"/>
            <w:sz w:val="22"/>
            <w:szCs w:val="22"/>
          </w:rPr>
          <w:tab/>
        </w:r>
        <w:r w:rsidR="00BE3157" w:rsidRPr="0082491B">
          <w:rPr>
            <w:rStyle w:val="Hyperlink"/>
            <w:noProof/>
          </w:rPr>
          <w:t>Manufacturers</w:t>
        </w:r>
        <w:r w:rsidR="00BE3157">
          <w:rPr>
            <w:noProof/>
            <w:webHidden/>
          </w:rPr>
          <w:tab/>
        </w:r>
        <w:r w:rsidR="00BE3157">
          <w:rPr>
            <w:noProof/>
            <w:webHidden/>
          </w:rPr>
          <w:fldChar w:fldCharType="begin"/>
        </w:r>
        <w:r w:rsidR="00BE3157">
          <w:rPr>
            <w:noProof/>
            <w:webHidden/>
          </w:rPr>
          <w:instrText xml:space="preserve"> PAGEREF _Toc132276321 \h </w:instrText>
        </w:r>
        <w:r w:rsidR="00BE3157">
          <w:rPr>
            <w:noProof/>
            <w:webHidden/>
          </w:rPr>
        </w:r>
        <w:r w:rsidR="00BE3157">
          <w:rPr>
            <w:noProof/>
            <w:webHidden/>
          </w:rPr>
          <w:fldChar w:fldCharType="separate"/>
        </w:r>
        <w:r w:rsidR="003A4D5F">
          <w:rPr>
            <w:noProof/>
            <w:webHidden/>
          </w:rPr>
          <w:t>4</w:t>
        </w:r>
        <w:r w:rsidR="00BE3157">
          <w:rPr>
            <w:noProof/>
            <w:webHidden/>
          </w:rPr>
          <w:fldChar w:fldCharType="end"/>
        </w:r>
      </w:hyperlink>
    </w:p>
    <w:p w14:paraId="7684DD10" w14:textId="44504C33" w:rsidR="00BE3157" w:rsidRDefault="00000000">
      <w:pPr>
        <w:pStyle w:val="TOC2"/>
        <w:rPr>
          <w:rFonts w:asciiTheme="minorHAnsi" w:eastAsiaTheme="minorEastAsia" w:hAnsiTheme="minorHAnsi" w:cstheme="minorBidi"/>
          <w:noProof/>
          <w:color w:val="auto"/>
          <w:sz w:val="22"/>
          <w:szCs w:val="22"/>
        </w:rPr>
      </w:pPr>
      <w:hyperlink w:anchor="_Toc132276322" w:history="1">
        <w:r w:rsidR="00BE3157" w:rsidRPr="0082491B">
          <w:rPr>
            <w:rStyle w:val="Hyperlink"/>
            <w:noProof/>
          </w:rPr>
          <w:t>2.3.P.3.2</w:t>
        </w:r>
        <w:r w:rsidR="00BE3157">
          <w:rPr>
            <w:rFonts w:asciiTheme="minorHAnsi" w:eastAsiaTheme="minorEastAsia" w:hAnsiTheme="minorHAnsi" w:cstheme="minorBidi"/>
            <w:noProof/>
            <w:color w:val="auto"/>
            <w:sz w:val="22"/>
            <w:szCs w:val="22"/>
          </w:rPr>
          <w:tab/>
        </w:r>
        <w:r w:rsidR="00BE3157" w:rsidRPr="0082491B">
          <w:rPr>
            <w:rStyle w:val="Hyperlink"/>
            <w:noProof/>
          </w:rPr>
          <w:t>Batch Formula</w:t>
        </w:r>
        <w:r w:rsidR="00BE3157">
          <w:rPr>
            <w:noProof/>
            <w:webHidden/>
          </w:rPr>
          <w:tab/>
        </w:r>
        <w:r w:rsidR="00BE3157">
          <w:rPr>
            <w:noProof/>
            <w:webHidden/>
          </w:rPr>
          <w:fldChar w:fldCharType="begin"/>
        </w:r>
        <w:r w:rsidR="00BE3157">
          <w:rPr>
            <w:noProof/>
            <w:webHidden/>
          </w:rPr>
          <w:instrText xml:space="preserve"> PAGEREF _Toc132276322 \h </w:instrText>
        </w:r>
        <w:r w:rsidR="00BE3157">
          <w:rPr>
            <w:noProof/>
            <w:webHidden/>
          </w:rPr>
        </w:r>
        <w:r w:rsidR="00BE3157">
          <w:rPr>
            <w:noProof/>
            <w:webHidden/>
          </w:rPr>
          <w:fldChar w:fldCharType="separate"/>
        </w:r>
        <w:r w:rsidR="003A4D5F">
          <w:rPr>
            <w:noProof/>
            <w:webHidden/>
          </w:rPr>
          <w:t>5</w:t>
        </w:r>
        <w:r w:rsidR="00BE3157">
          <w:rPr>
            <w:noProof/>
            <w:webHidden/>
          </w:rPr>
          <w:fldChar w:fldCharType="end"/>
        </w:r>
      </w:hyperlink>
    </w:p>
    <w:p w14:paraId="62219B3B" w14:textId="64CEB521" w:rsidR="00BE3157" w:rsidRDefault="00000000">
      <w:pPr>
        <w:pStyle w:val="TOC2"/>
        <w:rPr>
          <w:rFonts w:asciiTheme="minorHAnsi" w:eastAsiaTheme="minorEastAsia" w:hAnsiTheme="minorHAnsi" w:cstheme="minorBidi"/>
          <w:noProof/>
          <w:color w:val="auto"/>
          <w:sz w:val="22"/>
          <w:szCs w:val="22"/>
        </w:rPr>
      </w:pPr>
      <w:hyperlink w:anchor="_Toc132276323" w:history="1">
        <w:r w:rsidR="00BE3157" w:rsidRPr="0082491B">
          <w:rPr>
            <w:rStyle w:val="Hyperlink"/>
            <w:noProof/>
          </w:rPr>
          <w:t>2.3.P.3.3</w:t>
        </w:r>
        <w:r w:rsidR="00BE3157">
          <w:rPr>
            <w:rFonts w:asciiTheme="minorHAnsi" w:eastAsiaTheme="minorEastAsia" w:hAnsiTheme="minorHAnsi" w:cstheme="minorBidi"/>
            <w:noProof/>
            <w:color w:val="auto"/>
            <w:sz w:val="22"/>
            <w:szCs w:val="22"/>
          </w:rPr>
          <w:tab/>
        </w:r>
        <w:r w:rsidR="00BE3157" w:rsidRPr="0082491B">
          <w:rPr>
            <w:rStyle w:val="Hyperlink"/>
            <w:noProof/>
          </w:rPr>
          <w:t>Description of Manufacturing Process and Process Controls</w:t>
        </w:r>
        <w:r w:rsidR="00BE3157">
          <w:rPr>
            <w:noProof/>
            <w:webHidden/>
          </w:rPr>
          <w:tab/>
        </w:r>
        <w:r w:rsidR="00BE3157">
          <w:rPr>
            <w:noProof/>
            <w:webHidden/>
          </w:rPr>
          <w:fldChar w:fldCharType="begin"/>
        </w:r>
        <w:r w:rsidR="00BE3157">
          <w:rPr>
            <w:noProof/>
            <w:webHidden/>
          </w:rPr>
          <w:instrText xml:space="preserve"> PAGEREF _Toc132276323 \h </w:instrText>
        </w:r>
        <w:r w:rsidR="00BE3157">
          <w:rPr>
            <w:noProof/>
            <w:webHidden/>
          </w:rPr>
        </w:r>
        <w:r w:rsidR="00BE3157">
          <w:rPr>
            <w:noProof/>
            <w:webHidden/>
          </w:rPr>
          <w:fldChar w:fldCharType="separate"/>
        </w:r>
        <w:r w:rsidR="003A4D5F">
          <w:rPr>
            <w:noProof/>
            <w:webHidden/>
          </w:rPr>
          <w:t>5</w:t>
        </w:r>
        <w:r w:rsidR="00BE3157">
          <w:rPr>
            <w:noProof/>
            <w:webHidden/>
          </w:rPr>
          <w:fldChar w:fldCharType="end"/>
        </w:r>
      </w:hyperlink>
    </w:p>
    <w:p w14:paraId="3E4D2058" w14:textId="24CA9FE4" w:rsidR="00BE3157" w:rsidRDefault="00000000">
      <w:pPr>
        <w:pStyle w:val="TOC3"/>
        <w:rPr>
          <w:rFonts w:asciiTheme="minorHAnsi" w:eastAsiaTheme="minorEastAsia" w:hAnsiTheme="minorHAnsi" w:cstheme="minorBidi"/>
          <w:noProof/>
          <w:color w:val="auto"/>
          <w:sz w:val="22"/>
          <w:szCs w:val="22"/>
        </w:rPr>
      </w:pPr>
      <w:hyperlink w:anchor="_Toc132276324" w:history="1">
        <w:r w:rsidR="00BE3157" w:rsidRPr="0082491B">
          <w:rPr>
            <w:rStyle w:val="Hyperlink"/>
            <w:noProof/>
          </w:rPr>
          <w:t>2.3.P.3.3.1</w:t>
        </w:r>
        <w:r w:rsidR="00BE3157">
          <w:rPr>
            <w:rFonts w:asciiTheme="minorHAnsi" w:eastAsiaTheme="minorEastAsia" w:hAnsiTheme="minorHAnsi" w:cstheme="minorBidi"/>
            <w:noProof/>
            <w:color w:val="auto"/>
            <w:sz w:val="22"/>
            <w:szCs w:val="22"/>
          </w:rPr>
          <w:tab/>
        </w:r>
        <w:r w:rsidR="00BE3157" w:rsidRPr="0082491B">
          <w:rPr>
            <w:rStyle w:val="Hyperlink"/>
            <w:noProof/>
          </w:rPr>
          <w:t>Compounding</w:t>
        </w:r>
        <w:r w:rsidR="00BE3157">
          <w:rPr>
            <w:noProof/>
            <w:webHidden/>
          </w:rPr>
          <w:tab/>
        </w:r>
        <w:r w:rsidR="00BE3157">
          <w:rPr>
            <w:noProof/>
            <w:webHidden/>
          </w:rPr>
          <w:fldChar w:fldCharType="begin"/>
        </w:r>
        <w:r w:rsidR="00BE3157">
          <w:rPr>
            <w:noProof/>
            <w:webHidden/>
          </w:rPr>
          <w:instrText xml:space="preserve"> PAGEREF _Toc132276324 \h </w:instrText>
        </w:r>
        <w:r w:rsidR="00BE3157">
          <w:rPr>
            <w:noProof/>
            <w:webHidden/>
          </w:rPr>
        </w:r>
        <w:r w:rsidR="00BE3157">
          <w:rPr>
            <w:noProof/>
            <w:webHidden/>
          </w:rPr>
          <w:fldChar w:fldCharType="separate"/>
        </w:r>
        <w:r w:rsidR="003A4D5F">
          <w:rPr>
            <w:noProof/>
            <w:webHidden/>
          </w:rPr>
          <w:t>7</w:t>
        </w:r>
        <w:r w:rsidR="00BE3157">
          <w:rPr>
            <w:noProof/>
            <w:webHidden/>
          </w:rPr>
          <w:fldChar w:fldCharType="end"/>
        </w:r>
      </w:hyperlink>
    </w:p>
    <w:p w14:paraId="2FDE97C0" w14:textId="586D79E2" w:rsidR="00BE3157" w:rsidRDefault="00000000">
      <w:pPr>
        <w:pStyle w:val="TOC3"/>
        <w:rPr>
          <w:rFonts w:asciiTheme="minorHAnsi" w:eastAsiaTheme="minorEastAsia" w:hAnsiTheme="minorHAnsi" w:cstheme="minorBidi"/>
          <w:noProof/>
          <w:color w:val="auto"/>
          <w:sz w:val="22"/>
          <w:szCs w:val="22"/>
        </w:rPr>
      </w:pPr>
      <w:hyperlink w:anchor="_Toc132276325" w:history="1">
        <w:r w:rsidR="00BE3157" w:rsidRPr="0082491B">
          <w:rPr>
            <w:rStyle w:val="Hyperlink"/>
            <w:noProof/>
          </w:rPr>
          <w:t>2.3.P.3.3.2</w:t>
        </w:r>
        <w:r w:rsidR="00BE3157">
          <w:rPr>
            <w:rFonts w:asciiTheme="minorHAnsi" w:eastAsiaTheme="minorEastAsia" w:hAnsiTheme="minorHAnsi" w:cstheme="minorBidi"/>
            <w:noProof/>
            <w:color w:val="auto"/>
            <w:sz w:val="22"/>
            <w:szCs w:val="22"/>
          </w:rPr>
          <w:tab/>
        </w:r>
        <w:r w:rsidR="00BE3157" w:rsidRPr="0082491B">
          <w:rPr>
            <w:rStyle w:val="Hyperlink"/>
            <w:noProof/>
          </w:rPr>
          <w:t>Bioburden Reduction Filtration</w:t>
        </w:r>
        <w:r w:rsidR="00BE3157">
          <w:rPr>
            <w:noProof/>
            <w:webHidden/>
          </w:rPr>
          <w:tab/>
        </w:r>
        <w:r w:rsidR="00BE3157">
          <w:rPr>
            <w:noProof/>
            <w:webHidden/>
          </w:rPr>
          <w:fldChar w:fldCharType="begin"/>
        </w:r>
        <w:r w:rsidR="00BE3157">
          <w:rPr>
            <w:noProof/>
            <w:webHidden/>
          </w:rPr>
          <w:instrText xml:space="preserve"> PAGEREF _Toc132276325 \h </w:instrText>
        </w:r>
        <w:r w:rsidR="00BE3157">
          <w:rPr>
            <w:noProof/>
            <w:webHidden/>
          </w:rPr>
        </w:r>
        <w:r w:rsidR="00BE3157">
          <w:rPr>
            <w:noProof/>
            <w:webHidden/>
          </w:rPr>
          <w:fldChar w:fldCharType="separate"/>
        </w:r>
        <w:r w:rsidR="003A4D5F">
          <w:rPr>
            <w:noProof/>
            <w:webHidden/>
          </w:rPr>
          <w:t>7</w:t>
        </w:r>
        <w:r w:rsidR="00BE3157">
          <w:rPr>
            <w:noProof/>
            <w:webHidden/>
          </w:rPr>
          <w:fldChar w:fldCharType="end"/>
        </w:r>
      </w:hyperlink>
    </w:p>
    <w:p w14:paraId="09707B0B" w14:textId="32D21C9B" w:rsidR="00BE3157" w:rsidRDefault="00000000">
      <w:pPr>
        <w:pStyle w:val="TOC3"/>
        <w:rPr>
          <w:rFonts w:asciiTheme="minorHAnsi" w:eastAsiaTheme="minorEastAsia" w:hAnsiTheme="minorHAnsi" w:cstheme="minorBidi"/>
          <w:noProof/>
          <w:color w:val="auto"/>
          <w:sz w:val="22"/>
          <w:szCs w:val="22"/>
        </w:rPr>
      </w:pPr>
      <w:hyperlink w:anchor="_Toc132276326" w:history="1">
        <w:r w:rsidR="00BE3157" w:rsidRPr="0082491B">
          <w:rPr>
            <w:rStyle w:val="Hyperlink"/>
            <w:noProof/>
          </w:rPr>
          <w:t>2.3.P.3.3.3</w:t>
        </w:r>
        <w:r w:rsidR="00BE3157">
          <w:rPr>
            <w:rFonts w:asciiTheme="minorHAnsi" w:eastAsiaTheme="minorEastAsia" w:hAnsiTheme="minorHAnsi" w:cstheme="minorBidi"/>
            <w:noProof/>
            <w:color w:val="auto"/>
            <w:sz w:val="22"/>
            <w:szCs w:val="22"/>
          </w:rPr>
          <w:tab/>
        </w:r>
        <w:r w:rsidR="00BE3157" w:rsidRPr="0082491B">
          <w:rPr>
            <w:rStyle w:val="Hyperlink"/>
            <w:noProof/>
          </w:rPr>
          <w:t>Sterile Filtration and Filling</w:t>
        </w:r>
        <w:r w:rsidR="00BE3157">
          <w:rPr>
            <w:noProof/>
            <w:webHidden/>
          </w:rPr>
          <w:tab/>
        </w:r>
        <w:r w:rsidR="00BE3157">
          <w:rPr>
            <w:noProof/>
            <w:webHidden/>
          </w:rPr>
          <w:fldChar w:fldCharType="begin"/>
        </w:r>
        <w:r w:rsidR="00BE3157">
          <w:rPr>
            <w:noProof/>
            <w:webHidden/>
          </w:rPr>
          <w:instrText xml:space="preserve"> PAGEREF _Toc132276326 \h </w:instrText>
        </w:r>
        <w:r w:rsidR="00BE3157">
          <w:rPr>
            <w:noProof/>
            <w:webHidden/>
          </w:rPr>
        </w:r>
        <w:r w:rsidR="00BE3157">
          <w:rPr>
            <w:noProof/>
            <w:webHidden/>
          </w:rPr>
          <w:fldChar w:fldCharType="separate"/>
        </w:r>
        <w:r w:rsidR="003A4D5F">
          <w:rPr>
            <w:noProof/>
            <w:webHidden/>
          </w:rPr>
          <w:t>7</w:t>
        </w:r>
        <w:r w:rsidR="00BE3157">
          <w:rPr>
            <w:noProof/>
            <w:webHidden/>
          </w:rPr>
          <w:fldChar w:fldCharType="end"/>
        </w:r>
      </w:hyperlink>
    </w:p>
    <w:p w14:paraId="3B2D03C1" w14:textId="45304226" w:rsidR="00BE3157" w:rsidRDefault="00000000">
      <w:pPr>
        <w:pStyle w:val="TOC3"/>
        <w:rPr>
          <w:rFonts w:asciiTheme="minorHAnsi" w:eastAsiaTheme="minorEastAsia" w:hAnsiTheme="minorHAnsi" w:cstheme="minorBidi"/>
          <w:noProof/>
          <w:color w:val="auto"/>
          <w:sz w:val="22"/>
          <w:szCs w:val="22"/>
        </w:rPr>
      </w:pPr>
      <w:hyperlink w:anchor="_Toc132276327" w:history="1">
        <w:r w:rsidR="00BE3157" w:rsidRPr="0082491B">
          <w:rPr>
            <w:rStyle w:val="Hyperlink"/>
            <w:noProof/>
          </w:rPr>
          <w:t>2.3.P.3.3.4</w:t>
        </w:r>
        <w:r w:rsidR="00BE3157">
          <w:rPr>
            <w:rFonts w:asciiTheme="minorHAnsi" w:eastAsiaTheme="minorEastAsia" w:hAnsiTheme="minorHAnsi" w:cstheme="minorBidi"/>
            <w:noProof/>
            <w:color w:val="auto"/>
            <w:sz w:val="22"/>
            <w:szCs w:val="22"/>
          </w:rPr>
          <w:tab/>
        </w:r>
        <w:r w:rsidR="00BE3157" w:rsidRPr="0082491B">
          <w:rPr>
            <w:rStyle w:val="Hyperlink"/>
            <w:noProof/>
          </w:rPr>
          <w:t>Lyophilization</w:t>
        </w:r>
        <w:r w:rsidR="00BE3157">
          <w:rPr>
            <w:noProof/>
            <w:webHidden/>
          </w:rPr>
          <w:tab/>
        </w:r>
        <w:r w:rsidR="00BE3157">
          <w:rPr>
            <w:noProof/>
            <w:webHidden/>
          </w:rPr>
          <w:fldChar w:fldCharType="begin"/>
        </w:r>
        <w:r w:rsidR="00BE3157">
          <w:rPr>
            <w:noProof/>
            <w:webHidden/>
          </w:rPr>
          <w:instrText xml:space="preserve"> PAGEREF _Toc132276327 \h </w:instrText>
        </w:r>
        <w:r w:rsidR="00BE3157">
          <w:rPr>
            <w:noProof/>
            <w:webHidden/>
          </w:rPr>
        </w:r>
        <w:r w:rsidR="00BE3157">
          <w:rPr>
            <w:noProof/>
            <w:webHidden/>
          </w:rPr>
          <w:fldChar w:fldCharType="separate"/>
        </w:r>
        <w:r w:rsidR="003A4D5F">
          <w:rPr>
            <w:noProof/>
            <w:webHidden/>
          </w:rPr>
          <w:t>8</w:t>
        </w:r>
        <w:r w:rsidR="00BE3157">
          <w:rPr>
            <w:noProof/>
            <w:webHidden/>
          </w:rPr>
          <w:fldChar w:fldCharType="end"/>
        </w:r>
      </w:hyperlink>
    </w:p>
    <w:p w14:paraId="48F5C3C7" w14:textId="324E4D98" w:rsidR="00BE3157" w:rsidRDefault="00000000">
      <w:pPr>
        <w:pStyle w:val="TOC3"/>
        <w:rPr>
          <w:rFonts w:asciiTheme="minorHAnsi" w:eastAsiaTheme="minorEastAsia" w:hAnsiTheme="minorHAnsi" w:cstheme="minorBidi"/>
          <w:noProof/>
          <w:color w:val="auto"/>
          <w:sz w:val="22"/>
          <w:szCs w:val="22"/>
        </w:rPr>
      </w:pPr>
      <w:hyperlink w:anchor="_Toc132276328" w:history="1">
        <w:r w:rsidR="00BE3157" w:rsidRPr="0082491B">
          <w:rPr>
            <w:rStyle w:val="Hyperlink"/>
            <w:noProof/>
          </w:rPr>
          <w:t>2.3.P.3.3.5</w:t>
        </w:r>
        <w:r w:rsidR="00BE3157">
          <w:rPr>
            <w:rFonts w:asciiTheme="minorHAnsi" w:eastAsiaTheme="minorEastAsia" w:hAnsiTheme="minorHAnsi" w:cstheme="minorBidi"/>
            <w:noProof/>
            <w:color w:val="auto"/>
            <w:sz w:val="22"/>
            <w:szCs w:val="22"/>
          </w:rPr>
          <w:tab/>
        </w:r>
        <w:r w:rsidR="00BE3157" w:rsidRPr="0082491B">
          <w:rPr>
            <w:rStyle w:val="Hyperlink"/>
            <w:noProof/>
          </w:rPr>
          <w:t>Visual Inspection</w:t>
        </w:r>
        <w:r w:rsidR="00BE3157">
          <w:rPr>
            <w:noProof/>
            <w:webHidden/>
          </w:rPr>
          <w:tab/>
        </w:r>
        <w:r w:rsidR="00BE3157">
          <w:rPr>
            <w:noProof/>
            <w:webHidden/>
          </w:rPr>
          <w:fldChar w:fldCharType="begin"/>
        </w:r>
        <w:r w:rsidR="00BE3157">
          <w:rPr>
            <w:noProof/>
            <w:webHidden/>
          </w:rPr>
          <w:instrText xml:space="preserve"> PAGEREF _Toc132276328 \h </w:instrText>
        </w:r>
        <w:r w:rsidR="00BE3157">
          <w:rPr>
            <w:noProof/>
            <w:webHidden/>
          </w:rPr>
        </w:r>
        <w:r w:rsidR="00BE3157">
          <w:rPr>
            <w:noProof/>
            <w:webHidden/>
          </w:rPr>
          <w:fldChar w:fldCharType="separate"/>
        </w:r>
        <w:r w:rsidR="003A4D5F">
          <w:rPr>
            <w:noProof/>
            <w:webHidden/>
          </w:rPr>
          <w:t>9</w:t>
        </w:r>
        <w:r w:rsidR="00BE3157">
          <w:rPr>
            <w:noProof/>
            <w:webHidden/>
          </w:rPr>
          <w:fldChar w:fldCharType="end"/>
        </w:r>
      </w:hyperlink>
    </w:p>
    <w:p w14:paraId="176479C5" w14:textId="7E6AAC48" w:rsidR="00BE3157" w:rsidRDefault="00000000">
      <w:pPr>
        <w:pStyle w:val="TOC2"/>
        <w:rPr>
          <w:rFonts w:asciiTheme="minorHAnsi" w:eastAsiaTheme="minorEastAsia" w:hAnsiTheme="minorHAnsi" w:cstheme="minorBidi"/>
          <w:noProof/>
          <w:color w:val="auto"/>
          <w:sz w:val="22"/>
          <w:szCs w:val="22"/>
        </w:rPr>
      </w:pPr>
      <w:hyperlink w:anchor="_Toc132276329" w:history="1">
        <w:r w:rsidR="00BE3157" w:rsidRPr="0082491B">
          <w:rPr>
            <w:rStyle w:val="Hyperlink"/>
            <w:noProof/>
          </w:rPr>
          <w:t>2.3.P.3.4</w:t>
        </w:r>
        <w:r w:rsidR="00BE3157">
          <w:rPr>
            <w:rFonts w:asciiTheme="minorHAnsi" w:eastAsiaTheme="minorEastAsia" w:hAnsiTheme="minorHAnsi" w:cstheme="minorBidi"/>
            <w:noProof/>
            <w:color w:val="auto"/>
            <w:sz w:val="22"/>
            <w:szCs w:val="22"/>
          </w:rPr>
          <w:tab/>
        </w:r>
        <w:r w:rsidR="00BE3157" w:rsidRPr="0082491B">
          <w:rPr>
            <w:rStyle w:val="Hyperlink"/>
            <w:noProof/>
          </w:rPr>
          <w:t>Controls of Critical Steps and Intermediates</w:t>
        </w:r>
        <w:r w:rsidR="00BE3157">
          <w:rPr>
            <w:noProof/>
            <w:webHidden/>
          </w:rPr>
          <w:tab/>
        </w:r>
        <w:r w:rsidR="00BE3157">
          <w:rPr>
            <w:noProof/>
            <w:webHidden/>
          </w:rPr>
          <w:fldChar w:fldCharType="begin"/>
        </w:r>
        <w:r w:rsidR="00BE3157">
          <w:rPr>
            <w:noProof/>
            <w:webHidden/>
          </w:rPr>
          <w:instrText xml:space="preserve"> PAGEREF _Toc132276329 \h </w:instrText>
        </w:r>
        <w:r w:rsidR="00BE3157">
          <w:rPr>
            <w:noProof/>
            <w:webHidden/>
          </w:rPr>
        </w:r>
        <w:r w:rsidR="00BE3157">
          <w:rPr>
            <w:noProof/>
            <w:webHidden/>
          </w:rPr>
          <w:fldChar w:fldCharType="separate"/>
        </w:r>
        <w:r w:rsidR="003A4D5F">
          <w:rPr>
            <w:noProof/>
            <w:webHidden/>
          </w:rPr>
          <w:t>9</w:t>
        </w:r>
        <w:r w:rsidR="00BE3157">
          <w:rPr>
            <w:noProof/>
            <w:webHidden/>
          </w:rPr>
          <w:fldChar w:fldCharType="end"/>
        </w:r>
      </w:hyperlink>
    </w:p>
    <w:p w14:paraId="04A03131" w14:textId="043F434D" w:rsidR="00BE3157" w:rsidRDefault="00000000">
      <w:pPr>
        <w:pStyle w:val="TOC2"/>
        <w:rPr>
          <w:rFonts w:asciiTheme="minorHAnsi" w:eastAsiaTheme="minorEastAsia" w:hAnsiTheme="minorHAnsi" w:cstheme="minorBidi"/>
          <w:noProof/>
          <w:color w:val="auto"/>
          <w:sz w:val="22"/>
          <w:szCs w:val="22"/>
        </w:rPr>
      </w:pPr>
      <w:hyperlink w:anchor="_Toc132276330" w:history="1">
        <w:r w:rsidR="00BE3157" w:rsidRPr="0082491B">
          <w:rPr>
            <w:rStyle w:val="Hyperlink"/>
            <w:noProof/>
          </w:rPr>
          <w:t>2.3.P.3.5</w:t>
        </w:r>
        <w:r w:rsidR="00BE3157">
          <w:rPr>
            <w:rFonts w:asciiTheme="minorHAnsi" w:eastAsiaTheme="minorEastAsia" w:hAnsiTheme="minorHAnsi" w:cstheme="minorBidi"/>
            <w:noProof/>
            <w:color w:val="auto"/>
            <w:sz w:val="22"/>
            <w:szCs w:val="22"/>
          </w:rPr>
          <w:tab/>
        </w:r>
        <w:r w:rsidR="00BE3157" w:rsidRPr="0082491B">
          <w:rPr>
            <w:rStyle w:val="Hyperlink"/>
            <w:noProof/>
          </w:rPr>
          <w:t>Process Validation and/or Evaluation</w:t>
        </w:r>
        <w:r w:rsidR="00BE3157">
          <w:rPr>
            <w:noProof/>
            <w:webHidden/>
          </w:rPr>
          <w:tab/>
        </w:r>
        <w:r w:rsidR="00BE3157">
          <w:rPr>
            <w:noProof/>
            <w:webHidden/>
          </w:rPr>
          <w:fldChar w:fldCharType="begin"/>
        </w:r>
        <w:r w:rsidR="00BE3157">
          <w:rPr>
            <w:noProof/>
            <w:webHidden/>
          </w:rPr>
          <w:instrText xml:space="preserve"> PAGEREF _Toc132276330 \h </w:instrText>
        </w:r>
        <w:r w:rsidR="00BE3157">
          <w:rPr>
            <w:noProof/>
            <w:webHidden/>
          </w:rPr>
        </w:r>
        <w:r w:rsidR="00BE3157">
          <w:rPr>
            <w:noProof/>
            <w:webHidden/>
          </w:rPr>
          <w:fldChar w:fldCharType="separate"/>
        </w:r>
        <w:r w:rsidR="003A4D5F">
          <w:rPr>
            <w:noProof/>
            <w:webHidden/>
          </w:rPr>
          <w:t>9</w:t>
        </w:r>
        <w:r w:rsidR="00BE3157">
          <w:rPr>
            <w:noProof/>
            <w:webHidden/>
          </w:rPr>
          <w:fldChar w:fldCharType="end"/>
        </w:r>
      </w:hyperlink>
    </w:p>
    <w:p w14:paraId="108BE83D" w14:textId="02B10FBB" w:rsidR="00BE3157" w:rsidRDefault="00000000">
      <w:pPr>
        <w:pStyle w:val="TOC1"/>
        <w:rPr>
          <w:rFonts w:asciiTheme="minorHAnsi" w:eastAsiaTheme="minorEastAsia" w:hAnsiTheme="minorHAnsi" w:cstheme="minorBidi"/>
          <w:caps w:val="0"/>
          <w:noProof/>
          <w:color w:val="auto"/>
          <w:sz w:val="22"/>
          <w:szCs w:val="22"/>
        </w:rPr>
      </w:pPr>
      <w:hyperlink w:anchor="_Toc132276331" w:history="1">
        <w:r w:rsidR="00BE3157" w:rsidRPr="0082491B">
          <w:rPr>
            <w:rStyle w:val="Hyperlink"/>
            <w:noProof/>
          </w:rPr>
          <w:t>2.3.P.4</w:t>
        </w:r>
        <w:r w:rsidR="00BE3157">
          <w:rPr>
            <w:rFonts w:asciiTheme="minorHAnsi" w:eastAsiaTheme="minorEastAsia" w:hAnsiTheme="minorHAnsi" w:cstheme="minorBidi"/>
            <w:caps w:val="0"/>
            <w:noProof/>
            <w:color w:val="auto"/>
            <w:sz w:val="22"/>
            <w:szCs w:val="22"/>
          </w:rPr>
          <w:tab/>
        </w:r>
        <w:r w:rsidR="00BE3157" w:rsidRPr="0082491B">
          <w:rPr>
            <w:rStyle w:val="Hyperlink"/>
            <w:noProof/>
          </w:rPr>
          <w:t>Control of Excipients</w:t>
        </w:r>
        <w:r w:rsidR="00BE3157">
          <w:rPr>
            <w:noProof/>
            <w:webHidden/>
          </w:rPr>
          <w:tab/>
        </w:r>
        <w:r w:rsidR="00BE3157">
          <w:rPr>
            <w:noProof/>
            <w:webHidden/>
          </w:rPr>
          <w:fldChar w:fldCharType="begin"/>
        </w:r>
        <w:r w:rsidR="00BE3157">
          <w:rPr>
            <w:noProof/>
            <w:webHidden/>
          </w:rPr>
          <w:instrText xml:space="preserve"> PAGEREF _Toc132276331 \h </w:instrText>
        </w:r>
        <w:r w:rsidR="00BE3157">
          <w:rPr>
            <w:noProof/>
            <w:webHidden/>
          </w:rPr>
        </w:r>
        <w:r w:rsidR="00BE3157">
          <w:rPr>
            <w:noProof/>
            <w:webHidden/>
          </w:rPr>
          <w:fldChar w:fldCharType="separate"/>
        </w:r>
        <w:r w:rsidR="003A4D5F">
          <w:rPr>
            <w:noProof/>
            <w:webHidden/>
          </w:rPr>
          <w:t>10</w:t>
        </w:r>
        <w:r w:rsidR="00BE3157">
          <w:rPr>
            <w:noProof/>
            <w:webHidden/>
          </w:rPr>
          <w:fldChar w:fldCharType="end"/>
        </w:r>
      </w:hyperlink>
    </w:p>
    <w:p w14:paraId="625931EB" w14:textId="0DEDE6E9" w:rsidR="00BE3157" w:rsidRDefault="00000000">
      <w:pPr>
        <w:pStyle w:val="TOC1"/>
        <w:rPr>
          <w:rFonts w:asciiTheme="minorHAnsi" w:eastAsiaTheme="minorEastAsia" w:hAnsiTheme="minorHAnsi" w:cstheme="minorBidi"/>
          <w:caps w:val="0"/>
          <w:noProof/>
          <w:color w:val="auto"/>
          <w:sz w:val="22"/>
          <w:szCs w:val="22"/>
        </w:rPr>
      </w:pPr>
      <w:hyperlink w:anchor="_Toc132276332" w:history="1">
        <w:r w:rsidR="00BE3157" w:rsidRPr="0082491B">
          <w:rPr>
            <w:rStyle w:val="Hyperlink"/>
            <w:noProof/>
          </w:rPr>
          <w:t>2.3.P.5</w:t>
        </w:r>
        <w:r w:rsidR="00BE3157">
          <w:rPr>
            <w:rFonts w:asciiTheme="minorHAnsi" w:eastAsiaTheme="minorEastAsia" w:hAnsiTheme="minorHAnsi" w:cstheme="minorBidi"/>
            <w:caps w:val="0"/>
            <w:noProof/>
            <w:color w:val="auto"/>
            <w:sz w:val="22"/>
            <w:szCs w:val="22"/>
          </w:rPr>
          <w:tab/>
        </w:r>
        <w:r w:rsidR="00BE3157" w:rsidRPr="0082491B">
          <w:rPr>
            <w:rStyle w:val="Hyperlink"/>
            <w:noProof/>
          </w:rPr>
          <w:t>Control of Placebo</w:t>
        </w:r>
        <w:r w:rsidR="00BE3157">
          <w:rPr>
            <w:noProof/>
            <w:webHidden/>
          </w:rPr>
          <w:tab/>
        </w:r>
        <w:r w:rsidR="00BE3157">
          <w:rPr>
            <w:noProof/>
            <w:webHidden/>
          </w:rPr>
          <w:fldChar w:fldCharType="begin"/>
        </w:r>
        <w:r w:rsidR="00BE3157">
          <w:rPr>
            <w:noProof/>
            <w:webHidden/>
          </w:rPr>
          <w:instrText xml:space="preserve"> PAGEREF _Toc132276332 \h </w:instrText>
        </w:r>
        <w:r w:rsidR="00BE3157">
          <w:rPr>
            <w:noProof/>
            <w:webHidden/>
          </w:rPr>
        </w:r>
        <w:r w:rsidR="00BE3157">
          <w:rPr>
            <w:noProof/>
            <w:webHidden/>
          </w:rPr>
          <w:fldChar w:fldCharType="separate"/>
        </w:r>
        <w:r w:rsidR="003A4D5F">
          <w:rPr>
            <w:noProof/>
            <w:webHidden/>
          </w:rPr>
          <w:t>10</w:t>
        </w:r>
        <w:r w:rsidR="00BE3157">
          <w:rPr>
            <w:noProof/>
            <w:webHidden/>
          </w:rPr>
          <w:fldChar w:fldCharType="end"/>
        </w:r>
      </w:hyperlink>
    </w:p>
    <w:p w14:paraId="12DCE256" w14:textId="64BE1330" w:rsidR="00BE3157" w:rsidRDefault="00000000">
      <w:pPr>
        <w:pStyle w:val="TOC2"/>
        <w:rPr>
          <w:rFonts w:asciiTheme="minorHAnsi" w:eastAsiaTheme="minorEastAsia" w:hAnsiTheme="minorHAnsi" w:cstheme="minorBidi"/>
          <w:noProof/>
          <w:color w:val="auto"/>
          <w:sz w:val="22"/>
          <w:szCs w:val="22"/>
        </w:rPr>
      </w:pPr>
      <w:hyperlink w:anchor="_Toc132276333" w:history="1">
        <w:r w:rsidR="00BE3157" w:rsidRPr="0082491B">
          <w:rPr>
            <w:rStyle w:val="Hyperlink"/>
            <w:noProof/>
          </w:rPr>
          <w:t>2.3.P.5.1</w:t>
        </w:r>
        <w:r w:rsidR="00BE3157">
          <w:rPr>
            <w:rFonts w:asciiTheme="minorHAnsi" w:eastAsiaTheme="minorEastAsia" w:hAnsiTheme="minorHAnsi" w:cstheme="minorBidi"/>
            <w:noProof/>
            <w:color w:val="auto"/>
            <w:sz w:val="22"/>
            <w:szCs w:val="22"/>
          </w:rPr>
          <w:tab/>
        </w:r>
        <w:r w:rsidR="00BE3157" w:rsidRPr="0082491B">
          <w:rPr>
            <w:rStyle w:val="Hyperlink"/>
            <w:noProof/>
          </w:rPr>
          <w:t>Specifications</w:t>
        </w:r>
        <w:r w:rsidR="00BE3157">
          <w:rPr>
            <w:noProof/>
            <w:webHidden/>
          </w:rPr>
          <w:tab/>
        </w:r>
        <w:r w:rsidR="00BE3157">
          <w:rPr>
            <w:noProof/>
            <w:webHidden/>
          </w:rPr>
          <w:fldChar w:fldCharType="begin"/>
        </w:r>
        <w:r w:rsidR="00BE3157">
          <w:rPr>
            <w:noProof/>
            <w:webHidden/>
          </w:rPr>
          <w:instrText xml:space="preserve"> PAGEREF _Toc132276333 \h </w:instrText>
        </w:r>
        <w:r w:rsidR="00BE3157">
          <w:rPr>
            <w:noProof/>
            <w:webHidden/>
          </w:rPr>
        </w:r>
        <w:r w:rsidR="00BE3157">
          <w:rPr>
            <w:noProof/>
            <w:webHidden/>
          </w:rPr>
          <w:fldChar w:fldCharType="separate"/>
        </w:r>
        <w:r w:rsidR="003A4D5F">
          <w:rPr>
            <w:noProof/>
            <w:webHidden/>
          </w:rPr>
          <w:t>10</w:t>
        </w:r>
        <w:r w:rsidR="00BE3157">
          <w:rPr>
            <w:noProof/>
            <w:webHidden/>
          </w:rPr>
          <w:fldChar w:fldCharType="end"/>
        </w:r>
      </w:hyperlink>
    </w:p>
    <w:p w14:paraId="3EE3A82D" w14:textId="400C8DD6" w:rsidR="00BE3157" w:rsidRDefault="00000000">
      <w:pPr>
        <w:pStyle w:val="TOC2"/>
        <w:rPr>
          <w:rFonts w:asciiTheme="minorHAnsi" w:eastAsiaTheme="minorEastAsia" w:hAnsiTheme="minorHAnsi" w:cstheme="minorBidi"/>
          <w:noProof/>
          <w:color w:val="auto"/>
          <w:sz w:val="22"/>
          <w:szCs w:val="22"/>
        </w:rPr>
      </w:pPr>
      <w:hyperlink w:anchor="_Toc132276334" w:history="1">
        <w:r w:rsidR="00BE3157" w:rsidRPr="0082491B">
          <w:rPr>
            <w:rStyle w:val="Hyperlink"/>
            <w:noProof/>
          </w:rPr>
          <w:t>2.3.P.5.2</w:t>
        </w:r>
        <w:r w:rsidR="00BE3157">
          <w:rPr>
            <w:rFonts w:asciiTheme="minorHAnsi" w:eastAsiaTheme="minorEastAsia" w:hAnsiTheme="minorHAnsi" w:cstheme="minorBidi"/>
            <w:noProof/>
            <w:color w:val="auto"/>
            <w:sz w:val="22"/>
            <w:szCs w:val="22"/>
          </w:rPr>
          <w:tab/>
        </w:r>
        <w:r w:rsidR="00BE3157" w:rsidRPr="0082491B">
          <w:rPr>
            <w:rStyle w:val="Hyperlink"/>
            <w:noProof/>
          </w:rPr>
          <w:t>Analytical Procedures</w:t>
        </w:r>
        <w:r w:rsidR="00BE3157">
          <w:rPr>
            <w:noProof/>
            <w:webHidden/>
          </w:rPr>
          <w:tab/>
        </w:r>
        <w:r w:rsidR="00BE3157">
          <w:rPr>
            <w:noProof/>
            <w:webHidden/>
          </w:rPr>
          <w:fldChar w:fldCharType="begin"/>
        </w:r>
        <w:r w:rsidR="00BE3157">
          <w:rPr>
            <w:noProof/>
            <w:webHidden/>
          </w:rPr>
          <w:instrText xml:space="preserve"> PAGEREF _Toc132276334 \h </w:instrText>
        </w:r>
        <w:r w:rsidR="00BE3157">
          <w:rPr>
            <w:noProof/>
            <w:webHidden/>
          </w:rPr>
        </w:r>
        <w:r w:rsidR="00BE3157">
          <w:rPr>
            <w:noProof/>
            <w:webHidden/>
          </w:rPr>
          <w:fldChar w:fldCharType="separate"/>
        </w:r>
        <w:r w:rsidR="003A4D5F">
          <w:rPr>
            <w:noProof/>
            <w:webHidden/>
          </w:rPr>
          <w:t>11</w:t>
        </w:r>
        <w:r w:rsidR="00BE3157">
          <w:rPr>
            <w:noProof/>
            <w:webHidden/>
          </w:rPr>
          <w:fldChar w:fldCharType="end"/>
        </w:r>
      </w:hyperlink>
    </w:p>
    <w:p w14:paraId="3EB7A342" w14:textId="7D2CF12E" w:rsidR="00BE3157" w:rsidRDefault="00000000">
      <w:pPr>
        <w:pStyle w:val="TOC2"/>
        <w:rPr>
          <w:rFonts w:asciiTheme="minorHAnsi" w:eastAsiaTheme="minorEastAsia" w:hAnsiTheme="minorHAnsi" w:cstheme="minorBidi"/>
          <w:noProof/>
          <w:color w:val="auto"/>
          <w:sz w:val="22"/>
          <w:szCs w:val="22"/>
        </w:rPr>
      </w:pPr>
      <w:hyperlink w:anchor="_Toc132276335" w:history="1">
        <w:r w:rsidR="00BE3157" w:rsidRPr="0082491B">
          <w:rPr>
            <w:rStyle w:val="Hyperlink"/>
            <w:noProof/>
          </w:rPr>
          <w:t>2.3.P.5.3</w:t>
        </w:r>
        <w:r w:rsidR="00BE3157">
          <w:rPr>
            <w:rFonts w:asciiTheme="minorHAnsi" w:eastAsiaTheme="minorEastAsia" w:hAnsiTheme="minorHAnsi" w:cstheme="minorBidi"/>
            <w:noProof/>
            <w:color w:val="auto"/>
            <w:sz w:val="22"/>
            <w:szCs w:val="22"/>
          </w:rPr>
          <w:tab/>
        </w:r>
        <w:r w:rsidR="00BE3157" w:rsidRPr="0082491B">
          <w:rPr>
            <w:rStyle w:val="Hyperlink"/>
            <w:noProof/>
          </w:rPr>
          <w:t>Validation of Analytical Procedures</w:t>
        </w:r>
        <w:r w:rsidR="00BE3157">
          <w:rPr>
            <w:noProof/>
            <w:webHidden/>
          </w:rPr>
          <w:tab/>
        </w:r>
        <w:r w:rsidR="00BE3157">
          <w:rPr>
            <w:noProof/>
            <w:webHidden/>
          </w:rPr>
          <w:fldChar w:fldCharType="begin"/>
        </w:r>
        <w:r w:rsidR="00BE3157">
          <w:rPr>
            <w:noProof/>
            <w:webHidden/>
          </w:rPr>
          <w:instrText xml:space="preserve"> PAGEREF _Toc132276335 \h </w:instrText>
        </w:r>
        <w:r w:rsidR="00BE3157">
          <w:rPr>
            <w:noProof/>
            <w:webHidden/>
          </w:rPr>
        </w:r>
        <w:r w:rsidR="00BE3157">
          <w:rPr>
            <w:noProof/>
            <w:webHidden/>
          </w:rPr>
          <w:fldChar w:fldCharType="separate"/>
        </w:r>
        <w:r w:rsidR="003A4D5F">
          <w:rPr>
            <w:noProof/>
            <w:webHidden/>
          </w:rPr>
          <w:t>11</w:t>
        </w:r>
        <w:r w:rsidR="00BE3157">
          <w:rPr>
            <w:noProof/>
            <w:webHidden/>
          </w:rPr>
          <w:fldChar w:fldCharType="end"/>
        </w:r>
      </w:hyperlink>
    </w:p>
    <w:p w14:paraId="25FEFDCF" w14:textId="74BD2076" w:rsidR="00BE3157" w:rsidRDefault="00000000">
      <w:pPr>
        <w:pStyle w:val="TOC2"/>
        <w:rPr>
          <w:rFonts w:asciiTheme="minorHAnsi" w:eastAsiaTheme="minorEastAsia" w:hAnsiTheme="minorHAnsi" w:cstheme="minorBidi"/>
          <w:noProof/>
          <w:color w:val="auto"/>
          <w:sz w:val="22"/>
          <w:szCs w:val="22"/>
        </w:rPr>
      </w:pPr>
      <w:hyperlink w:anchor="_Toc132276336" w:history="1">
        <w:r w:rsidR="00BE3157" w:rsidRPr="0082491B">
          <w:rPr>
            <w:rStyle w:val="Hyperlink"/>
            <w:noProof/>
          </w:rPr>
          <w:t>2.3.P.5.4</w:t>
        </w:r>
        <w:r w:rsidR="00BE3157">
          <w:rPr>
            <w:rFonts w:asciiTheme="minorHAnsi" w:eastAsiaTheme="minorEastAsia" w:hAnsiTheme="minorHAnsi" w:cstheme="minorBidi"/>
            <w:noProof/>
            <w:color w:val="auto"/>
            <w:sz w:val="22"/>
            <w:szCs w:val="22"/>
          </w:rPr>
          <w:tab/>
        </w:r>
        <w:r w:rsidR="00BE3157" w:rsidRPr="0082491B">
          <w:rPr>
            <w:rStyle w:val="Hyperlink"/>
            <w:noProof/>
          </w:rPr>
          <w:t>Batch Analysis</w:t>
        </w:r>
        <w:r w:rsidR="00BE3157">
          <w:rPr>
            <w:noProof/>
            <w:webHidden/>
          </w:rPr>
          <w:tab/>
        </w:r>
        <w:r w:rsidR="00BE3157">
          <w:rPr>
            <w:noProof/>
            <w:webHidden/>
          </w:rPr>
          <w:fldChar w:fldCharType="begin"/>
        </w:r>
        <w:r w:rsidR="00BE3157">
          <w:rPr>
            <w:noProof/>
            <w:webHidden/>
          </w:rPr>
          <w:instrText xml:space="preserve"> PAGEREF _Toc132276336 \h </w:instrText>
        </w:r>
        <w:r w:rsidR="00BE3157">
          <w:rPr>
            <w:noProof/>
            <w:webHidden/>
          </w:rPr>
        </w:r>
        <w:r w:rsidR="00BE3157">
          <w:rPr>
            <w:noProof/>
            <w:webHidden/>
          </w:rPr>
          <w:fldChar w:fldCharType="separate"/>
        </w:r>
        <w:r w:rsidR="003A4D5F">
          <w:rPr>
            <w:noProof/>
            <w:webHidden/>
          </w:rPr>
          <w:t>12</w:t>
        </w:r>
        <w:r w:rsidR="00BE3157">
          <w:rPr>
            <w:noProof/>
            <w:webHidden/>
          </w:rPr>
          <w:fldChar w:fldCharType="end"/>
        </w:r>
      </w:hyperlink>
    </w:p>
    <w:p w14:paraId="425BB814" w14:textId="717DD94A" w:rsidR="00BE3157" w:rsidRDefault="00000000">
      <w:pPr>
        <w:pStyle w:val="TOC2"/>
        <w:rPr>
          <w:rFonts w:asciiTheme="minorHAnsi" w:eastAsiaTheme="minorEastAsia" w:hAnsiTheme="minorHAnsi" w:cstheme="minorBidi"/>
          <w:noProof/>
          <w:color w:val="auto"/>
          <w:sz w:val="22"/>
          <w:szCs w:val="22"/>
        </w:rPr>
      </w:pPr>
      <w:hyperlink w:anchor="_Toc132276337" w:history="1">
        <w:r w:rsidR="00BE3157" w:rsidRPr="0082491B">
          <w:rPr>
            <w:rStyle w:val="Hyperlink"/>
            <w:noProof/>
          </w:rPr>
          <w:t>2.3.P.5.5</w:t>
        </w:r>
        <w:r w:rsidR="00BE3157">
          <w:rPr>
            <w:rFonts w:asciiTheme="minorHAnsi" w:eastAsiaTheme="minorEastAsia" w:hAnsiTheme="minorHAnsi" w:cstheme="minorBidi"/>
            <w:noProof/>
            <w:color w:val="auto"/>
            <w:sz w:val="22"/>
            <w:szCs w:val="22"/>
          </w:rPr>
          <w:tab/>
        </w:r>
        <w:r w:rsidR="00BE3157" w:rsidRPr="0082491B">
          <w:rPr>
            <w:rStyle w:val="Hyperlink"/>
            <w:noProof/>
          </w:rPr>
          <w:t>Characterization of Impurities</w:t>
        </w:r>
        <w:r w:rsidR="00BE3157">
          <w:rPr>
            <w:noProof/>
            <w:webHidden/>
          </w:rPr>
          <w:tab/>
        </w:r>
        <w:r w:rsidR="00BE3157">
          <w:rPr>
            <w:noProof/>
            <w:webHidden/>
          </w:rPr>
          <w:fldChar w:fldCharType="begin"/>
        </w:r>
        <w:r w:rsidR="00BE3157">
          <w:rPr>
            <w:noProof/>
            <w:webHidden/>
          </w:rPr>
          <w:instrText xml:space="preserve"> PAGEREF _Toc132276337 \h </w:instrText>
        </w:r>
        <w:r w:rsidR="00BE3157">
          <w:rPr>
            <w:noProof/>
            <w:webHidden/>
          </w:rPr>
        </w:r>
        <w:r w:rsidR="00BE3157">
          <w:rPr>
            <w:noProof/>
            <w:webHidden/>
          </w:rPr>
          <w:fldChar w:fldCharType="separate"/>
        </w:r>
        <w:r w:rsidR="003A4D5F">
          <w:rPr>
            <w:noProof/>
            <w:webHidden/>
          </w:rPr>
          <w:t>14</w:t>
        </w:r>
        <w:r w:rsidR="00BE3157">
          <w:rPr>
            <w:noProof/>
            <w:webHidden/>
          </w:rPr>
          <w:fldChar w:fldCharType="end"/>
        </w:r>
      </w:hyperlink>
    </w:p>
    <w:p w14:paraId="53B1B4DA" w14:textId="47F8827C" w:rsidR="00BE3157" w:rsidRDefault="00000000">
      <w:pPr>
        <w:pStyle w:val="TOC2"/>
        <w:rPr>
          <w:rFonts w:asciiTheme="minorHAnsi" w:eastAsiaTheme="minorEastAsia" w:hAnsiTheme="minorHAnsi" w:cstheme="minorBidi"/>
          <w:noProof/>
          <w:color w:val="auto"/>
          <w:sz w:val="22"/>
          <w:szCs w:val="22"/>
        </w:rPr>
      </w:pPr>
      <w:hyperlink w:anchor="_Toc132276338" w:history="1">
        <w:r w:rsidR="00BE3157" w:rsidRPr="0082491B">
          <w:rPr>
            <w:rStyle w:val="Hyperlink"/>
            <w:noProof/>
          </w:rPr>
          <w:t>2.3.P.5.6</w:t>
        </w:r>
        <w:r w:rsidR="00BE3157">
          <w:rPr>
            <w:rFonts w:asciiTheme="minorHAnsi" w:eastAsiaTheme="minorEastAsia" w:hAnsiTheme="minorHAnsi" w:cstheme="minorBidi"/>
            <w:noProof/>
            <w:color w:val="auto"/>
            <w:sz w:val="22"/>
            <w:szCs w:val="22"/>
          </w:rPr>
          <w:tab/>
        </w:r>
        <w:r w:rsidR="00BE3157" w:rsidRPr="0082491B">
          <w:rPr>
            <w:rStyle w:val="Hyperlink"/>
            <w:noProof/>
          </w:rPr>
          <w:t>Justification of Specifications</w:t>
        </w:r>
        <w:r w:rsidR="00BE3157">
          <w:rPr>
            <w:noProof/>
            <w:webHidden/>
          </w:rPr>
          <w:tab/>
        </w:r>
        <w:r w:rsidR="00BE3157">
          <w:rPr>
            <w:noProof/>
            <w:webHidden/>
          </w:rPr>
          <w:fldChar w:fldCharType="begin"/>
        </w:r>
        <w:r w:rsidR="00BE3157">
          <w:rPr>
            <w:noProof/>
            <w:webHidden/>
          </w:rPr>
          <w:instrText xml:space="preserve"> PAGEREF _Toc132276338 \h </w:instrText>
        </w:r>
        <w:r w:rsidR="00BE3157">
          <w:rPr>
            <w:noProof/>
            <w:webHidden/>
          </w:rPr>
        </w:r>
        <w:r w:rsidR="00BE3157">
          <w:rPr>
            <w:noProof/>
            <w:webHidden/>
          </w:rPr>
          <w:fldChar w:fldCharType="separate"/>
        </w:r>
        <w:r w:rsidR="003A4D5F">
          <w:rPr>
            <w:noProof/>
            <w:webHidden/>
          </w:rPr>
          <w:t>14</w:t>
        </w:r>
        <w:r w:rsidR="00BE3157">
          <w:rPr>
            <w:noProof/>
            <w:webHidden/>
          </w:rPr>
          <w:fldChar w:fldCharType="end"/>
        </w:r>
      </w:hyperlink>
    </w:p>
    <w:p w14:paraId="6373E403" w14:textId="40FBBD2D" w:rsidR="00BE3157" w:rsidRDefault="00000000">
      <w:pPr>
        <w:pStyle w:val="TOC1"/>
        <w:rPr>
          <w:rFonts w:asciiTheme="minorHAnsi" w:eastAsiaTheme="minorEastAsia" w:hAnsiTheme="minorHAnsi" w:cstheme="minorBidi"/>
          <w:caps w:val="0"/>
          <w:noProof/>
          <w:color w:val="auto"/>
          <w:sz w:val="22"/>
          <w:szCs w:val="22"/>
        </w:rPr>
      </w:pPr>
      <w:hyperlink w:anchor="_Toc132276339" w:history="1">
        <w:r w:rsidR="00BE3157" w:rsidRPr="0082491B">
          <w:rPr>
            <w:rStyle w:val="Hyperlink"/>
            <w:noProof/>
          </w:rPr>
          <w:t>2.3.P.6</w:t>
        </w:r>
        <w:r w:rsidR="00BE3157">
          <w:rPr>
            <w:rFonts w:asciiTheme="minorHAnsi" w:eastAsiaTheme="minorEastAsia" w:hAnsiTheme="minorHAnsi" w:cstheme="minorBidi"/>
            <w:caps w:val="0"/>
            <w:noProof/>
            <w:color w:val="auto"/>
            <w:sz w:val="22"/>
            <w:szCs w:val="22"/>
          </w:rPr>
          <w:tab/>
        </w:r>
        <w:r w:rsidR="00BE3157" w:rsidRPr="0082491B">
          <w:rPr>
            <w:rStyle w:val="Hyperlink"/>
            <w:noProof/>
          </w:rPr>
          <w:t>Reference Standards or Materials</w:t>
        </w:r>
        <w:r w:rsidR="00BE3157">
          <w:rPr>
            <w:noProof/>
            <w:webHidden/>
          </w:rPr>
          <w:tab/>
        </w:r>
        <w:r w:rsidR="00BE3157">
          <w:rPr>
            <w:noProof/>
            <w:webHidden/>
          </w:rPr>
          <w:fldChar w:fldCharType="begin"/>
        </w:r>
        <w:r w:rsidR="00BE3157">
          <w:rPr>
            <w:noProof/>
            <w:webHidden/>
          </w:rPr>
          <w:instrText xml:space="preserve"> PAGEREF _Toc132276339 \h </w:instrText>
        </w:r>
        <w:r w:rsidR="00BE3157">
          <w:rPr>
            <w:noProof/>
            <w:webHidden/>
          </w:rPr>
        </w:r>
        <w:r w:rsidR="00BE3157">
          <w:rPr>
            <w:noProof/>
            <w:webHidden/>
          </w:rPr>
          <w:fldChar w:fldCharType="separate"/>
        </w:r>
        <w:r w:rsidR="003A4D5F">
          <w:rPr>
            <w:noProof/>
            <w:webHidden/>
          </w:rPr>
          <w:t>14</w:t>
        </w:r>
        <w:r w:rsidR="00BE3157">
          <w:rPr>
            <w:noProof/>
            <w:webHidden/>
          </w:rPr>
          <w:fldChar w:fldCharType="end"/>
        </w:r>
      </w:hyperlink>
    </w:p>
    <w:p w14:paraId="6FFF389B" w14:textId="7184432D" w:rsidR="00BE3157" w:rsidRDefault="00000000">
      <w:pPr>
        <w:pStyle w:val="TOC1"/>
        <w:rPr>
          <w:rFonts w:asciiTheme="minorHAnsi" w:eastAsiaTheme="minorEastAsia" w:hAnsiTheme="minorHAnsi" w:cstheme="minorBidi"/>
          <w:caps w:val="0"/>
          <w:noProof/>
          <w:color w:val="auto"/>
          <w:sz w:val="22"/>
          <w:szCs w:val="22"/>
        </w:rPr>
      </w:pPr>
      <w:hyperlink w:anchor="_Toc132276340" w:history="1">
        <w:r w:rsidR="00BE3157" w:rsidRPr="0082491B">
          <w:rPr>
            <w:rStyle w:val="Hyperlink"/>
            <w:noProof/>
          </w:rPr>
          <w:t>2.3.P.7</w:t>
        </w:r>
        <w:r w:rsidR="00BE3157">
          <w:rPr>
            <w:rFonts w:asciiTheme="minorHAnsi" w:eastAsiaTheme="minorEastAsia" w:hAnsiTheme="minorHAnsi" w:cstheme="minorBidi"/>
            <w:caps w:val="0"/>
            <w:noProof/>
            <w:color w:val="auto"/>
            <w:sz w:val="22"/>
            <w:szCs w:val="22"/>
          </w:rPr>
          <w:tab/>
        </w:r>
        <w:r w:rsidR="00BE3157" w:rsidRPr="0082491B">
          <w:rPr>
            <w:rStyle w:val="Hyperlink"/>
            <w:noProof/>
          </w:rPr>
          <w:t>Container Closure System</w:t>
        </w:r>
        <w:r w:rsidR="00BE3157">
          <w:rPr>
            <w:noProof/>
            <w:webHidden/>
          </w:rPr>
          <w:tab/>
        </w:r>
        <w:r w:rsidR="00BE3157">
          <w:rPr>
            <w:noProof/>
            <w:webHidden/>
          </w:rPr>
          <w:fldChar w:fldCharType="begin"/>
        </w:r>
        <w:r w:rsidR="00BE3157">
          <w:rPr>
            <w:noProof/>
            <w:webHidden/>
          </w:rPr>
          <w:instrText xml:space="preserve"> PAGEREF _Toc132276340 \h </w:instrText>
        </w:r>
        <w:r w:rsidR="00BE3157">
          <w:rPr>
            <w:noProof/>
            <w:webHidden/>
          </w:rPr>
        </w:r>
        <w:r w:rsidR="00BE3157">
          <w:rPr>
            <w:noProof/>
            <w:webHidden/>
          </w:rPr>
          <w:fldChar w:fldCharType="separate"/>
        </w:r>
        <w:r w:rsidR="003A4D5F">
          <w:rPr>
            <w:noProof/>
            <w:webHidden/>
          </w:rPr>
          <w:t>14</w:t>
        </w:r>
        <w:r w:rsidR="00BE3157">
          <w:rPr>
            <w:noProof/>
            <w:webHidden/>
          </w:rPr>
          <w:fldChar w:fldCharType="end"/>
        </w:r>
      </w:hyperlink>
    </w:p>
    <w:p w14:paraId="2D2B7344" w14:textId="402FCE4E" w:rsidR="00BE3157" w:rsidRDefault="00000000">
      <w:pPr>
        <w:pStyle w:val="TOC1"/>
        <w:rPr>
          <w:rFonts w:asciiTheme="minorHAnsi" w:eastAsiaTheme="minorEastAsia" w:hAnsiTheme="minorHAnsi" w:cstheme="minorBidi"/>
          <w:caps w:val="0"/>
          <w:noProof/>
          <w:color w:val="auto"/>
          <w:sz w:val="22"/>
          <w:szCs w:val="22"/>
        </w:rPr>
      </w:pPr>
      <w:hyperlink w:anchor="_Toc132276341" w:history="1">
        <w:r w:rsidR="00BE3157" w:rsidRPr="0082491B">
          <w:rPr>
            <w:rStyle w:val="Hyperlink"/>
            <w:noProof/>
          </w:rPr>
          <w:t>2.3.P.8</w:t>
        </w:r>
        <w:r w:rsidR="00BE3157">
          <w:rPr>
            <w:rFonts w:asciiTheme="minorHAnsi" w:eastAsiaTheme="minorEastAsia" w:hAnsiTheme="minorHAnsi" w:cstheme="minorBidi"/>
            <w:caps w:val="0"/>
            <w:noProof/>
            <w:color w:val="auto"/>
            <w:sz w:val="22"/>
            <w:szCs w:val="22"/>
          </w:rPr>
          <w:tab/>
        </w:r>
        <w:r w:rsidR="00BE3157" w:rsidRPr="0082491B">
          <w:rPr>
            <w:rStyle w:val="Hyperlink"/>
            <w:noProof/>
          </w:rPr>
          <w:t>Stability</w:t>
        </w:r>
        <w:r w:rsidR="00BE3157">
          <w:rPr>
            <w:noProof/>
            <w:webHidden/>
          </w:rPr>
          <w:tab/>
        </w:r>
        <w:r w:rsidR="00BE3157">
          <w:rPr>
            <w:noProof/>
            <w:webHidden/>
          </w:rPr>
          <w:fldChar w:fldCharType="begin"/>
        </w:r>
        <w:r w:rsidR="00BE3157">
          <w:rPr>
            <w:noProof/>
            <w:webHidden/>
          </w:rPr>
          <w:instrText xml:space="preserve"> PAGEREF _Toc132276341 \h </w:instrText>
        </w:r>
        <w:r w:rsidR="00BE3157">
          <w:rPr>
            <w:noProof/>
            <w:webHidden/>
          </w:rPr>
        </w:r>
        <w:r w:rsidR="00BE3157">
          <w:rPr>
            <w:noProof/>
            <w:webHidden/>
          </w:rPr>
          <w:fldChar w:fldCharType="separate"/>
        </w:r>
        <w:r w:rsidR="003A4D5F">
          <w:rPr>
            <w:noProof/>
            <w:webHidden/>
          </w:rPr>
          <w:t>16</w:t>
        </w:r>
        <w:r w:rsidR="00BE3157">
          <w:rPr>
            <w:noProof/>
            <w:webHidden/>
          </w:rPr>
          <w:fldChar w:fldCharType="end"/>
        </w:r>
      </w:hyperlink>
    </w:p>
    <w:p w14:paraId="76F1D356" w14:textId="7A0CF52D" w:rsidR="00BE3157" w:rsidRDefault="00000000">
      <w:pPr>
        <w:pStyle w:val="TOC2"/>
        <w:rPr>
          <w:rFonts w:asciiTheme="minorHAnsi" w:eastAsiaTheme="minorEastAsia" w:hAnsiTheme="minorHAnsi" w:cstheme="minorBidi"/>
          <w:noProof/>
          <w:color w:val="auto"/>
          <w:sz w:val="22"/>
          <w:szCs w:val="22"/>
        </w:rPr>
      </w:pPr>
      <w:hyperlink w:anchor="_Toc132276342" w:history="1">
        <w:r w:rsidR="00BE3157" w:rsidRPr="0082491B">
          <w:rPr>
            <w:rStyle w:val="Hyperlink"/>
            <w:noProof/>
          </w:rPr>
          <w:t>2.3.P.8.1</w:t>
        </w:r>
        <w:r w:rsidR="00BE3157">
          <w:rPr>
            <w:rFonts w:asciiTheme="minorHAnsi" w:eastAsiaTheme="minorEastAsia" w:hAnsiTheme="minorHAnsi" w:cstheme="minorBidi"/>
            <w:noProof/>
            <w:color w:val="auto"/>
            <w:sz w:val="22"/>
            <w:szCs w:val="22"/>
          </w:rPr>
          <w:tab/>
        </w:r>
        <w:r w:rsidR="00BE3157" w:rsidRPr="0082491B">
          <w:rPr>
            <w:rStyle w:val="Hyperlink"/>
            <w:noProof/>
          </w:rPr>
          <w:t>Stability Summary and Conclusions</w:t>
        </w:r>
        <w:r w:rsidR="00BE3157">
          <w:rPr>
            <w:noProof/>
            <w:webHidden/>
          </w:rPr>
          <w:tab/>
        </w:r>
        <w:r w:rsidR="00BE3157">
          <w:rPr>
            <w:noProof/>
            <w:webHidden/>
          </w:rPr>
          <w:fldChar w:fldCharType="begin"/>
        </w:r>
        <w:r w:rsidR="00BE3157">
          <w:rPr>
            <w:noProof/>
            <w:webHidden/>
          </w:rPr>
          <w:instrText xml:space="preserve"> PAGEREF _Toc132276342 \h </w:instrText>
        </w:r>
        <w:r w:rsidR="00BE3157">
          <w:rPr>
            <w:noProof/>
            <w:webHidden/>
          </w:rPr>
        </w:r>
        <w:r w:rsidR="00BE3157">
          <w:rPr>
            <w:noProof/>
            <w:webHidden/>
          </w:rPr>
          <w:fldChar w:fldCharType="separate"/>
        </w:r>
        <w:r w:rsidR="003A4D5F">
          <w:rPr>
            <w:noProof/>
            <w:webHidden/>
          </w:rPr>
          <w:t>16</w:t>
        </w:r>
        <w:r w:rsidR="00BE3157">
          <w:rPr>
            <w:noProof/>
            <w:webHidden/>
          </w:rPr>
          <w:fldChar w:fldCharType="end"/>
        </w:r>
      </w:hyperlink>
    </w:p>
    <w:p w14:paraId="36459011" w14:textId="312B02F1" w:rsidR="00BE3157" w:rsidRDefault="00000000">
      <w:pPr>
        <w:pStyle w:val="TOC2"/>
        <w:rPr>
          <w:rFonts w:asciiTheme="minorHAnsi" w:eastAsiaTheme="minorEastAsia" w:hAnsiTheme="minorHAnsi" w:cstheme="minorBidi"/>
          <w:noProof/>
          <w:color w:val="auto"/>
          <w:sz w:val="22"/>
          <w:szCs w:val="22"/>
        </w:rPr>
      </w:pPr>
      <w:hyperlink w:anchor="_Toc132276343" w:history="1">
        <w:r w:rsidR="00BE3157" w:rsidRPr="0082491B">
          <w:rPr>
            <w:rStyle w:val="Hyperlink"/>
            <w:noProof/>
          </w:rPr>
          <w:t>2.3.P.8.2</w:t>
        </w:r>
        <w:r w:rsidR="00BE3157">
          <w:rPr>
            <w:rFonts w:asciiTheme="minorHAnsi" w:eastAsiaTheme="minorEastAsia" w:hAnsiTheme="minorHAnsi" w:cstheme="minorBidi"/>
            <w:noProof/>
            <w:color w:val="auto"/>
            <w:sz w:val="22"/>
            <w:szCs w:val="22"/>
          </w:rPr>
          <w:tab/>
        </w:r>
        <w:r w:rsidR="00BE3157" w:rsidRPr="0082491B">
          <w:rPr>
            <w:rStyle w:val="Hyperlink"/>
            <w:noProof/>
          </w:rPr>
          <w:t>Postapproval Stability Protocol and Stability Commitment</w:t>
        </w:r>
        <w:r w:rsidR="00BE3157">
          <w:rPr>
            <w:noProof/>
            <w:webHidden/>
          </w:rPr>
          <w:tab/>
        </w:r>
        <w:r w:rsidR="00BE3157">
          <w:rPr>
            <w:noProof/>
            <w:webHidden/>
          </w:rPr>
          <w:fldChar w:fldCharType="begin"/>
        </w:r>
        <w:r w:rsidR="00BE3157">
          <w:rPr>
            <w:noProof/>
            <w:webHidden/>
          </w:rPr>
          <w:instrText xml:space="preserve"> PAGEREF _Toc132276343 \h </w:instrText>
        </w:r>
        <w:r w:rsidR="00BE3157">
          <w:rPr>
            <w:noProof/>
            <w:webHidden/>
          </w:rPr>
        </w:r>
        <w:r w:rsidR="00BE3157">
          <w:rPr>
            <w:noProof/>
            <w:webHidden/>
          </w:rPr>
          <w:fldChar w:fldCharType="separate"/>
        </w:r>
        <w:r w:rsidR="003A4D5F">
          <w:rPr>
            <w:noProof/>
            <w:webHidden/>
          </w:rPr>
          <w:t>16</w:t>
        </w:r>
        <w:r w:rsidR="00BE3157">
          <w:rPr>
            <w:noProof/>
            <w:webHidden/>
          </w:rPr>
          <w:fldChar w:fldCharType="end"/>
        </w:r>
      </w:hyperlink>
    </w:p>
    <w:p w14:paraId="25B49F8A" w14:textId="73E432F9" w:rsidR="00BE3157" w:rsidRDefault="00000000">
      <w:pPr>
        <w:pStyle w:val="TOC2"/>
        <w:rPr>
          <w:rFonts w:asciiTheme="minorHAnsi" w:eastAsiaTheme="minorEastAsia" w:hAnsiTheme="minorHAnsi" w:cstheme="minorBidi"/>
          <w:noProof/>
          <w:color w:val="auto"/>
          <w:sz w:val="22"/>
          <w:szCs w:val="22"/>
        </w:rPr>
      </w:pPr>
      <w:hyperlink w:anchor="_Toc132276344" w:history="1">
        <w:r w:rsidR="00BE3157" w:rsidRPr="0082491B">
          <w:rPr>
            <w:rStyle w:val="Hyperlink"/>
            <w:noProof/>
          </w:rPr>
          <w:t>2.3.P.8.3</w:t>
        </w:r>
        <w:r w:rsidR="00BE3157">
          <w:rPr>
            <w:rFonts w:asciiTheme="minorHAnsi" w:eastAsiaTheme="minorEastAsia" w:hAnsiTheme="minorHAnsi" w:cstheme="minorBidi"/>
            <w:noProof/>
            <w:color w:val="auto"/>
            <w:sz w:val="22"/>
            <w:szCs w:val="22"/>
          </w:rPr>
          <w:tab/>
        </w:r>
        <w:r w:rsidR="00BE3157" w:rsidRPr="0082491B">
          <w:rPr>
            <w:rStyle w:val="Hyperlink"/>
            <w:noProof/>
          </w:rPr>
          <w:t>Stability Data</w:t>
        </w:r>
        <w:r w:rsidR="00BE3157">
          <w:rPr>
            <w:noProof/>
            <w:webHidden/>
          </w:rPr>
          <w:tab/>
        </w:r>
        <w:r w:rsidR="00BE3157">
          <w:rPr>
            <w:noProof/>
            <w:webHidden/>
          </w:rPr>
          <w:fldChar w:fldCharType="begin"/>
        </w:r>
        <w:r w:rsidR="00BE3157">
          <w:rPr>
            <w:noProof/>
            <w:webHidden/>
          </w:rPr>
          <w:instrText xml:space="preserve"> PAGEREF _Toc132276344 \h </w:instrText>
        </w:r>
        <w:r w:rsidR="00BE3157">
          <w:rPr>
            <w:noProof/>
            <w:webHidden/>
          </w:rPr>
        </w:r>
        <w:r w:rsidR="00BE3157">
          <w:rPr>
            <w:noProof/>
            <w:webHidden/>
          </w:rPr>
          <w:fldChar w:fldCharType="separate"/>
        </w:r>
        <w:r w:rsidR="003A4D5F">
          <w:rPr>
            <w:noProof/>
            <w:webHidden/>
          </w:rPr>
          <w:t>16</w:t>
        </w:r>
        <w:r w:rsidR="00BE3157">
          <w:rPr>
            <w:noProof/>
            <w:webHidden/>
          </w:rPr>
          <w:fldChar w:fldCharType="end"/>
        </w:r>
      </w:hyperlink>
    </w:p>
    <w:p w14:paraId="633D8BAD" w14:textId="1D592FED" w:rsidR="00AE469A" w:rsidRDefault="00AE469A" w:rsidP="00AE469A">
      <w:pPr>
        <w:pStyle w:val="C-BodyText"/>
        <w:jc w:val="center"/>
      </w:pPr>
      <w:r>
        <w:fldChar w:fldCharType="end"/>
      </w:r>
    </w:p>
    <w:p w14:paraId="4B246216" w14:textId="77777777" w:rsidR="00AE469A" w:rsidRDefault="00AE469A" w:rsidP="00894FA8">
      <w:pPr>
        <w:pStyle w:val="C-TOCTitle"/>
        <w:pageBreakBefore/>
      </w:pPr>
      <w:r>
        <w:lastRenderedPageBreak/>
        <w:t>List of Tables</w:t>
      </w:r>
    </w:p>
    <w:p w14:paraId="68E1A16F" w14:textId="0091077A" w:rsidR="00E21CDD" w:rsidRDefault="00AE469A">
      <w:pPr>
        <w:pStyle w:val="TableofFigures"/>
        <w:rPr>
          <w:rFonts w:asciiTheme="minorHAnsi" w:eastAsiaTheme="minorEastAsia" w:hAnsiTheme="minorHAnsi" w:cstheme="minorBidi"/>
          <w:noProof/>
          <w:color w:val="auto"/>
          <w:sz w:val="22"/>
          <w:szCs w:val="22"/>
        </w:rPr>
      </w:pPr>
      <w:r>
        <w:fldChar w:fldCharType="begin"/>
      </w:r>
      <w:r>
        <w:instrText xml:space="preserve"> TOC \h \z \c "Table" </w:instrText>
      </w:r>
      <w:r>
        <w:fldChar w:fldCharType="separate"/>
      </w:r>
      <w:hyperlink w:anchor="_Toc131507421" w:history="1">
        <w:r w:rsidR="00E21CDD" w:rsidRPr="00222504">
          <w:rPr>
            <w:rStyle w:val="Hyperlink"/>
            <w:noProof/>
          </w:rPr>
          <w:t>Table 1:</w:t>
        </w:r>
        <w:r w:rsidR="00E21CDD">
          <w:rPr>
            <w:rFonts w:asciiTheme="minorHAnsi" w:eastAsiaTheme="minorEastAsia" w:hAnsiTheme="minorHAnsi" w:cstheme="minorBidi"/>
            <w:noProof/>
            <w:color w:val="auto"/>
            <w:sz w:val="22"/>
            <w:szCs w:val="22"/>
          </w:rPr>
          <w:tab/>
        </w:r>
        <w:r w:rsidR="00E21CDD" w:rsidRPr="00222504">
          <w:rPr>
            <w:rStyle w:val="Hyperlink"/>
            <w:noProof/>
          </w:rPr>
          <w:t>Unit Formula of Placebo</w:t>
        </w:r>
        <w:r w:rsidR="00E21CDD">
          <w:rPr>
            <w:noProof/>
            <w:webHidden/>
          </w:rPr>
          <w:tab/>
        </w:r>
        <w:r w:rsidR="00E21CDD">
          <w:rPr>
            <w:noProof/>
            <w:webHidden/>
          </w:rPr>
          <w:fldChar w:fldCharType="begin"/>
        </w:r>
        <w:r w:rsidR="00E21CDD">
          <w:rPr>
            <w:noProof/>
            <w:webHidden/>
          </w:rPr>
          <w:instrText xml:space="preserve"> PAGEREF _Toc131507421 \h </w:instrText>
        </w:r>
        <w:r w:rsidR="00E21CDD">
          <w:rPr>
            <w:noProof/>
            <w:webHidden/>
          </w:rPr>
        </w:r>
        <w:r w:rsidR="00E21CDD">
          <w:rPr>
            <w:noProof/>
            <w:webHidden/>
          </w:rPr>
          <w:fldChar w:fldCharType="separate"/>
        </w:r>
        <w:r w:rsidR="003A4D5F">
          <w:rPr>
            <w:noProof/>
            <w:webHidden/>
          </w:rPr>
          <w:t>3</w:t>
        </w:r>
        <w:r w:rsidR="00E21CDD">
          <w:rPr>
            <w:noProof/>
            <w:webHidden/>
          </w:rPr>
          <w:fldChar w:fldCharType="end"/>
        </w:r>
      </w:hyperlink>
    </w:p>
    <w:p w14:paraId="32FB2094" w14:textId="4F43806F" w:rsidR="00E21CDD" w:rsidRDefault="00000000">
      <w:pPr>
        <w:pStyle w:val="TableofFigures"/>
        <w:rPr>
          <w:rFonts w:asciiTheme="minorHAnsi" w:eastAsiaTheme="minorEastAsia" w:hAnsiTheme="minorHAnsi" w:cstheme="minorBidi"/>
          <w:noProof/>
          <w:color w:val="auto"/>
          <w:sz w:val="22"/>
          <w:szCs w:val="22"/>
        </w:rPr>
      </w:pPr>
      <w:hyperlink w:anchor="_Toc131507422" w:history="1">
        <w:r w:rsidR="00E21CDD" w:rsidRPr="00222504">
          <w:rPr>
            <w:rStyle w:val="Hyperlink"/>
            <w:noProof/>
          </w:rPr>
          <w:t>Table 2:</w:t>
        </w:r>
        <w:r w:rsidR="00E21CDD">
          <w:rPr>
            <w:rFonts w:asciiTheme="minorHAnsi" w:eastAsiaTheme="minorEastAsia" w:hAnsiTheme="minorHAnsi" w:cstheme="minorBidi"/>
            <w:noProof/>
            <w:color w:val="auto"/>
            <w:sz w:val="22"/>
            <w:szCs w:val="22"/>
          </w:rPr>
          <w:tab/>
        </w:r>
        <w:r w:rsidR="00E21CDD" w:rsidRPr="00222504">
          <w:rPr>
            <w:rStyle w:val="Hyperlink"/>
            <w:noProof/>
          </w:rPr>
          <w:t>Testing Facilities and Tests Performed</w:t>
        </w:r>
        <w:r w:rsidR="00E21CDD">
          <w:rPr>
            <w:noProof/>
            <w:webHidden/>
          </w:rPr>
          <w:tab/>
        </w:r>
        <w:r w:rsidR="00E21CDD">
          <w:rPr>
            <w:noProof/>
            <w:webHidden/>
          </w:rPr>
          <w:fldChar w:fldCharType="begin"/>
        </w:r>
        <w:r w:rsidR="00E21CDD">
          <w:rPr>
            <w:noProof/>
            <w:webHidden/>
          </w:rPr>
          <w:instrText xml:space="preserve"> PAGEREF _Toc131507422 \h </w:instrText>
        </w:r>
        <w:r w:rsidR="00E21CDD">
          <w:rPr>
            <w:noProof/>
            <w:webHidden/>
          </w:rPr>
        </w:r>
        <w:r w:rsidR="00E21CDD">
          <w:rPr>
            <w:noProof/>
            <w:webHidden/>
          </w:rPr>
          <w:fldChar w:fldCharType="separate"/>
        </w:r>
        <w:r w:rsidR="003A4D5F">
          <w:rPr>
            <w:noProof/>
            <w:webHidden/>
          </w:rPr>
          <w:t>4</w:t>
        </w:r>
        <w:r w:rsidR="00E21CDD">
          <w:rPr>
            <w:noProof/>
            <w:webHidden/>
          </w:rPr>
          <w:fldChar w:fldCharType="end"/>
        </w:r>
      </w:hyperlink>
    </w:p>
    <w:p w14:paraId="671D8DE7" w14:textId="6995A4C5" w:rsidR="00E21CDD" w:rsidRDefault="00000000">
      <w:pPr>
        <w:pStyle w:val="TableofFigures"/>
        <w:rPr>
          <w:rFonts w:asciiTheme="minorHAnsi" w:eastAsiaTheme="minorEastAsia" w:hAnsiTheme="minorHAnsi" w:cstheme="minorBidi"/>
          <w:noProof/>
          <w:color w:val="auto"/>
          <w:sz w:val="22"/>
          <w:szCs w:val="22"/>
        </w:rPr>
      </w:pPr>
      <w:hyperlink w:anchor="_Toc131507423" w:history="1">
        <w:r w:rsidR="00E21CDD" w:rsidRPr="00222504">
          <w:rPr>
            <w:rStyle w:val="Hyperlink"/>
            <w:noProof/>
          </w:rPr>
          <w:t>Table 3:</w:t>
        </w:r>
        <w:r w:rsidR="00E21CDD">
          <w:rPr>
            <w:rFonts w:asciiTheme="minorHAnsi" w:eastAsiaTheme="minorEastAsia" w:hAnsiTheme="minorHAnsi" w:cstheme="minorBidi"/>
            <w:noProof/>
            <w:color w:val="auto"/>
            <w:sz w:val="22"/>
            <w:szCs w:val="22"/>
          </w:rPr>
          <w:tab/>
        </w:r>
        <w:r w:rsidR="00E21CDD" w:rsidRPr="00222504">
          <w:rPr>
            <w:rStyle w:val="Hyperlink"/>
            <w:noProof/>
          </w:rPr>
          <w:t>Batch Formula of the Placebo for Injection</w:t>
        </w:r>
        <w:r w:rsidR="00E21CDD">
          <w:rPr>
            <w:noProof/>
            <w:webHidden/>
          </w:rPr>
          <w:tab/>
        </w:r>
        <w:r w:rsidR="00E21CDD">
          <w:rPr>
            <w:noProof/>
            <w:webHidden/>
          </w:rPr>
          <w:fldChar w:fldCharType="begin"/>
        </w:r>
        <w:r w:rsidR="00E21CDD">
          <w:rPr>
            <w:noProof/>
            <w:webHidden/>
          </w:rPr>
          <w:instrText xml:space="preserve"> PAGEREF _Toc131507423 \h </w:instrText>
        </w:r>
        <w:r w:rsidR="00E21CDD">
          <w:rPr>
            <w:noProof/>
            <w:webHidden/>
          </w:rPr>
        </w:r>
        <w:r w:rsidR="00E21CDD">
          <w:rPr>
            <w:noProof/>
            <w:webHidden/>
          </w:rPr>
          <w:fldChar w:fldCharType="separate"/>
        </w:r>
        <w:r w:rsidR="003A4D5F">
          <w:rPr>
            <w:noProof/>
            <w:webHidden/>
          </w:rPr>
          <w:t>5</w:t>
        </w:r>
        <w:r w:rsidR="00E21CDD">
          <w:rPr>
            <w:noProof/>
            <w:webHidden/>
          </w:rPr>
          <w:fldChar w:fldCharType="end"/>
        </w:r>
      </w:hyperlink>
    </w:p>
    <w:p w14:paraId="73D9C356" w14:textId="5B64F3BF" w:rsidR="00E21CDD" w:rsidRDefault="00000000">
      <w:pPr>
        <w:pStyle w:val="TableofFigures"/>
        <w:rPr>
          <w:rFonts w:asciiTheme="minorHAnsi" w:eastAsiaTheme="minorEastAsia" w:hAnsiTheme="minorHAnsi" w:cstheme="minorBidi"/>
          <w:noProof/>
          <w:color w:val="auto"/>
          <w:sz w:val="22"/>
          <w:szCs w:val="22"/>
        </w:rPr>
      </w:pPr>
      <w:hyperlink w:anchor="_Toc131507424" w:history="1">
        <w:r w:rsidR="00E21CDD" w:rsidRPr="00222504">
          <w:rPr>
            <w:rStyle w:val="Hyperlink"/>
            <w:noProof/>
          </w:rPr>
          <w:t xml:space="preserve">Table 4: </w:t>
        </w:r>
        <w:r w:rsidR="00E21CDD">
          <w:rPr>
            <w:rFonts w:asciiTheme="minorHAnsi" w:eastAsiaTheme="minorEastAsia" w:hAnsiTheme="minorHAnsi" w:cstheme="minorBidi"/>
            <w:noProof/>
            <w:color w:val="auto"/>
            <w:sz w:val="22"/>
            <w:szCs w:val="22"/>
          </w:rPr>
          <w:tab/>
        </w:r>
        <w:r w:rsidR="00E21CDD" w:rsidRPr="00222504">
          <w:rPr>
            <w:rStyle w:val="Hyperlink"/>
            <w:noProof/>
          </w:rPr>
          <w:t>Lyophilizer Cycle</w:t>
        </w:r>
        <w:r w:rsidR="00E21CDD">
          <w:rPr>
            <w:noProof/>
            <w:webHidden/>
          </w:rPr>
          <w:tab/>
        </w:r>
        <w:r w:rsidR="00E21CDD">
          <w:rPr>
            <w:noProof/>
            <w:webHidden/>
          </w:rPr>
          <w:fldChar w:fldCharType="begin"/>
        </w:r>
        <w:r w:rsidR="00E21CDD">
          <w:rPr>
            <w:noProof/>
            <w:webHidden/>
          </w:rPr>
          <w:instrText xml:space="preserve"> PAGEREF _Toc131507424 \h </w:instrText>
        </w:r>
        <w:r w:rsidR="00E21CDD">
          <w:rPr>
            <w:noProof/>
            <w:webHidden/>
          </w:rPr>
        </w:r>
        <w:r w:rsidR="00E21CDD">
          <w:rPr>
            <w:noProof/>
            <w:webHidden/>
          </w:rPr>
          <w:fldChar w:fldCharType="separate"/>
        </w:r>
        <w:r w:rsidR="003A4D5F">
          <w:rPr>
            <w:noProof/>
            <w:webHidden/>
          </w:rPr>
          <w:t>8</w:t>
        </w:r>
        <w:r w:rsidR="00E21CDD">
          <w:rPr>
            <w:noProof/>
            <w:webHidden/>
          </w:rPr>
          <w:fldChar w:fldCharType="end"/>
        </w:r>
      </w:hyperlink>
    </w:p>
    <w:p w14:paraId="0427B414" w14:textId="16EE2D32" w:rsidR="00E21CDD" w:rsidRDefault="00000000">
      <w:pPr>
        <w:pStyle w:val="TableofFigures"/>
        <w:rPr>
          <w:rFonts w:asciiTheme="minorHAnsi" w:eastAsiaTheme="minorEastAsia" w:hAnsiTheme="minorHAnsi" w:cstheme="minorBidi"/>
          <w:noProof/>
          <w:color w:val="auto"/>
          <w:sz w:val="22"/>
          <w:szCs w:val="22"/>
        </w:rPr>
      </w:pPr>
      <w:hyperlink w:anchor="_Toc131507425" w:history="1">
        <w:r w:rsidR="00E21CDD" w:rsidRPr="00222504">
          <w:rPr>
            <w:rStyle w:val="Hyperlink"/>
            <w:noProof/>
          </w:rPr>
          <w:t>Table 5:</w:t>
        </w:r>
        <w:r w:rsidR="00E21CDD">
          <w:rPr>
            <w:rFonts w:asciiTheme="minorHAnsi" w:eastAsiaTheme="minorEastAsia" w:hAnsiTheme="minorHAnsi" w:cstheme="minorBidi"/>
            <w:noProof/>
            <w:color w:val="auto"/>
            <w:sz w:val="22"/>
            <w:szCs w:val="22"/>
          </w:rPr>
          <w:tab/>
        </w:r>
        <w:r w:rsidR="00E21CDD" w:rsidRPr="00222504">
          <w:rPr>
            <w:rStyle w:val="Hyperlink"/>
            <w:noProof/>
          </w:rPr>
          <w:t>Critical Process Parameters</w:t>
        </w:r>
        <w:r w:rsidR="00E21CDD">
          <w:rPr>
            <w:noProof/>
            <w:webHidden/>
          </w:rPr>
          <w:tab/>
        </w:r>
        <w:r w:rsidR="00E21CDD">
          <w:rPr>
            <w:noProof/>
            <w:webHidden/>
          </w:rPr>
          <w:fldChar w:fldCharType="begin"/>
        </w:r>
        <w:r w:rsidR="00E21CDD">
          <w:rPr>
            <w:noProof/>
            <w:webHidden/>
          </w:rPr>
          <w:instrText xml:space="preserve"> PAGEREF _Toc131507425 \h </w:instrText>
        </w:r>
        <w:r w:rsidR="00E21CDD">
          <w:rPr>
            <w:noProof/>
            <w:webHidden/>
          </w:rPr>
        </w:r>
        <w:r w:rsidR="00E21CDD">
          <w:rPr>
            <w:noProof/>
            <w:webHidden/>
          </w:rPr>
          <w:fldChar w:fldCharType="separate"/>
        </w:r>
        <w:r w:rsidR="003A4D5F">
          <w:rPr>
            <w:noProof/>
            <w:webHidden/>
          </w:rPr>
          <w:t>9</w:t>
        </w:r>
        <w:r w:rsidR="00E21CDD">
          <w:rPr>
            <w:noProof/>
            <w:webHidden/>
          </w:rPr>
          <w:fldChar w:fldCharType="end"/>
        </w:r>
      </w:hyperlink>
    </w:p>
    <w:p w14:paraId="0234243C" w14:textId="7DE748C8" w:rsidR="00E21CDD" w:rsidRDefault="00000000">
      <w:pPr>
        <w:pStyle w:val="TableofFigures"/>
        <w:rPr>
          <w:rFonts w:asciiTheme="minorHAnsi" w:eastAsiaTheme="minorEastAsia" w:hAnsiTheme="minorHAnsi" w:cstheme="minorBidi"/>
          <w:noProof/>
          <w:color w:val="auto"/>
          <w:sz w:val="22"/>
          <w:szCs w:val="22"/>
        </w:rPr>
      </w:pPr>
      <w:hyperlink w:anchor="_Toc131507426" w:history="1">
        <w:r w:rsidR="00E21CDD" w:rsidRPr="00222504">
          <w:rPr>
            <w:rStyle w:val="Hyperlink"/>
            <w:noProof/>
          </w:rPr>
          <w:t>Table 6:</w:t>
        </w:r>
        <w:r w:rsidR="00E21CDD">
          <w:rPr>
            <w:rFonts w:asciiTheme="minorHAnsi" w:eastAsiaTheme="minorEastAsia" w:hAnsiTheme="minorHAnsi" w:cstheme="minorBidi"/>
            <w:noProof/>
            <w:color w:val="auto"/>
            <w:sz w:val="22"/>
            <w:szCs w:val="22"/>
          </w:rPr>
          <w:tab/>
        </w:r>
        <w:r w:rsidR="00E21CDD" w:rsidRPr="00222504">
          <w:rPr>
            <w:rStyle w:val="Hyperlink"/>
            <w:noProof/>
          </w:rPr>
          <w:t>In-Process Specifications for Manufacture of Placebo for Injection</w:t>
        </w:r>
        <w:r w:rsidR="00E21CDD">
          <w:rPr>
            <w:noProof/>
            <w:webHidden/>
          </w:rPr>
          <w:tab/>
        </w:r>
        <w:r w:rsidR="00E21CDD">
          <w:rPr>
            <w:noProof/>
            <w:webHidden/>
          </w:rPr>
          <w:fldChar w:fldCharType="begin"/>
        </w:r>
        <w:r w:rsidR="00E21CDD">
          <w:rPr>
            <w:noProof/>
            <w:webHidden/>
          </w:rPr>
          <w:instrText xml:space="preserve"> PAGEREF _Toc131507426 \h </w:instrText>
        </w:r>
        <w:r w:rsidR="00E21CDD">
          <w:rPr>
            <w:noProof/>
            <w:webHidden/>
          </w:rPr>
        </w:r>
        <w:r w:rsidR="00E21CDD">
          <w:rPr>
            <w:noProof/>
            <w:webHidden/>
          </w:rPr>
          <w:fldChar w:fldCharType="separate"/>
        </w:r>
        <w:r w:rsidR="003A4D5F">
          <w:rPr>
            <w:noProof/>
            <w:webHidden/>
          </w:rPr>
          <w:t>9</w:t>
        </w:r>
        <w:r w:rsidR="00E21CDD">
          <w:rPr>
            <w:noProof/>
            <w:webHidden/>
          </w:rPr>
          <w:fldChar w:fldCharType="end"/>
        </w:r>
      </w:hyperlink>
    </w:p>
    <w:p w14:paraId="255EB16B" w14:textId="5DF5C857" w:rsidR="00E21CDD" w:rsidRDefault="00000000">
      <w:pPr>
        <w:pStyle w:val="TableofFigures"/>
        <w:rPr>
          <w:rFonts w:asciiTheme="minorHAnsi" w:eastAsiaTheme="minorEastAsia" w:hAnsiTheme="minorHAnsi" w:cstheme="minorBidi"/>
          <w:noProof/>
          <w:color w:val="auto"/>
          <w:sz w:val="22"/>
          <w:szCs w:val="22"/>
        </w:rPr>
      </w:pPr>
      <w:hyperlink w:anchor="_Toc131507427" w:history="1">
        <w:r w:rsidR="00E21CDD" w:rsidRPr="00222504">
          <w:rPr>
            <w:rStyle w:val="Hyperlink"/>
            <w:noProof/>
          </w:rPr>
          <w:t>Table 7:</w:t>
        </w:r>
        <w:r w:rsidR="00E21CDD">
          <w:rPr>
            <w:rFonts w:asciiTheme="minorHAnsi" w:eastAsiaTheme="minorEastAsia" w:hAnsiTheme="minorHAnsi" w:cstheme="minorBidi"/>
            <w:noProof/>
            <w:color w:val="auto"/>
            <w:sz w:val="22"/>
            <w:szCs w:val="22"/>
          </w:rPr>
          <w:tab/>
        </w:r>
        <w:r w:rsidR="00E21CDD" w:rsidRPr="00222504">
          <w:rPr>
            <w:rStyle w:val="Hyperlink"/>
            <w:noProof/>
          </w:rPr>
          <w:t>Bacterial Endotoxin Specifications of Excipients</w:t>
        </w:r>
        <w:r w:rsidR="00E21CDD">
          <w:rPr>
            <w:noProof/>
            <w:webHidden/>
          </w:rPr>
          <w:tab/>
        </w:r>
        <w:r w:rsidR="00E21CDD">
          <w:rPr>
            <w:noProof/>
            <w:webHidden/>
          </w:rPr>
          <w:fldChar w:fldCharType="begin"/>
        </w:r>
        <w:r w:rsidR="00E21CDD">
          <w:rPr>
            <w:noProof/>
            <w:webHidden/>
          </w:rPr>
          <w:instrText xml:space="preserve"> PAGEREF _Toc131507427 \h </w:instrText>
        </w:r>
        <w:r w:rsidR="00E21CDD">
          <w:rPr>
            <w:noProof/>
            <w:webHidden/>
          </w:rPr>
        </w:r>
        <w:r w:rsidR="00E21CDD">
          <w:rPr>
            <w:noProof/>
            <w:webHidden/>
          </w:rPr>
          <w:fldChar w:fldCharType="separate"/>
        </w:r>
        <w:r w:rsidR="003A4D5F">
          <w:rPr>
            <w:noProof/>
            <w:webHidden/>
          </w:rPr>
          <w:t>10</w:t>
        </w:r>
        <w:r w:rsidR="00E21CDD">
          <w:rPr>
            <w:noProof/>
            <w:webHidden/>
          </w:rPr>
          <w:fldChar w:fldCharType="end"/>
        </w:r>
      </w:hyperlink>
    </w:p>
    <w:p w14:paraId="3CC92260" w14:textId="1108CCFF" w:rsidR="00E21CDD" w:rsidRDefault="00000000">
      <w:pPr>
        <w:pStyle w:val="TableofFigures"/>
        <w:rPr>
          <w:rFonts w:asciiTheme="minorHAnsi" w:eastAsiaTheme="minorEastAsia" w:hAnsiTheme="minorHAnsi" w:cstheme="minorBidi"/>
          <w:noProof/>
          <w:color w:val="auto"/>
          <w:sz w:val="22"/>
          <w:szCs w:val="22"/>
        </w:rPr>
      </w:pPr>
      <w:hyperlink w:anchor="_Toc131507428" w:history="1">
        <w:r w:rsidR="00E21CDD" w:rsidRPr="00222504">
          <w:rPr>
            <w:rStyle w:val="Hyperlink"/>
            <w:noProof/>
          </w:rPr>
          <w:t>Table 8:</w:t>
        </w:r>
        <w:r w:rsidR="00E21CDD">
          <w:rPr>
            <w:rFonts w:asciiTheme="minorHAnsi" w:eastAsiaTheme="minorEastAsia" w:hAnsiTheme="minorHAnsi" w:cstheme="minorBidi"/>
            <w:noProof/>
            <w:color w:val="auto"/>
            <w:sz w:val="22"/>
            <w:szCs w:val="22"/>
          </w:rPr>
          <w:tab/>
        </w:r>
        <w:r w:rsidR="00E21CDD" w:rsidRPr="00222504">
          <w:rPr>
            <w:rStyle w:val="Hyperlink"/>
            <w:noProof/>
          </w:rPr>
          <w:t>Release Specifications, Placebo for Injection</w:t>
        </w:r>
        <w:r w:rsidR="00E21CDD">
          <w:rPr>
            <w:noProof/>
            <w:webHidden/>
          </w:rPr>
          <w:tab/>
        </w:r>
        <w:r w:rsidR="00E21CDD">
          <w:rPr>
            <w:noProof/>
            <w:webHidden/>
          </w:rPr>
          <w:fldChar w:fldCharType="begin"/>
        </w:r>
        <w:r w:rsidR="00E21CDD">
          <w:rPr>
            <w:noProof/>
            <w:webHidden/>
          </w:rPr>
          <w:instrText xml:space="preserve"> PAGEREF _Toc131507428 \h </w:instrText>
        </w:r>
        <w:r w:rsidR="00E21CDD">
          <w:rPr>
            <w:noProof/>
            <w:webHidden/>
          </w:rPr>
        </w:r>
        <w:r w:rsidR="00E21CDD">
          <w:rPr>
            <w:noProof/>
            <w:webHidden/>
          </w:rPr>
          <w:fldChar w:fldCharType="separate"/>
        </w:r>
        <w:r w:rsidR="003A4D5F">
          <w:rPr>
            <w:noProof/>
            <w:webHidden/>
          </w:rPr>
          <w:t>10</w:t>
        </w:r>
        <w:r w:rsidR="00E21CDD">
          <w:rPr>
            <w:noProof/>
            <w:webHidden/>
          </w:rPr>
          <w:fldChar w:fldCharType="end"/>
        </w:r>
      </w:hyperlink>
    </w:p>
    <w:p w14:paraId="0B3898D1" w14:textId="4388E775" w:rsidR="00E21CDD" w:rsidRDefault="00000000">
      <w:pPr>
        <w:pStyle w:val="TableofFigures"/>
        <w:rPr>
          <w:rFonts w:asciiTheme="minorHAnsi" w:eastAsiaTheme="minorEastAsia" w:hAnsiTheme="minorHAnsi" w:cstheme="minorBidi"/>
          <w:noProof/>
          <w:color w:val="auto"/>
          <w:sz w:val="22"/>
          <w:szCs w:val="22"/>
        </w:rPr>
      </w:pPr>
      <w:hyperlink w:anchor="_Toc131507429" w:history="1">
        <w:r w:rsidR="00E21CDD" w:rsidRPr="00222504">
          <w:rPr>
            <w:rStyle w:val="Hyperlink"/>
            <w:noProof/>
          </w:rPr>
          <w:t>Table 9:</w:t>
        </w:r>
        <w:r w:rsidR="00E21CDD">
          <w:rPr>
            <w:rFonts w:asciiTheme="minorHAnsi" w:eastAsiaTheme="minorEastAsia" w:hAnsiTheme="minorHAnsi" w:cstheme="minorBidi"/>
            <w:noProof/>
            <w:color w:val="auto"/>
            <w:sz w:val="22"/>
            <w:szCs w:val="22"/>
          </w:rPr>
          <w:tab/>
        </w:r>
        <w:r w:rsidR="00E21CDD" w:rsidRPr="00222504">
          <w:rPr>
            <w:rStyle w:val="Hyperlink"/>
            <w:noProof/>
          </w:rPr>
          <w:t xml:space="preserve">Analytical Procedures for the Control of Placebo   </w:t>
        </w:r>
        <w:r w:rsidR="00E21CDD">
          <w:rPr>
            <w:noProof/>
            <w:webHidden/>
          </w:rPr>
          <w:tab/>
        </w:r>
        <w:r w:rsidR="00E21CDD">
          <w:rPr>
            <w:noProof/>
            <w:webHidden/>
          </w:rPr>
          <w:fldChar w:fldCharType="begin"/>
        </w:r>
        <w:r w:rsidR="00E21CDD">
          <w:rPr>
            <w:noProof/>
            <w:webHidden/>
          </w:rPr>
          <w:instrText xml:space="preserve"> PAGEREF _Toc131507429 \h </w:instrText>
        </w:r>
        <w:r w:rsidR="00E21CDD">
          <w:rPr>
            <w:noProof/>
            <w:webHidden/>
          </w:rPr>
        </w:r>
        <w:r w:rsidR="00E21CDD">
          <w:rPr>
            <w:noProof/>
            <w:webHidden/>
          </w:rPr>
          <w:fldChar w:fldCharType="separate"/>
        </w:r>
        <w:r w:rsidR="003A4D5F">
          <w:rPr>
            <w:noProof/>
            <w:webHidden/>
          </w:rPr>
          <w:t>11</w:t>
        </w:r>
        <w:r w:rsidR="00E21CDD">
          <w:rPr>
            <w:noProof/>
            <w:webHidden/>
          </w:rPr>
          <w:fldChar w:fldCharType="end"/>
        </w:r>
      </w:hyperlink>
    </w:p>
    <w:p w14:paraId="154B3889" w14:textId="56F56D95" w:rsidR="00E21CDD" w:rsidRDefault="00000000">
      <w:pPr>
        <w:pStyle w:val="TableofFigures"/>
        <w:rPr>
          <w:rFonts w:asciiTheme="minorHAnsi" w:eastAsiaTheme="minorEastAsia" w:hAnsiTheme="minorHAnsi" w:cstheme="minorBidi"/>
          <w:noProof/>
          <w:color w:val="auto"/>
          <w:sz w:val="22"/>
          <w:szCs w:val="22"/>
        </w:rPr>
      </w:pPr>
      <w:hyperlink w:anchor="_Toc131507430" w:history="1">
        <w:r w:rsidR="00E21CDD" w:rsidRPr="00222504">
          <w:rPr>
            <w:rStyle w:val="Hyperlink"/>
            <w:noProof/>
          </w:rPr>
          <w:t>Table 10:</w:t>
        </w:r>
        <w:r w:rsidR="00E21CDD">
          <w:rPr>
            <w:rFonts w:asciiTheme="minorHAnsi" w:eastAsiaTheme="minorEastAsia" w:hAnsiTheme="minorHAnsi" w:cstheme="minorBidi"/>
            <w:noProof/>
            <w:color w:val="auto"/>
            <w:sz w:val="22"/>
            <w:szCs w:val="22"/>
          </w:rPr>
          <w:tab/>
        </w:r>
        <w:r w:rsidR="00E21CDD" w:rsidRPr="00222504">
          <w:rPr>
            <w:rStyle w:val="Hyperlink"/>
            <w:noProof/>
          </w:rPr>
          <w:t>Analytical Procedure Method Validation Reports for Placebo</w:t>
        </w:r>
        <w:r w:rsidR="00E21CDD">
          <w:rPr>
            <w:noProof/>
            <w:webHidden/>
          </w:rPr>
          <w:tab/>
        </w:r>
        <w:r w:rsidR="00E21CDD">
          <w:rPr>
            <w:noProof/>
            <w:webHidden/>
          </w:rPr>
          <w:fldChar w:fldCharType="begin"/>
        </w:r>
        <w:r w:rsidR="00E21CDD">
          <w:rPr>
            <w:noProof/>
            <w:webHidden/>
          </w:rPr>
          <w:instrText xml:space="preserve"> PAGEREF _Toc131507430 \h </w:instrText>
        </w:r>
        <w:r w:rsidR="00E21CDD">
          <w:rPr>
            <w:noProof/>
            <w:webHidden/>
          </w:rPr>
        </w:r>
        <w:r w:rsidR="00E21CDD">
          <w:rPr>
            <w:noProof/>
            <w:webHidden/>
          </w:rPr>
          <w:fldChar w:fldCharType="separate"/>
        </w:r>
        <w:r w:rsidR="003A4D5F">
          <w:rPr>
            <w:noProof/>
            <w:webHidden/>
          </w:rPr>
          <w:t>12</w:t>
        </w:r>
        <w:r w:rsidR="00E21CDD">
          <w:rPr>
            <w:noProof/>
            <w:webHidden/>
          </w:rPr>
          <w:fldChar w:fldCharType="end"/>
        </w:r>
      </w:hyperlink>
    </w:p>
    <w:p w14:paraId="01C49280" w14:textId="69FFE9D6" w:rsidR="00E21CDD" w:rsidRDefault="00000000">
      <w:pPr>
        <w:pStyle w:val="TableofFigures"/>
        <w:rPr>
          <w:rFonts w:asciiTheme="minorHAnsi" w:eastAsiaTheme="minorEastAsia" w:hAnsiTheme="minorHAnsi" w:cstheme="minorBidi"/>
          <w:noProof/>
          <w:color w:val="auto"/>
          <w:sz w:val="22"/>
          <w:szCs w:val="22"/>
        </w:rPr>
      </w:pPr>
      <w:hyperlink w:anchor="_Toc131507431" w:history="1">
        <w:r w:rsidR="00E21CDD" w:rsidRPr="00222504">
          <w:rPr>
            <w:rStyle w:val="Hyperlink"/>
            <w:noProof/>
          </w:rPr>
          <w:t>Table 11:</w:t>
        </w:r>
        <w:r w:rsidR="00E21CDD">
          <w:rPr>
            <w:rFonts w:asciiTheme="minorHAnsi" w:eastAsiaTheme="minorEastAsia" w:hAnsiTheme="minorHAnsi" w:cstheme="minorBidi"/>
            <w:noProof/>
            <w:color w:val="auto"/>
            <w:sz w:val="22"/>
            <w:szCs w:val="22"/>
          </w:rPr>
          <w:tab/>
        </w:r>
        <w:r w:rsidR="00E21CDD" w:rsidRPr="00222504">
          <w:rPr>
            <w:rStyle w:val="Hyperlink"/>
            <w:noProof/>
          </w:rPr>
          <w:t>Pharmacopoeia Method Qualification Reports for Placebo</w:t>
        </w:r>
        <w:r w:rsidR="00E21CDD">
          <w:rPr>
            <w:noProof/>
            <w:webHidden/>
          </w:rPr>
          <w:tab/>
        </w:r>
        <w:r w:rsidR="00E21CDD">
          <w:rPr>
            <w:noProof/>
            <w:webHidden/>
          </w:rPr>
          <w:fldChar w:fldCharType="begin"/>
        </w:r>
        <w:r w:rsidR="00E21CDD">
          <w:rPr>
            <w:noProof/>
            <w:webHidden/>
          </w:rPr>
          <w:instrText xml:space="preserve"> PAGEREF _Toc131507431 \h </w:instrText>
        </w:r>
        <w:r w:rsidR="00E21CDD">
          <w:rPr>
            <w:noProof/>
            <w:webHidden/>
          </w:rPr>
        </w:r>
        <w:r w:rsidR="00E21CDD">
          <w:rPr>
            <w:noProof/>
            <w:webHidden/>
          </w:rPr>
          <w:fldChar w:fldCharType="separate"/>
        </w:r>
        <w:r w:rsidR="003A4D5F">
          <w:rPr>
            <w:noProof/>
            <w:webHidden/>
          </w:rPr>
          <w:t>12</w:t>
        </w:r>
        <w:r w:rsidR="00E21CDD">
          <w:rPr>
            <w:noProof/>
            <w:webHidden/>
          </w:rPr>
          <w:fldChar w:fldCharType="end"/>
        </w:r>
      </w:hyperlink>
    </w:p>
    <w:p w14:paraId="6D34EAD9" w14:textId="6AB5F8F6" w:rsidR="00E21CDD" w:rsidRDefault="00000000">
      <w:pPr>
        <w:pStyle w:val="TableofFigures"/>
        <w:rPr>
          <w:rFonts w:asciiTheme="minorHAnsi" w:eastAsiaTheme="minorEastAsia" w:hAnsiTheme="minorHAnsi" w:cstheme="minorBidi"/>
          <w:noProof/>
          <w:color w:val="auto"/>
          <w:sz w:val="22"/>
          <w:szCs w:val="22"/>
        </w:rPr>
      </w:pPr>
      <w:hyperlink w:anchor="_Toc131507432" w:history="1">
        <w:r w:rsidR="00E21CDD" w:rsidRPr="00222504">
          <w:rPr>
            <w:rStyle w:val="Hyperlink"/>
            <w:noProof/>
          </w:rPr>
          <w:t>Table 12:</w:t>
        </w:r>
        <w:r w:rsidR="00E21CDD">
          <w:rPr>
            <w:rFonts w:asciiTheme="minorHAnsi" w:eastAsiaTheme="minorEastAsia" w:hAnsiTheme="minorHAnsi" w:cstheme="minorBidi"/>
            <w:noProof/>
            <w:color w:val="auto"/>
            <w:sz w:val="22"/>
            <w:szCs w:val="22"/>
          </w:rPr>
          <w:tab/>
        </w:r>
        <w:r w:rsidR="00E21CDD" w:rsidRPr="00222504">
          <w:rPr>
            <w:rStyle w:val="Hyperlink"/>
            <w:noProof/>
          </w:rPr>
          <w:t>Description of Primary Packaging Components</w:t>
        </w:r>
        <w:r w:rsidR="00E21CDD">
          <w:rPr>
            <w:noProof/>
            <w:webHidden/>
          </w:rPr>
          <w:tab/>
        </w:r>
        <w:r w:rsidR="00E21CDD">
          <w:rPr>
            <w:noProof/>
            <w:webHidden/>
          </w:rPr>
          <w:fldChar w:fldCharType="begin"/>
        </w:r>
        <w:r w:rsidR="00E21CDD">
          <w:rPr>
            <w:noProof/>
            <w:webHidden/>
          </w:rPr>
          <w:instrText xml:space="preserve"> PAGEREF _Toc131507432 \h </w:instrText>
        </w:r>
        <w:r w:rsidR="00E21CDD">
          <w:rPr>
            <w:noProof/>
            <w:webHidden/>
          </w:rPr>
        </w:r>
        <w:r w:rsidR="00E21CDD">
          <w:rPr>
            <w:noProof/>
            <w:webHidden/>
          </w:rPr>
          <w:fldChar w:fldCharType="separate"/>
        </w:r>
        <w:r w:rsidR="003A4D5F">
          <w:rPr>
            <w:noProof/>
            <w:webHidden/>
          </w:rPr>
          <w:t>14</w:t>
        </w:r>
        <w:r w:rsidR="00E21CDD">
          <w:rPr>
            <w:noProof/>
            <w:webHidden/>
          </w:rPr>
          <w:fldChar w:fldCharType="end"/>
        </w:r>
      </w:hyperlink>
    </w:p>
    <w:p w14:paraId="22228970" w14:textId="5EEE7CA1" w:rsidR="00E21CDD" w:rsidRDefault="00000000">
      <w:pPr>
        <w:pStyle w:val="TableofFigures"/>
        <w:rPr>
          <w:rFonts w:asciiTheme="minorHAnsi" w:eastAsiaTheme="minorEastAsia" w:hAnsiTheme="minorHAnsi" w:cstheme="minorBidi"/>
          <w:noProof/>
          <w:color w:val="auto"/>
          <w:sz w:val="22"/>
          <w:szCs w:val="22"/>
        </w:rPr>
      </w:pPr>
      <w:hyperlink w:anchor="_Toc131507433" w:history="1">
        <w:r w:rsidR="00E21CDD" w:rsidRPr="00222504">
          <w:rPr>
            <w:rStyle w:val="Hyperlink"/>
            <w:noProof/>
          </w:rPr>
          <w:t>Table 13:</w:t>
        </w:r>
        <w:r w:rsidR="00E21CDD">
          <w:rPr>
            <w:rFonts w:asciiTheme="minorHAnsi" w:eastAsiaTheme="minorEastAsia" w:hAnsiTheme="minorHAnsi" w:cstheme="minorBidi"/>
            <w:noProof/>
            <w:color w:val="auto"/>
            <w:sz w:val="22"/>
            <w:szCs w:val="22"/>
          </w:rPr>
          <w:tab/>
        </w:r>
        <w:r w:rsidR="00E21CDD" w:rsidRPr="00222504">
          <w:rPr>
            <w:rStyle w:val="Hyperlink"/>
            <w:noProof/>
          </w:rPr>
          <w:t>Glass Vials (Dimensions: 22 mm x 40 mm) Specifications</w:t>
        </w:r>
        <w:r w:rsidR="00E21CDD">
          <w:rPr>
            <w:noProof/>
            <w:webHidden/>
          </w:rPr>
          <w:tab/>
        </w:r>
        <w:r w:rsidR="00E21CDD">
          <w:rPr>
            <w:noProof/>
            <w:webHidden/>
          </w:rPr>
          <w:fldChar w:fldCharType="begin"/>
        </w:r>
        <w:r w:rsidR="00E21CDD">
          <w:rPr>
            <w:noProof/>
            <w:webHidden/>
          </w:rPr>
          <w:instrText xml:space="preserve"> PAGEREF _Toc131507433 \h </w:instrText>
        </w:r>
        <w:r w:rsidR="00E21CDD">
          <w:rPr>
            <w:noProof/>
            <w:webHidden/>
          </w:rPr>
        </w:r>
        <w:r w:rsidR="00E21CDD">
          <w:rPr>
            <w:noProof/>
            <w:webHidden/>
          </w:rPr>
          <w:fldChar w:fldCharType="separate"/>
        </w:r>
        <w:r w:rsidR="003A4D5F">
          <w:rPr>
            <w:noProof/>
            <w:webHidden/>
          </w:rPr>
          <w:t>14</w:t>
        </w:r>
        <w:r w:rsidR="00E21CDD">
          <w:rPr>
            <w:noProof/>
            <w:webHidden/>
          </w:rPr>
          <w:fldChar w:fldCharType="end"/>
        </w:r>
      </w:hyperlink>
    </w:p>
    <w:p w14:paraId="21FF48CF" w14:textId="4F82FFA1" w:rsidR="00E21CDD" w:rsidRDefault="00000000">
      <w:pPr>
        <w:pStyle w:val="TableofFigures"/>
        <w:rPr>
          <w:rFonts w:asciiTheme="minorHAnsi" w:eastAsiaTheme="minorEastAsia" w:hAnsiTheme="minorHAnsi" w:cstheme="minorBidi"/>
          <w:noProof/>
          <w:color w:val="auto"/>
          <w:sz w:val="22"/>
          <w:szCs w:val="22"/>
        </w:rPr>
      </w:pPr>
      <w:hyperlink w:anchor="_Toc131507434" w:history="1">
        <w:r w:rsidR="00E21CDD" w:rsidRPr="00222504">
          <w:rPr>
            <w:rStyle w:val="Hyperlink"/>
            <w:noProof/>
          </w:rPr>
          <w:t>Table 14:</w:t>
        </w:r>
        <w:r w:rsidR="00E21CDD">
          <w:rPr>
            <w:rFonts w:asciiTheme="minorHAnsi" w:eastAsiaTheme="minorEastAsia" w:hAnsiTheme="minorHAnsi" w:cstheme="minorBidi"/>
            <w:noProof/>
            <w:color w:val="auto"/>
            <w:sz w:val="22"/>
            <w:szCs w:val="22"/>
          </w:rPr>
          <w:tab/>
        </w:r>
        <w:r w:rsidR="00E21CDD" w:rsidRPr="00222504">
          <w:rPr>
            <w:rStyle w:val="Hyperlink"/>
            <w:noProof/>
          </w:rPr>
          <w:t>Chlorobutyl Stopper (Formulation: 4432/50) Specifications</w:t>
        </w:r>
        <w:r w:rsidR="00E21CDD">
          <w:rPr>
            <w:noProof/>
            <w:webHidden/>
          </w:rPr>
          <w:tab/>
        </w:r>
        <w:r w:rsidR="00E21CDD">
          <w:rPr>
            <w:noProof/>
            <w:webHidden/>
          </w:rPr>
          <w:fldChar w:fldCharType="begin"/>
        </w:r>
        <w:r w:rsidR="00E21CDD">
          <w:rPr>
            <w:noProof/>
            <w:webHidden/>
          </w:rPr>
          <w:instrText xml:space="preserve"> PAGEREF _Toc131507434 \h </w:instrText>
        </w:r>
        <w:r w:rsidR="00E21CDD">
          <w:rPr>
            <w:noProof/>
            <w:webHidden/>
          </w:rPr>
        </w:r>
        <w:r w:rsidR="00E21CDD">
          <w:rPr>
            <w:noProof/>
            <w:webHidden/>
          </w:rPr>
          <w:fldChar w:fldCharType="separate"/>
        </w:r>
        <w:r w:rsidR="003A4D5F">
          <w:rPr>
            <w:noProof/>
            <w:webHidden/>
          </w:rPr>
          <w:t>15</w:t>
        </w:r>
        <w:r w:rsidR="00E21CDD">
          <w:rPr>
            <w:noProof/>
            <w:webHidden/>
          </w:rPr>
          <w:fldChar w:fldCharType="end"/>
        </w:r>
      </w:hyperlink>
    </w:p>
    <w:p w14:paraId="5998ECBD" w14:textId="5D1C9407" w:rsidR="00E21CDD" w:rsidRDefault="00000000">
      <w:pPr>
        <w:pStyle w:val="TableofFigures"/>
        <w:rPr>
          <w:rFonts w:asciiTheme="minorHAnsi" w:eastAsiaTheme="minorEastAsia" w:hAnsiTheme="minorHAnsi" w:cstheme="minorBidi"/>
          <w:noProof/>
          <w:color w:val="auto"/>
          <w:sz w:val="22"/>
          <w:szCs w:val="22"/>
        </w:rPr>
      </w:pPr>
      <w:hyperlink w:anchor="_Toc131507435" w:history="1">
        <w:r w:rsidR="00E21CDD" w:rsidRPr="00222504">
          <w:rPr>
            <w:rStyle w:val="Hyperlink"/>
            <w:noProof/>
          </w:rPr>
          <w:t>Table 15:</w:t>
        </w:r>
        <w:r w:rsidR="00E21CDD">
          <w:rPr>
            <w:rFonts w:asciiTheme="minorHAnsi" w:eastAsiaTheme="minorEastAsia" w:hAnsiTheme="minorHAnsi" w:cstheme="minorBidi"/>
            <w:noProof/>
            <w:color w:val="auto"/>
            <w:sz w:val="22"/>
            <w:szCs w:val="22"/>
          </w:rPr>
          <w:tab/>
        </w:r>
        <w:r w:rsidR="00E21CDD" w:rsidRPr="00222504">
          <w:rPr>
            <w:rStyle w:val="Hyperlink"/>
            <w:noProof/>
          </w:rPr>
          <w:t>Aluminum Seals (Size: 20 mm) Specifications</w:t>
        </w:r>
        <w:r w:rsidR="00E21CDD">
          <w:rPr>
            <w:noProof/>
            <w:webHidden/>
          </w:rPr>
          <w:tab/>
        </w:r>
        <w:r w:rsidR="00E21CDD">
          <w:rPr>
            <w:noProof/>
            <w:webHidden/>
          </w:rPr>
          <w:fldChar w:fldCharType="begin"/>
        </w:r>
        <w:r w:rsidR="00E21CDD">
          <w:rPr>
            <w:noProof/>
            <w:webHidden/>
          </w:rPr>
          <w:instrText xml:space="preserve"> PAGEREF _Toc131507435 \h </w:instrText>
        </w:r>
        <w:r w:rsidR="00E21CDD">
          <w:rPr>
            <w:noProof/>
            <w:webHidden/>
          </w:rPr>
        </w:r>
        <w:r w:rsidR="00E21CDD">
          <w:rPr>
            <w:noProof/>
            <w:webHidden/>
          </w:rPr>
          <w:fldChar w:fldCharType="separate"/>
        </w:r>
        <w:r w:rsidR="003A4D5F">
          <w:rPr>
            <w:noProof/>
            <w:webHidden/>
          </w:rPr>
          <w:t>15</w:t>
        </w:r>
        <w:r w:rsidR="00E21CDD">
          <w:rPr>
            <w:noProof/>
            <w:webHidden/>
          </w:rPr>
          <w:fldChar w:fldCharType="end"/>
        </w:r>
      </w:hyperlink>
    </w:p>
    <w:p w14:paraId="5ABEE9B2" w14:textId="53B910F4" w:rsidR="00E21CDD" w:rsidRDefault="00000000">
      <w:pPr>
        <w:pStyle w:val="TableofFigures"/>
        <w:rPr>
          <w:rFonts w:asciiTheme="minorHAnsi" w:eastAsiaTheme="minorEastAsia" w:hAnsiTheme="minorHAnsi" w:cstheme="minorBidi"/>
          <w:noProof/>
          <w:color w:val="auto"/>
          <w:sz w:val="22"/>
          <w:szCs w:val="22"/>
        </w:rPr>
      </w:pPr>
      <w:hyperlink w:anchor="_Toc131507436" w:history="1">
        <w:r w:rsidR="00E21CDD" w:rsidRPr="00222504">
          <w:rPr>
            <w:rStyle w:val="Hyperlink"/>
            <w:noProof/>
          </w:rPr>
          <w:t>Table 16:</w:t>
        </w:r>
        <w:r w:rsidR="00E21CDD">
          <w:rPr>
            <w:rFonts w:asciiTheme="minorHAnsi" w:eastAsiaTheme="minorEastAsia" w:hAnsiTheme="minorHAnsi" w:cstheme="minorBidi"/>
            <w:noProof/>
            <w:color w:val="auto"/>
            <w:sz w:val="22"/>
            <w:szCs w:val="22"/>
          </w:rPr>
          <w:tab/>
        </w:r>
        <w:r w:rsidR="00E21CDD" w:rsidRPr="00222504">
          <w:rPr>
            <w:rStyle w:val="Hyperlink"/>
            <w:noProof/>
          </w:rPr>
          <w:t>Stability Protocol (2 – 8 °C)</w:t>
        </w:r>
        <w:r w:rsidR="00E21CDD">
          <w:rPr>
            <w:noProof/>
            <w:webHidden/>
          </w:rPr>
          <w:tab/>
        </w:r>
        <w:r w:rsidR="00E21CDD">
          <w:rPr>
            <w:noProof/>
            <w:webHidden/>
          </w:rPr>
          <w:fldChar w:fldCharType="begin"/>
        </w:r>
        <w:r w:rsidR="00E21CDD">
          <w:rPr>
            <w:noProof/>
            <w:webHidden/>
          </w:rPr>
          <w:instrText xml:space="preserve"> PAGEREF _Toc131507436 \h </w:instrText>
        </w:r>
        <w:r w:rsidR="00E21CDD">
          <w:rPr>
            <w:noProof/>
            <w:webHidden/>
          </w:rPr>
        </w:r>
        <w:r w:rsidR="00E21CDD">
          <w:rPr>
            <w:noProof/>
            <w:webHidden/>
          </w:rPr>
          <w:fldChar w:fldCharType="separate"/>
        </w:r>
        <w:r w:rsidR="003A4D5F">
          <w:rPr>
            <w:noProof/>
            <w:webHidden/>
          </w:rPr>
          <w:t>16</w:t>
        </w:r>
        <w:r w:rsidR="00E21CDD">
          <w:rPr>
            <w:noProof/>
            <w:webHidden/>
          </w:rPr>
          <w:fldChar w:fldCharType="end"/>
        </w:r>
      </w:hyperlink>
    </w:p>
    <w:p w14:paraId="26AFCCF8" w14:textId="77777777" w:rsidR="00C4556B" w:rsidRDefault="00AE469A" w:rsidP="00B34AA7">
      <w:pPr>
        <w:pStyle w:val="C-BodyText"/>
        <w:jc w:val="center"/>
      </w:pPr>
      <w:r>
        <w:fldChar w:fldCharType="end"/>
      </w:r>
    </w:p>
    <w:p w14:paraId="41570B54" w14:textId="77777777" w:rsidR="00AE469A" w:rsidRDefault="00AE469A" w:rsidP="00AE469A">
      <w:pPr>
        <w:pStyle w:val="C-TOCTitle"/>
      </w:pPr>
      <w:r>
        <w:t>List of Figures</w:t>
      </w:r>
    </w:p>
    <w:p w14:paraId="45551E2D" w14:textId="16497CD6" w:rsidR="00254629" w:rsidRDefault="00AE469A">
      <w:pPr>
        <w:pStyle w:val="TableofFigures"/>
        <w:rPr>
          <w:rFonts w:asciiTheme="minorHAnsi" w:eastAsiaTheme="minorEastAsia" w:hAnsiTheme="minorHAnsi" w:cstheme="minorBidi"/>
          <w:noProof/>
          <w:color w:val="auto"/>
          <w:sz w:val="22"/>
          <w:szCs w:val="22"/>
        </w:rPr>
      </w:pPr>
      <w:r w:rsidRPr="00C4556B">
        <w:fldChar w:fldCharType="begin"/>
      </w:r>
      <w:r w:rsidRPr="00C4556B">
        <w:instrText xml:space="preserve"> TOC \h \z \c "Figure" </w:instrText>
      </w:r>
      <w:r w:rsidRPr="00C4556B">
        <w:fldChar w:fldCharType="separate"/>
      </w:r>
      <w:hyperlink w:anchor="_Toc131506426" w:history="1">
        <w:r w:rsidR="00254629" w:rsidRPr="00943D25">
          <w:rPr>
            <w:rStyle w:val="Hyperlink"/>
            <w:noProof/>
          </w:rPr>
          <w:t>Figure 1:</w:t>
        </w:r>
        <w:r w:rsidR="00254629">
          <w:rPr>
            <w:rFonts w:asciiTheme="minorHAnsi" w:eastAsiaTheme="minorEastAsia" w:hAnsiTheme="minorHAnsi" w:cstheme="minorBidi"/>
            <w:noProof/>
            <w:color w:val="auto"/>
            <w:sz w:val="22"/>
            <w:szCs w:val="22"/>
          </w:rPr>
          <w:tab/>
        </w:r>
        <w:r w:rsidR="00254629" w:rsidRPr="00943D25">
          <w:rPr>
            <w:rStyle w:val="Hyperlink"/>
            <w:noProof/>
          </w:rPr>
          <w:t>Schematic of the Placebo Manufacturing Process</w:t>
        </w:r>
        <w:r w:rsidR="00254629">
          <w:rPr>
            <w:noProof/>
            <w:webHidden/>
          </w:rPr>
          <w:tab/>
        </w:r>
        <w:r w:rsidR="00254629">
          <w:rPr>
            <w:noProof/>
            <w:webHidden/>
          </w:rPr>
          <w:fldChar w:fldCharType="begin"/>
        </w:r>
        <w:r w:rsidR="00254629">
          <w:rPr>
            <w:noProof/>
            <w:webHidden/>
          </w:rPr>
          <w:instrText xml:space="preserve"> PAGEREF _Toc131506426 \h </w:instrText>
        </w:r>
        <w:r w:rsidR="00254629">
          <w:rPr>
            <w:noProof/>
            <w:webHidden/>
          </w:rPr>
        </w:r>
        <w:r w:rsidR="00254629">
          <w:rPr>
            <w:noProof/>
            <w:webHidden/>
          </w:rPr>
          <w:fldChar w:fldCharType="separate"/>
        </w:r>
        <w:r w:rsidR="003A4D5F">
          <w:rPr>
            <w:noProof/>
            <w:webHidden/>
          </w:rPr>
          <w:t>6</w:t>
        </w:r>
        <w:r w:rsidR="00254629">
          <w:rPr>
            <w:noProof/>
            <w:webHidden/>
          </w:rPr>
          <w:fldChar w:fldCharType="end"/>
        </w:r>
      </w:hyperlink>
    </w:p>
    <w:p w14:paraId="6D737079" w14:textId="58086ACC" w:rsidR="00254629" w:rsidRDefault="00000000">
      <w:pPr>
        <w:pStyle w:val="TableofFigures"/>
        <w:rPr>
          <w:rFonts w:asciiTheme="minorHAnsi" w:eastAsiaTheme="minorEastAsia" w:hAnsiTheme="minorHAnsi" w:cstheme="minorBidi"/>
          <w:noProof/>
          <w:color w:val="auto"/>
          <w:sz w:val="22"/>
          <w:szCs w:val="22"/>
        </w:rPr>
      </w:pPr>
      <w:hyperlink w:anchor="_Toc131506427" w:history="1">
        <w:r w:rsidR="00254629" w:rsidRPr="00943D25">
          <w:rPr>
            <w:rStyle w:val="Hyperlink"/>
            <w:noProof/>
          </w:rPr>
          <w:t>Figure 2:</w:t>
        </w:r>
        <w:r w:rsidR="00254629">
          <w:rPr>
            <w:rFonts w:asciiTheme="minorHAnsi" w:eastAsiaTheme="minorEastAsia" w:hAnsiTheme="minorHAnsi" w:cstheme="minorBidi"/>
            <w:noProof/>
            <w:color w:val="auto"/>
            <w:sz w:val="22"/>
            <w:szCs w:val="22"/>
          </w:rPr>
          <w:tab/>
        </w:r>
        <w:r w:rsidR="00254629" w:rsidRPr="00943D25">
          <w:rPr>
            <w:rStyle w:val="Hyperlink"/>
            <w:noProof/>
          </w:rPr>
          <w:t>Certificate of Analysis – Placebo for Injection</w:t>
        </w:r>
        <w:r w:rsidR="00254629">
          <w:rPr>
            <w:noProof/>
            <w:webHidden/>
          </w:rPr>
          <w:tab/>
        </w:r>
        <w:r w:rsidR="00254629">
          <w:rPr>
            <w:noProof/>
            <w:webHidden/>
          </w:rPr>
          <w:fldChar w:fldCharType="begin"/>
        </w:r>
        <w:r w:rsidR="00254629">
          <w:rPr>
            <w:noProof/>
            <w:webHidden/>
          </w:rPr>
          <w:instrText xml:space="preserve"> PAGEREF _Toc131506427 \h </w:instrText>
        </w:r>
        <w:r w:rsidR="00254629">
          <w:rPr>
            <w:noProof/>
            <w:webHidden/>
          </w:rPr>
        </w:r>
        <w:r w:rsidR="00254629">
          <w:rPr>
            <w:noProof/>
            <w:webHidden/>
          </w:rPr>
          <w:fldChar w:fldCharType="separate"/>
        </w:r>
        <w:r w:rsidR="003A4D5F">
          <w:rPr>
            <w:noProof/>
            <w:webHidden/>
          </w:rPr>
          <w:t>13</w:t>
        </w:r>
        <w:r w:rsidR="00254629">
          <w:rPr>
            <w:noProof/>
            <w:webHidden/>
          </w:rPr>
          <w:fldChar w:fldCharType="end"/>
        </w:r>
      </w:hyperlink>
    </w:p>
    <w:p w14:paraId="28D66B82" w14:textId="77777777" w:rsidR="00AE469A" w:rsidRPr="00B80B0F" w:rsidRDefault="00AE469A" w:rsidP="00AE469A">
      <w:pPr>
        <w:pStyle w:val="C-BodyText"/>
        <w:jc w:val="center"/>
      </w:pPr>
      <w:r w:rsidRPr="00C4556B">
        <w:fldChar w:fldCharType="end"/>
      </w:r>
    </w:p>
    <w:bookmarkEnd w:id="0"/>
    <w:p w14:paraId="44E72F6C" w14:textId="77777777" w:rsidR="002949F5" w:rsidRPr="002949F5" w:rsidRDefault="002949F5" w:rsidP="002949F5">
      <w:pPr>
        <w:pStyle w:val="C-BodyText"/>
      </w:pPr>
    </w:p>
    <w:p w14:paraId="741309DD" w14:textId="77777777" w:rsidR="001C5E02" w:rsidRPr="0015274C" w:rsidRDefault="001C5E02" w:rsidP="002949F5">
      <w:pPr>
        <w:pStyle w:val="C-BodyText"/>
      </w:pPr>
    </w:p>
    <w:p w14:paraId="196E5601" w14:textId="1400C81D" w:rsidR="0024235E" w:rsidRDefault="0024235E" w:rsidP="0024235E">
      <w:pPr>
        <w:pStyle w:val="C-Heading1non-numbered"/>
      </w:pPr>
      <w:bookmarkStart w:id="1" w:name="_Toc132276316"/>
      <w:bookmarkStart w:id="2" w:name="_Toc63159825"/>
      <w:r>
        <w:lastRenderedPageBreak/>
        <w:t>2.</w:t>
      </w:r>
      <w:r w:rsidR="00BF64CC">
        <w:t>3</w:t>
      </w:r>
      <w:r>
        <w:t>.P</w:t>
      </w:r>
      <w:r>
        <w:tab/>
      </w:r>
      <w:r w:rsidR="00B272EA">
        <w:t>Placebo</w:t>
      </w:r>
      <w:r w:rsidRPr="00275767">
        <w:t xml:space="preserve"> </w:t>
      </w:r>
      <w:r w:rsidRPr="001F75DA">
        <w:t>(</w:t>
      </w:r>
      <w:r>
        <w:t>Placebo for</w:t>
      </w:r>
      <w:r w:rsidRPr="001F75DA">
        <w:t xml:space="preserve"> </w:t>
      </w:r>
      <w:r>
        <w:t>injection</w:t>
      </w:r>
      <w:r w:rsidRPr="001F75DA">
        <w:t>)</w:t>
      </w:r>
      <w:bookmarkEnd w:id="1"/>
    </w:p>
    <w:p w14:paraId="38E61B70" w14:textId="7987DA88" w:rsidR="0024235E" w:rsidRPr="002213B9" w:rsidRDefault="0024235E" w:rsidP="00557FC9">
      <w:pPr>
        <w:pStyle w:val="C-Heading1nopagebreak0"/>
        <w:spacing w:before="240"/>
      </w:pPr>
      <w:bookmarkStart w:id="3" w:name="_Toc132276317"/>
      <w:r>
        <w:t>2.</w:t>
      </w:r>
      <w:r w:rsidR="00BF64CC">
        <w:t>3</w:t>
      </w:r>
      <w:r>
        <w:t>.P.1</w:t>
      </w:r>
      <w:r>
        <w:tab/>
        <w:t xml:space="preserve">Description and Composition of </w:t>
      </w:r>
      <w:r w:rsidR="00B272EA">
        <w:t>Placebo</w:t>
      </w:r>
      <w:r w:rsidR="00D85F62">
        <w:t xml:space="preserve"> </w:t>
      </w:r>
      <w:r w:rsidR="00691000">
        <w:t>for Injection</w:t>
      </w:r>
      <w:bookmarkEnd w:id="3"/>
    </w:p>
    <w:p w14:paraId="6EB75E91" w14:textId="078E5988" w:rsidR="003F5C4B" w:rsidRDefault="003F5C4B" w:rsidP="003F5C4B">
      <w:pPr>
        <w:pStyle w:val="C-BodyText"/>
      </w:pPr>
      <w:r>
        <w:t xml:space="preserve">The placebo is provided as a sterile, preservative-free, lyophilized powder in an 8 mL, Type I glass vial. A vial of placebo includes the excipients Mannitol USP, Sucrose NF, and Tromethamine USP. </w:t>
      </w:r>
      <w:r w:rsidRPr="00313B4F">
        <w:t xml:space="preserve">During </w:t>
      </w:r>
      <w:r>
        <w:t>compounding 1 N Hydrochloric Acid is added to adjust the pH of the formulation buffer. The lyophilized placebo is reconstituted with either 1 mL of Sterile Water for Injection USP (SWFI) or 1 mL of Bacteriostatic Water for Injection USP (BWFI) administration. After reconstitution the volume of the placebo is approximately 1.05 mL.</w:t>
      </w:r>
    </w:p>
    <w:p w14:paraId="0BB3DA70" w14:textId="49438E0A" w:rsidR="0024235E" w:rsidRDefault="0024235E" w:rsidP="0024235E">
      <w:pPr>
        <w:pStyle w:val="C-Heading2non-numbered"/>
      </w:pPr>
      <w:bookmarkStart w:id="4" w:name="_Toc132276318"/>
      <w:r>
        <w:t>2.</w:t>
      </w:r>
      <w:r w:rsidR="00BF64CC">
        <w:t>3</w:t>
      </w:r>
      <w:r>
        <w:t>.P.1.1</w:t>
      </w:r>
      <w:r>
        <w:tab/>
        <w:t>Composition (</w:t>
      </w:r>
      <w:r w:rsidR="003F5C4B">
        <w:t>Placebo</w:t>
      </w:r>
      <w:r>
        <w:t xml:space="preserve"> for Injection)</w:t>
      </w:r>
      <w:bookmarkEnd w:id="4"/>
    </w:p>
    <w:p w14:paraId="0DCFB49C" w14:textId="7B0D6874" w:rsidR="0024235E" w:rsidRDefault="00611480" w:rsidP="00894FA8">
      <w:pPr>
        <w:pStyle w:val="C-BodyText"/>
      </w:pPr>
      <w:r w:rsidRPr="00AD0F55">
        <w:t>The</w:t>
      </w:r>
      <w:r>
        <w:t xml:space="preserve"> quantitative formulation of the </w:t>
      </w:r>
      <w:r w:rsidR="000D180F">
        <w:t>p</w:t>
      </w:r>
      <w:r>
        <w:t xml:space="preserve">lacebo is </w:t>
      </w:r>
      <w:r w:rsidRPr="001B263D">
        <w:t xml:space="preserve">presented in </w:t>
      </w:r>
      <w:hyperlink w:anchor="T1" w:history="1">
        <w:r w:rsidRPr="001B263D">
          <w:rPr>
            <w:rStyle w:val="Hyperlink"/>
            <w:u w:val="none"/>
          </w:rPr>
          <w:t>Table 1</w:t>
        </w:r>
      </w:hyperlink>
      <w:r w:rsidRPr="00AD0F55">
        <w:t>.</w:t>
      </w:r>
      <w:r>
        <w:t xml:space="preserve"> </w:t>
      </w:r>
    </w:p>
    <w:p w14:paraId="745087CE" w14:textId="75CF6F05" w:rsidR="00922CA4" w:rsidRDefault="00922CA4" w:rsidP="00587DA9">
      <w:pPr>
        <w:pStyle w:val="C-CaptionContinued"/>
      </w:pPr>
      <w:bookmarkStart w:id="5" w:name="T1"/>
      <w:bookmarkStart w:id="6" w:name="_Toc131507421"/>
      <w:bookmarkEnd w:id="5"/>
      <w:r>
        <w:t xml:space="preserve">Table </w:t>
      </w:r>
      <w:r>
        <w:fldChar w:fldCharType="begin"/>
      </w:r>
      <w:r>
        <w:instrText>SEQ Table \* ARABIC</w:instrText>
      </w:r>
      <w:r>
        <w:fldChar w:fldCharType="separate"/>
      </w:r>
      <w:r w:rsidR="00EC25D0">
        <w:rPr>
          <w:noProof/>
        </w:rPr>
        <w:t>1</w:t>
      </w:r>
      <w:r>
        <w:fldChar w:fldCharType="end"/>
      </w:r>
      <w:r>
        <w:t>:</w:t>
      </w:r>
      <w:r>
        <w:tab/>
        <w:t>Unit Formula of Placebo</w:t>
      </w:r>
      <w:bookmarkEnd w:id="6"/>
      <w:r w:rsidRPr="00282EE9">
        <w:t xml:space="preserve"> </w:t>
      </w:r>
      <w:r>
        <w:t xml:space="preserve"> </w:t>
      </w:r>
    </w:p>
    <w:tbl>
      <w:tblPr>
        <w:tblStyle w:val="C-Table"/>
        <w:tblW w:w="5010" w:type="pct"/>
        <w:tblLook w:val="04A0" w:firstRow="1" w:lastRow="0" w:firstColumn="1" w:lastColumn="0" w:noHBand="0" w:noVBand="1"/>
      </w:tblPr>
      <w:tblGrid>
        <w:gridCol w:w="2880"/>
        <w:gridCol w:w="1446"/>
        <w:gridCol w:w="1446"/>
        <w:gridCol w:w="2893"/>
        <w:gridCol w:w="1780"/>
      </w:tblGrid>
      <w:tr w:rsidR="00922CA4" w14:paraId="7C2D0F55" w14:textId="77777777" w:rsidTr="00413B49">
        <w:trPr>
          <w:tblHeader/>
        </w:trPr>
        <w:tc>
          <w:tcPr>
            <w:tcW w:w="1379" w:type="pct"/>
            <w:vAlign w:val="bottom"/>
          </w:tcPr>
          <w:p w14:paraId="5076E072" w14:textId="77777777" w:rsidR="00922CA4" w:rsidRPr="0088314C" w:rsidRDefault="00922CA4" w:rsidP="00413B49">
            <w:pPr>
              <w:pStyle w:val="C-TableHeader"/>
              <w:rPr>
                <w:szCs w:val="22"/>
              </w:rPr>
            </w:pPr>
            <w:r w:rsidRPr="0088314C">
              <w:rPr>
                <w:szCs w:val="22"/>
              </w:rPr>
              <w:t>Ingredients</w:t>
            </w:r>
          </w:p>
        </w:tc>
        <w:tc>
          <w:tcPr>
            <w:tcW w:w="692" w:type="pct"/>
            <w:vAlign w:val="bottom"/>
          </w:tcPr>
          <w:p w14:paraId="7B8D63EE" w14:textId="77777777" w:rsidR="00922CA4" w:rsidRPr="0088314C" w:rsidRDefault="00922CA4" w:rsidP="00413B49">
            <w:pPr>
              <w:pStyle w:val="C-TableHeader"/>
              <w:rPr>
                <w:szCs w:val="22"/>
              </w:rPr>
            </w:pPr>
            <w:r w:rsidRPr="0088314C">
              <w:rPr>
                <w:szCs w:val="22"/>
              </w:rPr>
              <w:t>Quantity per vial</w:t>
            </w:r>
            <w:r>
              <w:rPr>
                <w:szCs w:val="22"/>
              </w:rPr>
              <w:t xml:space="preserve"> </w:t>
            </w:r>
          </w:p>
        </w:tc>
        <w:tc>
          <w:tcPr>
            <w:tcW w:w="692" w:type="pct"/>
            <w:vAlign w:val="bottom"/>
          </w:tcPr>
          <w:p w14:paraId="7A3F9E97" w14:textId="77777777" w:rsidR="00922CA4" w:rsidRPr="0088314C" w:rsidRDefault="00922CA4" w:rsidP="00413B49">
            <w:pPr>
              <w:pStyle w:val="C-TableHeader"/>
              <w:rPr>
                <w:szCs w:val="22"/>
              </w:rPr>
            </w:pPr>
            <w:r w:rsidRPr="0088314C">
              <w:rPr>
                <w:szCs w:val="22"/>
              </w:rPr>
              <w:t xml:space="preserve">Quantity </w:t>
            </w:r>
            <w:r w:rsidRPr="0088314C">
              <w:rPr>
                <w:szCs w:val="22"/>
              </w:rPr>
              <w:br/>
              <w:t xml:space="preserve">per mL </w:t>
            </w:r>
          </w:p>
        </w:tc>
        <w:tc>
          <w:tcPr>
            <w:tcW w:w="1385" w:type="pct"/>
            <w:vAlign w:val="bottom"/>
          </w:tcPr>
          <w:p w14:paraId="75B3EDE1" w14:textId="77777777" w:rsidR="00922CA4" w:rsidRPr="0088314C" w:rsidRDefault="00922CA4" w:rsidP="00413B49">
            <w:pPr>
              <w:pStyle w:val="C-TableHeader"/>
              <w:rPr>
                <w:szCs w:val="22"/>
              </w:rPr>
            </w:pPr>
            <w:r w:rsidRPr="0088314C">
              <w:rPr>
                <w:szCs w:val="22"/>
              </w:rPr>
              <w:t>Pharmaceutical Function</w:t>
            </w:r>
          </w:p>
        </w:tc>
        <w:tc>
          <w:tcPr>
            <w:tcW w:w="852" w:type="pct"/>
            <w:vAlign w:val="bottom"/>
          </w:tcPr>
          <w:p w14:paraId="12B9C7A7" w14:textId="77777777" w:rsidR="00922CA4" w:rsidRPr="0088314C" w:rsidRDefault="00922CA4" w:rsidP="00413B49">
            <w:pPr>
              <w:pStyle w:val="C-TableHeader"/>
              <w:rPr>
                <w:szCs w:val="22"/>
              </w:rPr>
            </w:pPr>
            <w:r w:rsidRPr="0088314C">
              <w:rPr>
                <w:szCs w:val="22"/>
              </w:rPr>
              <w:t>Quality Standards</w:t>
            </w:r>
          </w:p>
        </w:tc>
      </w:tr>
      <w:tr w:rsidR="00922CA4" w:rsidRPr="00AD7F5A" w14:paraId="36FD2935" w14:textId="77777777" w:rsidTr="00413B49">
        <w:tc>
          <w:tcPr>
            <w:tcW w:w="5000" w:type="pct"/>
            <w:gridSpan w:val="5"/>
          </w:tcPr>
          <w:p w14:paraId="67B21C86" w14:textId="77777777" w:rsidR="00922CA4" w:rsidRPr="0088314C" w:rsidRDefault="00922CA4" w:rsidP="00413B49">
            <w:pPr>
              <w:pStyle w:val="C-TableText"/>
              <w:rPr>
                <w:szCs w:val="22"/>
              </w:rPr>
            </w:pPr>
            <w:r w:rsidRPr="0088314C">
              <w:rPr>
                <w:b/>
                <w:szCs w:val="22"/>
              </w:rPr>
              <w:t>Inactive Ingredients</w:t>
            </w:r>
          </w:p>
        </w:tc>
      </w:tr>
      <w:tr w:rsidR="00922CA4" w14:paraId="2F12CDA9" w14:textId="77777777" w:rsidTr="00413B49">
        <w:tc>
          <w:tcPr>
            <w:tcW w:w="1379" w:type="pct"/>
          </w:tcPr>
          <w:p w14:paraId="292298A4" w14:textId="77777777" w:rsidR="00922CA4" w:rsidRPr="0088314C" w:rsidRDefault="00922CA4" w:rsidP="00413B49">
            <w:pPr>
              <w:pStyle w:val="C-TableText"/>
            </w:pPr>
            <w:r w:rsidRPr="0088314C">
              <w:t>Mannitol</w:t>
            </w:r>
          </w:p>
        </w:tc>
        <w:tc>
          <w:tcPr>
            <w:tcW w:w="692" w:type="pct"/>
          </w:tcPr>
          <w:p w14:paraId="2F46A2DF" w14:textId="77777777" w:rsidR="00922CA4" w:rsidRPr="0088314C" w:rsidRDefault="00922CA4" w:rsidP="00413B49">
            <w:pPr>
              <w:pStyle w:val="C-TableText"/>
              <w:rPr>
                <w:szCs w:val="22"/>
              </w:rPr>
            </w:pPr>
            <w:r w:rsidRPr="0088314C">
              <w:t>42.0 mg</w:t>
            </w:r>
          </w:p>
        </w:tc>
        <w:tc>
          <w:tcPr>
            <w:tcW w:w="692" w:type="pct"/>
          </w:tcPr>
          <w:p w14:paraId="43E30FF1" w14:textId="77777777" w:rsidR="00922CA4" w:rsidRPr="0088314C" w:rsidRDefault="00922CA4" w:rsidP="00413B49">
            <w:pPr>
              <w:pStyle w:val="C-TableText"/>
              <w:rPr>
                <w:szCs w:val="22"/>
              </w:rPr>
            </w:pPr>
            <w:r w:rsidRPr="0088314C">
              <w:t>40.0 mg</w:t>
            </w:r>
          </w:p>
        </w:tc>
        <w:tc>
          <w:tcPr>
            <w:tcW w:w="1385" w:type="pct"/>
          </w:tcPr>
          <w:p w14:paraId="78E75C9A" w14:textId="77777777" w:rsidR="00922CA4" w:rsidRPr="0088314C" w:rsidRDefault="00922CA4" w:rsidP="00413B49">
            <w:pPr>
              <w:pStyle w:val="C-TableText"/>
              <w:rPr>
                <w:szCs w:val="22"/>
              </w:rPr>
            </w:pPr>
            <w:r w:rsidRPr="0088314C">
              <w:t>Bulking agent</w:t>
            </w:r>
          </w:p>
        </w:tc>
        <w:tc>
          <w:tcPr>
            <w:tcW w:w="852" w:type="pct"/>
          </w:tcPr>
          <w:p w14:paraId="5ED867CB" w14:textId="77777777" w:rsidR="00922CA4" w:rsidRPr="0088314C" w:rsidRDefault="00922CA4" w:rsidP="00413B49">
            <w:pPr>
              <w:pStyle w:val="C-TableText"/>
              <w:rPr>
                <w:szCs w:val="22"/>
              </w:rPr>
            </w:pPr>
            <w:r w:rsidRPr="0088314C">
              <w:t>USP</w:t>
            </w:r>
          </w:p>
        </w:tc>
      </w:tr>
      <w:tr w:rsidR="00922CA4" w14:paraId="48CDB307" w14:textId="77777777" w:rsidTr="00413B49">
        <w:tc>
          <w:tcPr>
            <w:tcW w:w="1379" w:type="pct"/>
          </w:tcPr>
          <w:p w14:paraId="7F6889FB" w14:textId="77777777" w:rsidR="00922CA4" w:rsidRPr="0088314C" w:rsidRDefault="00922CA4" w:rsidP="00413B49">
            <w:pPr>
              <w:pStyle w:val="C-TableText"/>
              <w:rPr>
                <w:b/>
                <w:szCs w:val="22"/>
              </w:rPr>
            </w:pPr>
            <w:r w:rsidRPr="0088314C">
              <w:t>Sucrose</w:t>
            </w:r>
          </w:p>
        </w:tc>
        <w:tc>
          <w:tcPr>
            <w:tcW w:w="692" w:type="pct"/>
          </w:tcPr>
          <w:p w14:paraId="68826E39" w14:textId="77777777" w:rsidR="00922CA4" w:rsidRPr="0088314C" w:rsidRDefault="00922CA4" w:rsidP="00413B49">
            <w:pPr>
              <w:pStyle w:val="C-TableText"/>
              <w:rPr>
                <w:szCs w:val="22"/>
              </w:rPr>
            </w:pPr>
            <w:r w:rsidRPr="0088314C">
              <w:t>10.5 mg</w:t>
            </w:r>
          </w:p>
        </w:tc>
        <w:tc>
          <w:tcPr>
            <w:tcW w:w="692" w:type="pct"/>
          </w:tcPr>
          <w:p w14:paraId="6ECB6D47" w14:textId="77777777" w:rsidR="00922CA4" w:rsidRPr="0088314C" w:rsidRDefault="00922CA4" w:rsidP="00413B49">
            <w:pPr>
              <w:pStyle w:val="C-TableText"/>
              <w:rPr>
                <w:szCs w:val="22"/>
              </w:rPr>
            </w:pPr>
            <w:r w:rsidRPr="0088314C">
              <w:t>10.0 mg</w:t>
            </w:r>
          </w:p>
        </w:tc>
        <w:tc>
          <w:tcPr>
            <w:tcW w:w="1385" w:type="pct"/>
          </w:tcPr>
          <w:p w14:paraId="0D2C1E34" w14:textId="77777777" w:rsidR="00922CA4" w:rsidRPr="0088314C" w:rsidRDefault="00922CA4" w:rsidP="00413B49">
            <w:pPr>
              <w:pStyle w:val="C-TableText"/>
              <w:rPr>
                <w:szCs w:val="22"/>
              </w:rPr>
            </w:pPr>
            <w:r w:rsidRPr="0088314C">
              <w:t>Stabilizer</w:t>
            </w:r>
          </w:p>
        </w:tc>
        <w:tc>
          <w:tcPr>
            <w:tcW w:w="852" w:type="pct"/>
          </w:tcPr>
          <w:p w14:paraId="708F6975" w14:textId="77777777" w:rsidR="00922CA4" w:rsidRPr="0088314C" w:rsidRDefault="00922CA4" w:rsidP="00413B49">
            <w:pPr>
              <w:pStyle w:val="C-TableText"/>
              <w:rPr>
                <w:szCs w:val="22"/>
              </w:rPr>
            </w:pPr>
            <w:r w:rsidRPr="0088314C">
              <w:t>NF</w:t>
            </w:r>
          </w:p>
        </w:tc>
      </w:tr>
      <w:tr w:rsidR="00922CA4" w14:paraId="13A2DFB4" w14:textId="77777777" w:rsidTr="00413B49">
        <w:tc>
          <w:tcPr>
            <w:tcW w:w="1379" w:type="pct"/>
          </w:tcPr>
          <w:p w14:paraId="1659E165" w14:textId="77777777" w:rsidR="00922CA4" w:rsidRPr="0088314C" w:rsidRDefault="00922CA4" w:rsidP="00413B49">
            <w:pPr>
              <w:pStyle w:val="C-TableText"/>
              <w:rPr>
                <w:szCs w:val="22"/>
              </w:rPr>
            </w:pPr>
            <w:r w:rsidRPr="0088314C">
              <w:t>Tromethamine</w:t>
            </w:r>
            <w:r>
              <w:t xml:space="preserve"> </w:t>
            </w:r>
          </w:p>
        </w:tc>
        <w:tc>
          <w:tcPr>
            <w:tcW w:w="692" w:type="pct"/>
          </w:tcPr>
          <w:p w14:paraId="1128AEF8" w14:textId="77777777" w:rsidR="00922CA4" w:rsidRPr="0088314C" w:rsidRDefault="00922CA4" w:rsidP="00413B49">
            <w:pPr>
              <w:pStyle w:val="C-TableText"/>
              <w:rPr>
                <w:szCs w:val="22"/>
              </w:rPr>
            </w:pPr>
            <w:r w:rsidRPr="0088314C">
              <w:t>1.</w:t>
            </w:r>
            <w:r>
              <w:t>27</w:t>
            </w:r>
            <w:r w:rsidRPr="0088314C">
              <w:t xml:space="preserve"> mg</w:t>
            </w:r>
          </w:p>
        </w:tc>
        <w:tc>
          <w:tcPr>
            <w:tcW w:w="692" w:type="pct"/>
          </w:tcPr>
          <w:p w14:paraId="60CD1A50" w14:textId="77777777" w:rsidR="00922CA4" w:rsidRPr="0088314C" w:rsidRDefault="00922CA4" w:rsidP="00413B49">
            <w:pPr>
              <w:pStyle w:val="C-TableText"/>
              <w:rPr>
                <w:szCs w:val="22"/>
              </w:rPr>
            </w:pPr>
            <w:r w:rsidRPr="0088314C">
              <w:t>1.</w:t>
            </w:r>
            <w:r>
              <w:t>2</w:t>
            </w:r>
            <w:r w:rsidRPr="0088314C">
              <w:t>1 mg</w:t>
            </w:r>
          </w:p>
        </w:tc>
        <w:tc>
          <w:tcPr>
            <w:tcW w:w="1385" w:type="pct"/>
          </w:tcPr>
          <w:p w14:paraId="37774E13" w14:textId="77777777" w:rsidR="00922CA4" w:rsidRPr="0088314C" w:rsidRDefault="00922CA4" w:rsidP="00413B49">
            <w:pPr>
              <w:pStyle w:val="C-TableText"/>
              <w:rPr>
                <w:szCs w:val="22"/>
              </w:rPr>
            </w:pPr>
            <w:r w:rsidRPr="0088314C">
              <w:t>Buffer component</w:t>
            </w:r>
          </w:p>
        </w:tc>
        <w:tc>
          <w:tcPr>
            <w:tcW w:w="852" w:type="pct"/>
          </w:tcPr>
          <w:p w14:paraId="76FAEEAA" w14:textId="77777777" w:rsidR="00922CA4" w:rsidRPr="0088314C" w:rsidRDefault="00922CA4" w:rsidP="00413B49">
            <w:pPr>
              <w:pStyle w:val="C-TableText"/>
              <w:rPr>
                <w:szCs w:val="22"/>
              </w:rPr>
            </w:pPr>
            <w:r w:rsidRPr="0088314C">
              <w:t>USP</w:t>
            </w:r>
          </w:p>
        </w:tc>
      </w:tr>
      <w:tr w:rsidR="00922CA4" w14:paraId="68B7FB90" w14:textId="77777777" w:rsidTr="00413B49">
        <w:tc>
          <w:tcPr>
            <w:tcW w:w="1379" w:type="pct"/>
          </w:tcPr>
          <w:p w14:paraId="6A6CBE40" w14:textId="77777777" w:rsidR="00922CA4" w:rsidRPr="0088314C" w:rsidRDefault="00922CA4" w:rsidP="00413B49">
            <w:pPr>
              <w:pStyle w:val="C-TableText"/>
            </w:pPr>
            <w:r w:rsidRPr="0088314C">
              <w:t>1 N Hydrochloric Acid</w:t>
            </w:r>
          </w:p>
        </w:tc>
        <w:tc>
          <w:tcPr>
            <w:tcW w:w="692" w:type="pct"/>
          </w:tcPr>
          <w:p w14:paraId="68CB907D" w14:textId="77777777" w:rsidR="00922CA4" w:rsidRPr="0088314C" w:rsidRDefault="00922CA4" w:rsidP="00413B49">
            <w:pPr>
              <w:pStyle w:val="C-TableText"/>
            </w:pPr>
            <w:r w:rsidRPr="0088314C">
              <w:t>q.s.</w:t>
            </w:r>
            <w:r>
              <w:t xml:space="preserve"> </w:t>
            </w:r>
            <w:r>
              <w:rPr>
                <w:vertAlign w:val="superscript"/>
              </w:rPr>
              <w:t>1</w:t>
            </w:r>
          </w:p>
        </w:tc>
        <w:tc>
          <w:tcPr>
            <w:tcW w:w="692" w:type="pct"/>
          </w:tcPr>
          <w:p w14:paraId="6472F32F" w14:textId="77777777" w:rsidR="00922CA4" w:rsidRPr="0088314C" w:rsidRDefault="00922CA4" w:rsidP="00413B49">
            <w:pPr>
              <w:pStyle w:val="C-TableText"/>
            </w:pPr>
            <w:r w:rsidRPr="0088314C">
              <w:t>NA</w:t>
            </w:r>
          </w:p>
        </w:tc>
        <w:tc>
          <w:tcPr>
            <w:tcW w:w="1385" w:type="pct"/>
          </w:tcPr>
          <w:p w14:paraId="28E841DE" w14:textId="77777777" w:rsidR="00922CA4" w:rsidRPr="0088314C" w:rsidRDefault="00922CA4" w:rsidP="00413B49">
            <w:pPr>
              <w:pStyle w:val="C-TableText"/>
            </w:pPr>
            <w:r w:rsidRPr="0088314C">
              <w:t>pH adjustment</w:t>
            </w:r>
          </w:p>
        </w:tc>
        <w:tc>
          <w:tcPr>
            <w:tcW w:w="852" w:type="pct"/>
          </w:tcPr>
          <w:p w14:paraId="7133BBC9" w14:textId="77777777" w:rsidR="00922CA4" w:rsidRPr="0088314C" w:rsidRDefault="00922CA4" w:rsidP="00413B49">
            <w:pPr>
              <w:pStyle w:val="C-TableText"/>
            </w:pPr>
            <w:r w:rsidRPr="0088314C">
              <w:t xml:space="preserve">Footnote </w:t>
            </w:r>
            <w:r>
              <w:t>2</w:t>
            </w:r>
          </w:p>
        </w:tc>
      </w:tr>
      <w:tr w:rsidR="00922CA4" w14:paraId="212DFBA6" w14:textId="77777777" w:rsidTr="00413B49">
        <w:tc>
          <w:tcPr>
            <w:tcW w:w="1379" w:type="pct"/>
          </w:tcPr>
          <w:p w14:paraId="753AB2BA" w14:textId="77777777" w:rsidR="00922CA4" w:rsidRPr="0088314C" w:rsidRDefault="00922CA4" w:rsidP="00413B49">
            <w:pPr>
              <w:pStyle w:val="C-TableText"/>
              <w:rPr>
                <w:b/>
                <w:szCs w:val="22"/>
              </w:rPr>
            </w:pPr>
            <w:r w:rsidRPr="0088314C">
              <w:t>Water for Injection</w:t>
            </w:r>
          </w:p>
        </w:tc>
        <w:tc>
          <w:tcPr>
            <w:tcW w:w="692" w:type="pct"/>
          </w:tcPr>
          <w:p w14:paraId="67E78D98" w14:textId="77777777" w:rsidR="00922CA4" w:rsidRPr="0088314C" w:rsidRDefault="00922CA4" w:rsidP="00413B49">
            <w:pPr>
              <w:pStyle w:val="C-TableText"/>
              <w:rPr>
                <w:szCs w:val="22"/>
              </w:rPr>
            </w:pPr>
            <w:r w:rsidRPr="0088314C">
              <w:t>NA</w:t>
            </w:r>
            <w:r>
              <w:t xml:space="preserve"> </w:t>
            </w:r>
            <w:r>
              <w:rPr>
                <w:vertAlign w:val="superscript"/>
              </w:rPr>
              <w:t>3</w:t>
            </w:r>
          </w:p>
        </w:tc>
        <w:tc>
          <w:tcPr>
            <w:tcW w:w="692" w:type="pct"/>
          </w:tcPr>
          <w:p w14:paraId="392FDC28" w14:textId="77777777" w:rsidR="00922CA4" w:rsidRPr="0088314C" w:rsidRDefault="00922CA4" w:rsidP="00413B49">
            <w:pPr>
              <w:pStyle w:val="C-TableText"/>
              <w:rPr>
                <w:szCs w:val="22"/>
              </w:rPr>
            </w:pPr>
            <w:r w:rsidRPr="0088314C">
              <w:t>1 mL</w:t>
            </w:r>
          </w:p>
        </w:tc>
        <w:tc>
          <w:tcPr>
            <w:tcW w:w="1385" w:type="pct"/>
          </w:tcPr>
          <w:p w14:paraId="7C1DBF7F" w14:textId="77777777" w:rsidR="00922CA4" w:rsidRPr="0088314C" w:rsidRDefault="00922CA4" w:rsidP="00413B49">
            <w:pPr>
              <w:pStyle w:val="C-TableText"/>
              <w:rPr>
                <w:szCs w:val="22"/>
              </w:rPr>
            </w:pPr>
            <w:r w:rsidRPr="0088314C">
              <w:t>Solvent</w:t>
            </w:r>
          </w:p>
        </w:tc>
        <w:tc>
          <w:tcPr>
            <w:tcW w:w="852" w:type="pct"/>
          </w:tcPr>
          <w:p w14:paraId="1C486A98" w14:textId="77777777" w:rsidR="00922CA4" w:rsidRPr="0088314C" w:rsidRDefault="00922CA4" w:rsidP="00413B49">
            <w:pPr>
              <w:pStyle w:val="C-TableText"/>
              <w:rPr>
                <w:szCs w:val="22"/>
              </w:rPr>
            </w:pPr>
            <w:r w:rsidRPr="0088314C">
              <w:t>USP</w:t>
            </w:r>
          </w:p>
        </w:tc>
      </w:tr>
      <w:tr w:rsidR="00922CA4" w14:paraId="2F4523BF" w14:textId="77777777" w:rsidTr="00413B49">
        <w:tc>
          <w:tcPr>
            <w:tcW w:w="1379" w:type="pct"/>
          </w:tcPr>
          <w:p w14:paraId="7C1BCC25" w14:textId="77777777" w:rsidR="00922CA4" w:rsidRPr="0088314C" w:rsidRDefault="00922CA4" w:rsidP="00413B49">
            <w:pPr>
              <w:pStyle w:val="C-TableText"/>
              <w:rPr>
                <w:b/>
                <w:szCs w:val="22"/>
              </w:rPr>
            </w:pPr>
            <w:r w:rsidRPr="0088314C">
              <w:t>Nitrogen</w:t>
            </w:r>
          </w:p>
        </w:tc>
        <w:tc>
          <w:tcPr>
            <w:tcW w:w="692" w:type="pct"/>
          </w:tcPr>
          <w:p w14:paraId="51739429" w14:textId="77777777" w:rsidR="00922CA4" w:rsidRPr="0088314C" w:rsidRDefault="00922CA4" w:rsidP="00413B49">
            <w:pPr>
              <w:pStyle w:val="C-TableText"/>
              <w:rPr>
                <w:szCs w:val="22"/>
              </w:rPr>
            </w:pPr>
            <w:r w:rsidRPr="0088314C">
              <w:t>q.s.</w:t>
            </w:r>
            <w:r>
              <w:t xml:space="preserve"> </w:t>
            </w:r>
            <w:r>
              <w:rPr>
                <w:vertAlign w:val="superscript"/>
              </w:rPr>
              <w:t>4</w:t>
            </w:r>
          </w:p>
        </w:tc>
        <w:tc>
          <w:tcPr>
            <w:tcW w:w="692" w:type="pct"/>
          </w:tcPr>
          <w:p w14:paraId="5A07D850" w14:textId="77777777" w:rsidR="00922CA4" w:rsidRPr="0088314C" w:rsidRDefault="00922CA4" w:rsidP="00413B49">
            <w:pPr>
              <w:pStyle w:val="C-TableText"/>
              <w:rPr>
                <w:szCs w:val="22"/>
              </w:rPr>
            </w:pPr>
            <w:r w:rsidRPr="0088314C">
              <w:t>NA</w:t>
            </w:r>
          </w:p>
        </w:tc>
        <w:tc>
          <w:tcPr>
            <w:tcW w:w="1385" w:type="pct"/>
          </w:tcPr>
          <w:p w14:paraId="7A0252B8" w14:textId="77777777" w:rsidR="00922CA4" w:rsidRPr="0088314C" w:rsidRDefault="00922CA4" w:rsidP="00413B49">
            <w:pPr>
              <w:pStyle w:val="C-TableText"/>
              <w:rPr>
                <w:szCs w:val="22"/>
              </w:rPr>
            </w:pPr>
            <w:r w:rsidRPr="0088314C">
              <w:t>Vacuum neutralization</w:t>
            </w:r>
          </w:p>
        </w:tc>
        <w:tc>
          <w:tcPr>
            <w:tcW w:w="852" w:type="pct"/>
          </w:tcPr>
          <w:p w14:paraId="462C5EFF" w14:textId="77777777" w:rsidR="00922CA4" w:rsidRPr="0088314C" w:rsidRDefault="00922CA4" w:rsidP="00413B49">
            <w:pPr>
              <w:pStyle w:val="C-TableText"/>
              <w:rPr>
                <w:szCs w:val="22"/>
              </w:rPr>
            </w:pPr>
            <w:r w:rsidRPr="0088314C">
              <w:t>NF</w:t>
            </w:r>
          </w:p>
        </w:tc>
      </w:tr>
    </w:tbl>
    <w:p w14:paraId="0A791854" w14:textId="77777777" w:rsidR="00922CA4" w:rsidRPr="002A578A" w:rsidRDefault="00922CA4" w:rsidP="00922CA4">
      <w:pPr>
        <w:pStyle w:val="C-TableFootnote"/>
      </w:pPr>
      <w:r w:rsidRPr="002A578A">
        <w:t>q.s. = Quantity sufficient</w:t>
      </w:r>
      <w:r>
        <w:t xml:space="preserve">; </w:t>
      </w:r>
      <w:r w:rsidRPr="002A578A">
        <w:t xml:space="preserve">NA = Not applicable </w:t>
      </w:r>
    </w:p>
    <w:p w14:paraId="62A6FBFF" w14:textId="77777777" w:rsidR="00922CA4" w:rsidRPr="002A578A" w:rsidRDefault="00922CA4" w:rsidP="00922CA4">
      <w:pPr>
        <w:pStyle w:val="C-TableFootnote"/>
      </w:pPr>
      <w:r>
        <w:rPr>
          <w:vertAlign w:val="superscript"/>
        </w:rPr>
        <w:t>1</w:t>
      </w:r>
      <w:r w:rsidRPr="002A578A">
        <w:tab/>
        <w:t xml:space="preserve">Quantity sufficient to adjust the pH to 7.2 – 7.6. </w:t>
      </w:r>
    </w:p>
    <w:p w14:paraId="3B1E494B" w14:textId="77777777" w:rsidR="00922CA4" w:rsidRPr="002A578A" w:rsidRDefault="00922CA4" w:rsidP="00922CA4">
      <w:pPr>
        <w:pStyle w:val="C-TableFootnote"/>
      </w:pPr>
      <w:r>
        <w:rPr>
          <w:vertAlign w:val="superscript"/>
        </w:rPr>
        <w:t>2</w:t>
      </w:r>
      <w:r w:rsidRPr="002A578A">
        <w:tab/>
        <w:t xml:space="preserve">For adjusting the pH, a 1 N Hydrochloric Acid solution is prepared with Hydrochloric Acid NF and Water for Injection USP. </w:t>
      </w:r>
    </w:p>
    <w:p w14:paraId="13EE8C0E" w14:textId="77777777" w:rsidR="00922CA4" w:rsidRPr="002A578A" w:rsidRDefault="00922CA4" w:rsidP="00922CA4">
      <w:pPr>
        <w:pStyle w:val="C-TableFootnote"/>
      </w:pPr>
      <w:r>
        <w:rPr>
          <w:vertAlign w:val="superscript"/>
        </w:rPr>
        <w:t>3</w:t>
      </w:r>
      <w:r w:rsidRPr="002A578A">
        <w:tab/>
        <w:t xml:space="preserve">The water is essentially removed during lyophilization. </w:t>
      </w:r>
    </w:p>
    <w:p w14:paraId="417FA557" w14:textId="77777777" w:rsidR="0024235E" w:rsidRPr="00894FA8" w:rsidRDefault="00922CA4" w:rsidP="00894FA8">
      <w:pPr>
        <w:pStyle w:val="C-TableFootnote"/>
      </w:pPr>
      <w:r>
        <w:rPr>
          <w:vertAlign w:val="superscript"/>
        </w:rPr>
        <w:t>4</w:t>
      </w:r>
      <w:r w:rsidRPr="002A578A">
        <w:tab/>
        <w:t xml:space="preserve">The vials are backfilled with nitrogen prior to complete stopper insertion. </w:t>
      </w:r>
    </w:p>
    <w:p w14:paraId="58F6D38B" w14:textId="66CDD940" w:rsidR="0024235E" w:rsidRPr="002213B9" w:rsidRDefault="0024235E" w:rsidP="00587DA9">
      <w:pPr>
        <w:pStyle w:val="C-Heading1non-numbered"/>
        <w:pageBreakBefore w:val="0"/>
      </w:pPr>
      <w:bookmarkStart w:id="7" w:name="_Toc132276319"/>
      <w:r>
        <w:t>2.</w:t>
      </w:r>
      <w:r w:rsidR="00BF64CC">
        <w:t>3</w:t>
      </w:r>
      <w:r>
        <w:t>.P</w:t>
      </w:r>
      <w:r w:rsidRPr="00E428AB">
        <w:t>.2</w:t>
      </w:r>
      <w:r w:rsidRPr="00E428AB">
        <w:tab/>
        <w:t>Pharmaceutical Development</w:t>
      </w:r>
      <w:bookmarkEnd w:id="7"/>
    </w:p>
    <w:p w14:paraId="101E6CA4" w14:textId="77777777" w:rsidR="0024235E" w:rsidRDefault="00922CA4" w:rsidP="0024235E">
      <w:pPr>
        <w:pStyle w:val="C-BodyText"/>
      </w:pPr>
      <w:r>
        <w:t>Not applicable.</w:t>
      </w:r>
    </w:p>
    <w:p w14:paraId="7A3A8DB1" w14:textId="617253C3" w:rsidR="0024235E" w:rsidRPr="002213B9" w:rsidRDefault="0024235E" w:rsidP="0024235E">
      <w:pPr>
        <w:pStyle w:val="C-Heading1non-numbered"/>
      </w:pPr>
      <w:bookmarkStart w:id="8" w:name="_Toc132276320"/>
      <w:r>
        <w:lastRenderedPageBreak/>
        <w:t>2.</w:t>
      </w:r>
      <w:r w:rsidR="00BF64CC">
        <w:t>3</w:t>
      </w:r>
      <w:r>
        <w:t>.P.3</w:t>
      </w:r>
      <w:r>
        <w:tab/>
        <w:t>Manufacture</w:t>
      </w:r>
      <w:bookmarkEnd w:id="8"/>
      <w:r>
        <w:t xml:space="preserve"> </w:t>
      </w:r>
    </w:p>
    <w:p w14:paraId="335AAF65" w14:textId="140AF881" w:rsidR="0024235E" w:rsidRDefault="0024235E" w:rsidP="0024235E">
      <w:pPr>
        <w:pStyle w:val="C-Heading2non-numbered"/>
      </w:pPr>
      <w:bookmarkStart w:id="9" w:name="_Toc132276321"/>
      <w:r>
        <w:t>2.</w:t>
      </w:r>
      <w:r w:rsidR="00BF64CC">
        <w:t>3</w:t>
      </w:r>
      <w:r>
        <w:t>.P.3.1</w:t>
      </w:r>
      <w:r>
        <w:tab/>
        <w:t>Manufacturers</w:t>
      </w:r>
      <w:bookmarkEnd w:id="9"/>
    </w:p>
    <w:p w14:paraId="2B7A4CE7" w14:textId="77777777" w:rsidR="009064C2" w:rsidRDefault="009064C2" w:rsidP="009064C2">
      <w:pPr>
        <w:pStyle w:val="C-BodyText"/>
        <w:rPr>
          <w:ins w:id="10" w:author="Author"/>
        </w:rPr>
      </w:pPr>
      <w:ins w:id="11" w:author="Author">
        <w:r>
          <w:t>Placebo for Injection manufacturing, primary and secondary packaging (with labeling to identify as placebo) are performed in accordance with current Good Manufacturing Practices at the following facility:</w:t>
        </w:r>
      </w:ins>
    </w:p>
    <w:p w14:paraId="709337AA" w14:textId="77777777" w:rsidR="0024235E" w:rsidRPr="00552C5B" w:rsidRDefault="0024235E" w:rsidP="0024235E">
      <w:pPr>
        <w:pStyle w:val="C-BodyText"/>
      </w:pPr>
      <w:r w:rsidRPr="00552C5B">
        <w:t xml:space="preserve">Patheon </w:t>
      </w:r>
      <w:r>
        <w:t>Manufacturing Services LLC (Patheon)</w:t>
      </w:r>
      <w:r w:rsidRPr="00552C5B">
        <w:br/>
        <w:t xml:space="preserve">5900 Martin Luther King Jr. Highway </w:t>
      </w:r>
      <w:r w:rsidRPr="00552C5B">
        <w:br/>
        <w:t xml:space="preserve">Greenville, NC 27834 </w:t>
      </w:r>
      <w:r w:rsidRPr="00552C5B">
        <w:br/>
        <w:t>United States</w:t>
      </w:r>
    </w:p>
    <w:p w14:paraId="5ACB6586" w14:textId="77777777" w:rsidR="0024235E" w:rsidRPr="00552C5B" w:rsidRDefault="0024235E" w:rsidP="0024235E">
      <w:pPr>
        <w:pStyle w:val="C-BodyText"/>
        <w:ind w:left="288"/>
      </w:pPr>
      <w:r w:rsidRPr="00552C5B">
        <w:t>FDA Facility Establishment Identifier (FEI): 1018495</w:t>
      </w:r>
      <w:r w:rsidRPr="00552C5B">
        <w:br/>
        <w:t>Data Universal Numbering System (DUNS): 079415560</w:t>
      </w:r>
    </w:p>
    <w:p w14:paraId="27F81269" w14:textId="77777777" w:rsidR="009064C2" w:rsidRDefault="009064C2" w:rsidP="009064C2">
      <w:pPr>
        <w:pStyle w:val="C-BodyText"/>
        <w:rPr>
          <w:ins w:id="12" w:author="Author"/>
        </w:rPr>
      </w:pPr>
      <w:ins w:id="13" w:author="Author">
        <w:r>
          <w:t>Placebo for Injection s</w:t>
        </w:r>
        <w:r w:rsidRPr="0066413F">
          <w:t>tor</w:t>
        </w:r>
        <w:r>
          <w:t>age</w:t>
        </w:r>
        <w:r w:rsidRPr="0066413F">
          <w:t xml:space="preserve">, </w:t>
        </w:r>
        <w:r>
          <w:t>primary and secondary l</w:t>
        </w:r>
        <w:r w:rsidRPr="0066413F">
          <w:t>abel</w:t>
        </w:r>
        <w:r>
          <w:t>ing, and</w:t>
        </w:r>
        <w:r w:rsidRPr="0066413F">
          <w:t xml:space="preserve"> </w:t>
        </w:r>
        <w:r>
          <w:t>a</w:t>
        </w:r>
        <w:r w:rsidRPr="0066413F">
          <w:t xml:space="preserve">ssembly, QP </w:t>
        </w:r>
        <w:r>
          <w:t>r</w:t>
        </w:r>
        <w:r w:rsidRPr="0066413F">
          <w:t>elease</w:t>
        </w:r>
        <w:r>
          <w:t xml:space="preserve"> and</w:t>
        </w:r>
        <w:r w:rsidRPr="0066413F">
          <w:t xml:space="preserve"> </w:t>
        </w:r>
        <w:r>
          <w:t>d</w:t>
        </w:r>
        <w:r w:rsidRPr="0066413F">
          <w:t>istribution</w:t>
        </w:r>
        <w:r>
          <w:t xml:space="preserve"> are performed in accordance with current Good Manufacturing Practices at the following facility:</w:t>
        </w:r>
      </w:ins>
    </w:p>
    <w:p w14:paraId="72E7163D" w14:textId="2344B9AB" w:rsidR="009064C2" w:rsidRDefault="009064C2" w:rsidP="009064C2">
      <w:pPr>
        <w:pStyle w:val="C-BodyText"/>
        <w:rPr>
          <w:ins w:id="14" w:author="Author"/>
        </w:rPr>
      </w:pPr>
      <w:ins w:id="15" w:author="Author">
        <w:r>
          <w:t>Victoria Pharmaceuticals</w:t>
        </w:r>
        <w:r>
          <w:br/>
          <w:t>The Plenum Building</w:t>
        </w:r>
        <w:r>
          <w:br/>
          <w:t>Royal Group of Hospitals Site</w:t>
        </w:r>
        <w:r>
          <w:br/>
          <w:t>Grosvenor Road</w:t>
        </w:r>
        <w:r>
          <w:br/>
          <w:t>Belfast</w:t>
        </w:r>
        <w:r w:rsidR="004578F0">
          <w:t xml:space="preserve"> BT12 6BA</w:t>
        </w:r>
        <w:r>
          <w:br/>
          <w:t>United Kingdom</w:t>
        </w:r>
      </w:ins>
    </w:p>
    <w:p w14:paraId="264D2908" w14:textId="77777777" w:rsidR="009064C2" w:rsidRPr="00552C5B" w:rsidRDefault="009064C2" w:rsidP="009064C2">
      <w:pPr>
        <w:pStyle w:val="C-BodyText"/>
        <w:ind w:left="288"/>
        <w:rPr>
          <w:ins w:id="16" w:author="Author"/>
        </w:rPr>
      </w:pPr>
      <w:ins w:id="17" w:author="Author">
        <w:r>
          <w:t>MHRA Site Number: 1683129</w:t>
        </w:r>
        <w:r>
          <w:br/>
          <w:t>MIA (IMP) Number: 32485</w:t>
        </w:r>
      </w:ins>
    </w:p>
    <w:p w14:paraId="5469BCCF" w14:textId="4B9FA504" w:rsidR="006B35C2" w:rsidRDefault="006B35C2" w:rsidP="006B35C2">
      <w:pPr>
        <w:pStyle w:val="C-BodyText"/>
        <w:spacing w:before="60"/>
        <w:rPr>
          <w:ins w:id="18" w:author="Author"/>
        </w:rPr>
      </w:pPr>
      <w:ins w:id="19" w:author="Author">
        <w:r>
          <w:t>Placebo for Injection is imported by:</w:t>
        </w:r>
      </w:ins>
    </w:p>
    <w:p w14:paraId="751FE06C" w14:textId="42C678B1" w:rsidR="004578F0" w:rsidRDefault="006B35C2" w:rsidP="006B35C2">
      <w:pPr>
        <w:pStyle w:val="C-BodyText"/>
        <w:spacing w:before="60"/>
        <w:rPr>
          <w:ins w:id="20" w:author="Author"/>
        </w:rPr>
      </w:pPr>
      <w:ins w:id="21" w:author="Author">
        <w:r>
          <w:t>Tanner Pharma UK Limited</w:t>
        </w:r>
        <w:r>
          <w:br/>
          <w:t>The Tithe Barn</w:t>
        </w:r>
        <w:r>
          <w:br/>
          <w:t>Harpendenbury Farm</w:t>
        </w:r>
        <w:r w:rsidR="005452ED">
          <w:t>, Harpendenbury</w:t>
        </w:r>
        <w:r w:rsidR="005452ED">
          <w:br/>
          <w:t>Redbourn, St. Albans AL13 7QA</w:t>
        </w:r>
        <w:r>
          <w:br/>
          <w:t>United Kingdom</w:t>
        </w:r>
      </w:ins>
    </w:p>
    <w:p w14:paraId="4802ADC1" w14:textId="44AAFD3F" w:rsidR="0024235E" w:rsidRDefault="00691000" w:rsidP="0024235E">
      <w:pPr>
        <w:pStyle w:val="C-BodyText"/>
      </w:pPr>
      <w:r>
        <w:t>R</w:t>
      </w:r>
      <w:r w:rsidR="0024235E">
        <w:t xml:space="preserve">elease and stability testing of </w:t>
      </w:r>
      <w:r w:rsidR="00DF5C21">
        <w:t>Placebo</w:t>
      </w:r>
      <w:r w:rsidR="0024235E">
        <w:t xml:space="preserve"> for Injection are performed at the following facilities</w:t>
      </w:r>
      <w:r w:rsidR="00F31393">
        <w:t>:</w:t>
      </w:r>
    </w:p>
    <w:p w14:paraId="29D0AA6B" w14:textId="698E2F4E" w:rsidR="0024235E" w:rsidRDefault="00611480" w:rsidP="00587DA9">
      <w:pPr>
        <w:pStyle w:val="C-CaptionContinued"/>
      </w:pPr>
      <w:bookmarkStart w:id="22" w:name="T2"/>
      <w:bookmarkStart w:id="23" w:name="_Toc131507422"/>
      <w:bookmarkEnd w:id="22"/>
      <w:r>
        <w:t xml:space="preserve">Table </w:t>
      </w:r>
      <w:fldSimple w:instr=" SEQ Table \* ARABIC ">
        <w:r w:rsidR="00EC25D0">
          <w:rPr>
            <w:noProof/>
          </w:rPr>
          <w:t>2</w:t>
        </w:r>
      </w:fldSimple>
      <w:r>
        <w:t>:</w:t>
      </w:r>
      <w:r w:rsidR="0024235E">
        <w:tab/>
        <w:t>Testing Facilities and Tests Performed</w:t>
      </w:r>
      <w:bookmarkEnd w:id="23"/>
    </w:p>
    <w:tbl>
      <w:tblPr>
        <w:tblStyle w:val="TableGrid"/>
        <w:tblW w:w="5003" w:type="pct"/>
        <w:tblLook w:val="04A0" w:firstRow="1" w:lastRow="0" w:firstColumn="1" w:lastColumn="0" w:noHBand="0" w:noVBand="1"/>
      </w:tblPr>
      <w:tblGrid>
        <w:gridCol w:w="4111"/>
        <w:gridCol w:w="4116"/>
        <w:gridCol w:w="2209"/>
      </w:tblGrid>
      <w:tr w:rsidR="0024235E" w14:paraId="623AF76E" w14:textId="77777777" w:rsidTr="00D92459">
        <w:trPr>
          <w:tblHeader/>
        </w:trPr>
        <w:tc>
          <w:tcPr>
            <w:tcW w:w="3686" w:type="dxa"/>
          </w:tcPr>
          <w:p w14:paraId="45269487" w14:textId="77777777" w:rsidR="0024235E" w:rsidRDefault="0024235E" w:rsidP="00413B49">
            <w:pPr>
              <w:pStyle w:val="C-TableHeader"/>
            </w:pPr>
            <w:r>
              <w:t>Testing Facility</w:t>
            </w:r>
          </w:p>
        </w:tc>
        <w:tc>
          <w:tcPr>
            <w:tcW w:w="3690" w:type="dxa"/>
          </w:tcPr>
          <w:p w14:paraId="741CC7B8" w14:textId="77777777" w:rsidR="0024235E" w:rsidRDefault="0024235E" w:rsidP="00413B49">
            <w:pPr>
              <w:pStyle w:val="C-TableHeader"/>
            </w:pPr>
            <w:r>
              <w:t xml:space="preserve">Release Testing </w:t>
            </w:r>
          </w:p>
        </w:tc>
        <w:tc>
          <w:tcPr>
            <w:tcW w:w="1980" w:type="dxa"/>
          </w:tcPr>
          <w:p w14:paraId="0F26E564" w14:textId="77777777" w:rsidR="0024235E" w:rsidRDefault="0024235E" w:rsidP="00413B49">
            <w:pPr>
              <w:pStyle w:val="C-TableHeader"/>
            </w:pPr>
            <w:r>
              <w:t>Stability Testing</w:t>
            </w:r>
          </w:p>
        </w:tc>
      </w:tr>
      <w:tr w:rsidR="0024235E" w14:paraId="0D9C4977" w14:textId="77777777" w:rsidTr="00413B49">
        <w:tc>
          <w:tcPr>
            <w:tcW w:w="3686" w:type="dxa"/>
          </w:tcPr>
          <w:p w14:paraId="0B332974" w14:textId="77777777" w:rsidR="0024235E" w:rsidRDefault="0024235E" w:rsidP="00413B49">
            <w:pPr>
              <w:pStyle w:val="C-TableText"/>
            </w:pPr>
            <w:r>
              <w:t>Partner Therapeutics, Inc.</w:t>
            </w:r>
            <w:r>
              <w:br/>
              <w:t>2625 162</w:t>
            </w:r>
            <w:r w:rsidRPr="00C76D55">
              <w:rPr>
                <w:vertAlign w:val="superscript"/>
              </w:rPr>
              <w:t>nd</w:t>
            </w:r>
            <w:r>
              <w:t xml:space="preserve"> Street SW</w:t>
            </w:r>
            <w:r>
              <w:br/>
              <w:t>Lynnwood, WA 98087</w:t>
            </w:r>
            <w:r>
              <w:br/>
              <w:t>United States</w:t>
            </w:r>
          </w:p>
          <w:p w14:paraId="44CA0F99" w14:textId="77777777" w:rsidR="0024235E" w:rsidRDefault="0024235E" w:rsidP="00413B49">
            <w:pPr>
              <w:pStyle w:val="C-TableText"/>
              <w:ind w:left="288"/>
            </w:pPr>
            <w:r>
              <w:t>FDA FEI: 3007934434</w:t>
            </w:r>
            <w:r>
              <w:br/>
              <w:t>DUNS: 081059614</w:t>
            </w:r>
          </w:p>
        </w:tc>
        <w:tc>
          <w:tcPr>
            <w:tcW w:w="3690" w:type="dxa"/>
          </w:tcPr>
          <w:p w14:paraId="16C52CDD" w14:textId="20CC5BEE" w:rsidR="0024235E" w:rsidRDefault="0024235E" w:rsidP="00413B49">
            <w:pPr>
              <w:pStyle w:val="C-TableText"/>
            </w:pPr>
            <w:r>
              <w:t xml:space="preserve">All tests except for </w:t>
            </w:r>
            <w:r w:rsidR="00691000">
              <w:t xml:space="preserve">USP &lt;790&gt;, </w:t>
            </w:r>
            <w:r>
              <w:t>bacterial endotoxins, sterility, and particulate matter</w:t>
            </w:r>
          </w:p>
        </w:tc>
        <w:tc>
          <w:tcPr>
            <w:tcW w:w="1980" w:type="dxa"/>
          </w:tcPr>
          <w:p w14:paraId="2556CA51" w14:textId="77777777" w:rsidR="0024235E" w:rsidRDefault="0024235E" w:rsidP="00413B49">
            <w:pPr>
              <w:pStyle w:val="C-TableText"/>
            </w:pPr>
            <w:r>
              <w:t>All tests except for particulate matter.</w:t>
            </w:r>
          </w:p>
        </w:tc>
      </w:tr>
      <w:tr w:rsidR="0024235E" w14:paraId="08FDA0D7" w14:textId="77777777" w:rsidTr="00413B49">
        <w:tc>
          <w:tcPr>
            <w:tcW w:w="3686" w:type="dxa"/>
          </w:tcPr>
          <w:p w14:paraId="3FBB0B02" w14:textId="059929A4" w:rsidR="0024235E" w:rsidRDefault="0024235E" w:rsidP="00413B49">
            <w:pPr>
              <w:pStyle w:val="C-TableText"/>
            </w:pPr>
            <w:r>
              <w:t>Patheon Manufacturing Services LLC</w:t>
            </w:r>
            <w:r>
              <w:br/>
            </w:r>
            <w:r w:rsidR="00D92459">
              <w:t>5900 Martin Luther King Jr. Highway</w:t>
            </w:r>
            <w:r w:rsidR="00D92459">
              <w:br/>
              <w:t>Greenville, NC 27834</w:t>
            </w:r>
            <w:r w:rsidR="00D92459">
              <w:br/>
              <w:t>United States</w:t>
            </w:r>
          </w:p>
        </w:tc>
        <w:tc>
          <w:tcPr>
            <w:tcW w:w="3690" w:type="dxa"/>
          </w:tcPr>
          <w:p w14:paraId="05A22F16" w14:textId="1BE43A4D" w:rsidR="0024235E" w:rsidRDefault="00691000" w:rsidP="00413B49">
            <w:pPr>
              <w:pStyle w:val="C-TableText"/>
            </w:pPr>
            <w:r>
              <w:t xml:space="preserve">USP &lt;790&gt;, </w:t>
            </w:r>
            <w:r w:rsidR="0024235E">
              <w:t>bacterial endotoxins, and sterility</w:t>
            </w:r>
          </w:p>
        </w:tc>
        <w:tc>
          <w:tcPr>
            <w:tcW w:w="1980" w:type="dxa"/>
          </w:tcPr>
          <w:p w14:paraId="39F50CED" w14:textId="678156AE" w:rsidR="0024235E" w:rsidRDefault="0024235E" w:rsidP="00413B49">
            <w:pPr>
              <w:pStyle w:val="C-TableText"/>
            </w:pPr>
            <w:r>
              <w:t>N</w:t>
            </w:r>
            <w:r w:rsidR="005D630B">
              <w:t>ot Applicable</w:t>
            </w:r>
          </w:p>
        </w:tc>
      </w:tr>
      <w:tr w:rsidR="0024235E" w14:paraId="181BCA8A" w14:textId="77777777" w:rsidTr="00413B49">
        <w:tc>
          <w:tcPr>
            <w:tcW w:w="3686" w:type="dxa"/>
          </w:tcPr>
          <w:p w14:paraId="05100930" w14:textId="77777777" w:rsidR="0024235E" w:rsidRDefault="0024235E" w:rsidP="00413B49">
            <w:pPr>
              <w:pStyle w:val="C-TableText"/>
            </w:pPr>
            <w:r>
              <w:lastRenderedPageBreak/>
              <w:t>Nitto Avecia Pharma Services, Inc.</w:t>
            </w:r>
            <w:r>
              <w:br/>
              <w:t>10 Vanderbilt</w:t>
            </w:r>
            <w:r>
              <w:br/>
              <w:t>Irvine, CA 92618</w:t>
            </w:r>
            <w:r>
              <w:br/>
              <w:t>United States</w:t>
            </w:r>
          </w:p>
          <w:p w14:paraId="533D28F0" w14:textId="77777777" w:rsidR="0024235E" w:rsidRDefault="0024235E" w:rsidP="00413B49">
            <w:pPr>
              <w:pStyle w:val="C-TableText"/>
              <w:ind w:left="288"/>
            </w:pPr>
            <w:r>
              <w:t>FDA FEI: 3012971227</w:t>
            </w:r>
            <w:r>
              <w:br/>
              <w:t>DUNS:116975565</w:t>
            </w:r>
          </w:p>
        </w:tc>
        <w:tc>
          <w:tcPr>
            <w:tcW w:w="3690" w:type="dxa"/>
          </w:tcPr>
          <w:p w14:paraId="6C58695C" w14:textId="77777777" w:rsidR="0024235E" w:rsidRDefault="0024235E" w:rsidP="00413B49">
            <w:pPr>
              <w:pStyle w:val="C-TableText"/>
            </w:pPr>
            <w:r>
              <w:t>Particulate matter</w:t>
            </w:r>
          </w:p>
        </w:tc>
        <w:tc>
          <w:tcPr>
            <w:tcW w:w="1980" w:type="dxa"/>
          </w:tcPr>
          <w:p w14:paraId="16CED706" w14:textId="77777777" w:rsidR="0024235E" w:rsidRDefault="0024235E" w:rsidP="00413B49">
            <w:pPr>
              <w:pStyle w:val="C-TableText"/>
            </w:pPr>
            <w:r>
              <w:t>Particulate matter</w:t>
            </w:r>
          </w:p>
        </w:tc>
      </w:tr>
    </w:tbl>
    <w:p w14:paraId="119E34DB" w14:textId="1428C0B6" w:rsidR="0024235E" w:rsidRDefault="0024235E" w:rsidP="0024235E">
      <w:pPr>
        <w:pStyle w:val="C-Heading2non-numbered"/>
      </w:pPr>
      <w:bookmarkStart w:id="24" w:name="_Toc132276322"/>
      <w:r>
        <w:t>2.</w:t>
      </w:r>
      <w:r w:rsidR="00BF64CC">
        <w:t>3</w:t>
      </w:r>
      <w:r>
        <w:t>.P.3.2</w:t>
      </w:r>
      <w:r>
        <w:tab/>
        <w:t>Batch Formula</w:t>
      </w:r>
      <w:bookmarkEnd w:id="24"/>
    </w:p>
    <w:p w14:paraId="7D5E7E29" w14:textId="55711E0D" w:rsidR="00894FA8" w:rsidRDefault="00D31654" w:rsidP="00894FA8">
      <w:pPr>
        <w:pStyle w:val="C-BodyText"/>
      </w:pPr>
      <w:r w:rsidRPr="001B263D">
        <w:t xml:space="preserve">The batch formula for the manufacture of Placebo </w:t>
      </w:r>
      <w:r w:rsidR="003A335A" w:rsidRPr="001B263D">
        <w:t xml:space="preserve">for Injection </w:t>
      </w:r>
      <w:r w:rsidRPr="001B263D">
        <w:t>is provided i</w:t>
      </w:r>
      <w:r w:rsidR="00611480" w:rsidRPr="001B263D">
        <w:t xml:space="preserve">n </w:t>
      </w:r>
      <w:hyperlink w:anchor="T3" w:history="1">
        <w:r w:rsidR="00611480" w:rsidRPr="001B263D">
          <w:rPr>
            <w:rStyle w:val="Hyperlink"/>
            <w:u w:val="none"/>
          </w:rPr>
          <w:t>Table 3</w:t>
        </w:r>
      </w:hyperlink>
      <w:r w:rsidR="004E1322">
        <w:t xml:space="preserve">. </w:t>
      </w:r>
      <w:r w:rsidRPr="001B263D">
        <w:t>The batch formula</w:t>
      </w:r>
      <w:r>
        <w:t xml:space="preserve"> will be used as stated. The actual quantity of excipients used may differ based on reasonable variation of target value (i.e., cumulative variation not more than ± 10 %). </w:t>
      </w:r>
    </w:p>
    <w:p w14:paraId="2D1AEB79" w14:textId="39816ED2" w:rsidR="00894FA8" w:rsidRDefault="00894FA8" w:rsidP="00587DA9">
      <w:pPr>
        <w:pStyle w:val="C-CaptionContinued"/>
      </w:pPr>
      <w:bookmarkStart w:id="25" w:name="T3"/>
      <w:bookmarkStart w:id="26" w:name="_Toc131507423"/>
      <w:bookmarkEnd w:id="25"/>
      <w:r>
        <w:t xml:space="preserve">Table </w:t>
      </w:r>
      <w:fldSimple w:instr=" SEQ Table \* ARABIC ">
        <w:r w:rsidR="00EC25D0">
          <w:rPr>
            <w:noProof/>
          </w:rPr>
          <w:t>3</w:t>
        </w:r>
      </w:fldSimple>
      <w:r>
        <w:t>:</w:t>
      </w:r>
      <w:r>
        <w:tab/>
      </w:r>
      <w:r w:rsidRPr="00894FA8">
        <w:t>Batch Formula of the Placebo for Injection</w:t>
      </w:r>
      <w:bookmarkEnd w:id="26"/>
    </w:p>
    <w:tbl>
      <w:tblPr>
        <w:tblStyle w:val="TableGrid"/>
        <w:tblW w:w="4556" w:type="pct"/>
        <w:tblLook w:val="04A0" w:firstRow="1" w:lastRow="0" w:firstColumn="1" w:lastColumn="0" w:noHBand="0" w:noVBand="1"/>
      </w:tblPr>
      <w:tblGrid>
        <w:gridCol w:w="2880"/>
        <w:gridCol w:w="2736"/>
        <w:gridCol w:w="3888"/>
      </w:tblGrid>
      <w:tr w:rsidR="00894FA8" w14:paraId="30AF41B2" w14:textId="77777777" w:rsidTr="005108F3">
        <w:tc>
          <w:tcPr>
            <w:tcW w:w="2880" w:type="dxa"/>
            <w:tcBorders>
              <w:top w:val="single" w:sz="4" w:space="0" w:color="auto"/>
              <w:left w:val="single" w:sz="4" w:space="0" w:color="auto"/>
              <w:bottom w:val="single" w:sz="4" w:space="0" w:color="auto"/>
              <w:right w:val="single" w:sz="4" w:space="0" w:color="auto"/>
            </w:tcBorders>
            <w:vAlign w:val="bottom"/>
            <w:hideMark/>
          </w:tcPr>
          <w:p w14:paraId="7CC84F1B" w14:textId="77777777" w:rsidR="00894FA8" w:rsidRDefault="00894FA8" w:rsidP="005108F3">
            <w:pPr>
              <w:pStyle w:val="C-TableHeader"/>
            </w:pPr>
            <w:r>
              <w:t>Ingredient</w:t>
            </w:r>
          </w:p>
        </w:tc>
        <w:tc>
          <w:tcPr>
            <w:tcW w:w="2736" w:type="dxa"/>
            <w:tcBorders>
              <w:top w:val="single" w:sz="4" w:space="0" w:color="auto"/>
              <w:left w:val="single" w:sz="4" w:space="0" w:color="auto"/>
              <w:bottom w:val="single" w:sz="4" w:space="0" w:color="auto"/>
              <w:right w:val="single" w:sz="4" w:space="0" w:color="auto"/>
            </w:tcBorders>
            <w:vAlign w:val="bottom"/>
            <w:hideMark/>
          </w:tcPr>
          <w:p w14:paraId="2B8FA9F5" w14:textId="77777777" w:rsidR="00894FA8" w:rsidRDefault="00894FA8" w:rsidP="005108F3">
            <w:pPr>
              <w:pStyle w:val="C-TableHeader"/>
            </w:pPr>
            <w:r>
              <w:t>Reference to Standards</w:t>
            </w:r>
          </w:p>
        </w:tc>
        <w:tc>
          <w:tcPr>
            <w:tcW w:w="3888" w:type="dxa"/>
            <w:tcBorders>
              <w:top w:val="single" w:sz="4" w:space="0" w:color="auto"/>
              <w:left w:val="single" w:sz="4" w:space="0" w:color="auto"/>
              <w:bottom w:val="single" w:sz="4" w:space="0" w:color="auto"/>
              <w:right w:val="single" w:sz="4" w:space="0" w:color="auto"/>
            </w:tcBorders>
            <w:vAlign w:val="bottom"/>
            <w:hideMark/>
          </w:tcPr>
          <w:p w14:paraId="4177EC41" w14:textId="77777777" w:rsidR="00894FA8" w:rsidRDefault="00894FA8" w:rsidP="005108F3">
            <w:pPr>
              <w:pStyle w:val="C-TableHeader"/>
            </w:pPr>
            <w:r>
              <w:t xml:space="preserve">Per Liter Quantity </w:t>
            </w:r>
            <w:r>
              <w:rPr>
                <w:vertAlign w:val="superscript"/>
              </w:rPr>
              <w:t>1</w:t>
            </w:r>
          </w:p>
        </w:tc>
      </w:tr>
      <w:tr w:rsidR="00894FA8" w14:paraId="4FA3BA06" w14:textId="77777777" w:rsidTr="005108F3">
        <w:tc>
          <w:tcPr>
            <w:tcW w:w="2880" w:type="dxa"/>
            <w:tcBorders>
              <w:top w:val="single" w:sz="4" w:space="0" w:color="auto"/>
              <w:left w:val="single" w:sz="4" w:space="0" w:color="auto"/>
              <w:bottom w:val="single" w:sz="4" w:space="0" w:color="auto"/>
              <w:right w:val="single" w:sz="4" w:space="0" w:color="auto"/>
            </w:tcBorders>
            <w:hideMark/>
          </w:tcPr>
          <w:p w14:paraId="4E781976" w14:textId="77777777" w:rsidR="00894FA8" w:rsidRDefault="00894FA8" w:rsidP="005108F3">
            <w:pPr>
              <w:pStyle w:val="C-TableText"/>
            </w:pPr>
            <w:r>
              <w:t>Mannitol</w:t>
            </w:r>
          </w:p>
        </w:tc>
        <w:tc>
          <w:tcPr>
            <w:tcW w:w="2736" w:type="dxa"/>
            <w:tcBorders>
              <w:top w:val="single" w:sz="4" w:space="0" w:color="auto"/>
              <w:left w:val="single" w:sz="4" w:space="0" w:color="auto"/>
              <w:bottom w:val="single" w:sz="4" w:space="0" w:color="auto"/>
              <w:right w:val="single" w:sz="4" w:space="0" w:color="auto"/>
            </w:tcBorders>
            <w:hideMark/>
          </w:tcPr>
          <w:p w14:paraId="7075AEDD" w14:textId="77777777" w:rsidR="00894FA8" w:rsidRDefault="00894FA8" w:rsidP="005108F3">
            <w:pPr>
              <w:pStyle w:val="C-TableText"/>
            </w:pPr>
            <w:r>
              <w:t>USP</w:t>
            </w:r>
          </w:p>
        </w:tc>
        <w:tc>
          <w:tcPr>
            <w:tcW w:w="3888" w:type="dxa"/>
            <w:tcBorders>
              <w:top w:val="single" w:sz="4" w:space="0" w:color="auto"/>
              <w:left w:val="single" w:sz="4" w:space="0" w:color="auto"/>
              <w:bottom w:val="single" w:sz="4" w:space="0" w:color="auto"/>
              <w:right w:val="single" w:sz="4" w:space="0" w:color="auto"/>
            </w:tcBorders>
            <w:hideMark/>
          </w:tcPr>
          <w:p w14:paraId="6DC23CCF" w14:textId="77777777" w:rsidR="00894FA8" w:rsidRDefault="00894FA8" w:rsidP="005108F3">
            <w:pPr>
              <w:pStyle w:val="C-TableText"/>
            </w:pPr>
            <w:r>
              <w:t>42 g</w:t>
            </w:r>
          </w:p>
        </w:tc>
      </w:tr>
      <w:tr w:rsidR="00894FA8" w14:paraId="05F889DE" w14:textId="77777777" w:rsidTr="005108F3">
        <w:tc>
          <w:tcPr>
            <w:tcW w:w="2880" w:type="dxa"/>
            <w:tcBorders>
              <w:top w:val="single" w:sz="4" w:space="0" w:color="auto"/>
              <w:left w:val="single" w:sz="4" w:space="0" w:color="auto"/>
              <w:bottom w:val="single" w:sz="4" w:space="0" w:color="auto"/>
              <w:right w:val="single" w:sz="4" w:space="0" w:color="auto"/>
            </w:tcBorders>
            <w:hideMark/>
          </w:tcPr>
          <w:p w14:paraId="57245683" w14:textId="77777777" w:rsidR="00894FA8" w:rsidRDefault="00894FA8" w:rsidP="005108F3">
            <w:pPr>
              <w:pStyle w:val="C-TableText"/>
            </w:pPr>
            <w:r>
              <w:t>Sucrose</w:t>
            </w:r>
          </w:p>
        </w:tc>
        <w:tc>
          <w:tcPr>
            <w:tcW w:w="2736" w:type="dxa"/>
            <w:tcBorders>
              <w:top w:val="single" w:sz="4" w:space="0" w:color="auto"/>
              <w:left w:val="single" w:sz="4" w:space="0" w:color="auto"/>
              <w:bottom w:val="single" w:sz="4" w:space="0" w:color="auto"/>
              <w:right w:val="single" w:sz="4" w:space="0" w:color="auto"/>
            </w:tcBorders>
            <w:hideMark/>
          </w:tcPr>
          <w:p w14:paraId="2817D3BB" w14:textId="77777777" w:rsidR="00894FA8" w:rsidRDefault="00894FA8" w:rsidP="005108F3">
            <w:pPr>
              <w:pStyle w:val="C-TableText"/>
            </w:pPr>
            <w:r>
              <w:t>NF</w:t>
            </w:r>
          </w:p>
        </w:tc>
        <w:tc>
          <w:tcPr>
            <w:tcW w:w="3888" w:type="dxa"/>
            <w:tcBorders>
              <w:top w:val="single" w:sz="4" w:space="0" w:color="auto"/>
              <w:left w:val="single" w:sz="4" w:space="0" w:color="auto"/>
              <w:bottom w:val="single" w:sz="4" w:space="0" w:color="auto"/>
              <w:right w:val="single" w:sz="4" w:space="0" w:color="auto"/>
            </w:tcBorders>
            <w:hideMark/>
          </w:tcPr>
          <w:p w14:paraId="3522753E" w14:textId="77777777" w:rsidR="00894FA8" w:rsidRDefault="00894FA8" w:rsidP="005108F3">
            <w:pPr>
              <w:pStyle w:val="C-TableText"/>
            </w:pPr>
            <w:r>
              <w:t>10.5 g</w:t>
            </w:r>
          </w:p>
        </w:tc>
      </w:tr>
      <w:tr w:rsidR="00894FA8" w14:paraId="1C66FA34" w14:textId="77777777" w:rsidTr="005108F3">
        <w:tc>
          <w:tcPr>
            <w:tcW w:w="2880" w:type="dxa"/>
            <w:tcBorders>
              <w:top w:val="single" w:sz="4" w:space="0" w:color="auto"/>
              <w:left w:val="single" w:sz="4" w:space="0" w:color="auto"/>
              <w:bottom w:val="single" w:sz="4" w:space="0" w:color="auto"/>
              <w:right w:val="single" w:sz="4" w:space="0" w:color="auto"/>
            </w:tcBorders>
            <w:hideMark/>
          </w:tcPr>
          <w:p w14:paraId="2ACDC1EC" w14:textId="77777777" w:rsidR="00894FA8" w:rsidRDefault="00894FA8" w:rsidP="005108F3">
            <w:pPr>
              <w:pStyle w:val="C-TableText"/>
            </w:pPr>
            <w:r>
              <w:t xml:space="preserve">Tromethamine </w:t>
            </w:r>
          </w:p>
        </w:tc>
        <w:tc>
          <w:tcPr>
            <w:tcW w:w="2736" w:type="dxa"/>
            <w:tcBorders>
              <w:top w:val="single" w:sz="4" w:space="0" w:color="auto"/>
              <w:left w:val="single" w:sz="4" w:space="0" w:color="auto"/>
              <w:bottom w:val="single" w:sz="4" w:space="0" w:color="auto"/>
              <w:right w:val="single" w:sz="4" w:space="0" w:color="auto"/>
            </w:tcBorders>
            <w:hideMark/>
          </w:tcPr>
          <w:p w14:paraId="32953E05" w14:textId="77777777" w:rsidR="00894FA8" w:rsidRDefault="00894FA8" w:rsidP="005108F3">
            <w:pPr>
              <w:pStyle w:val="C-TableText"/>
            </w:pPr>
            <w:r>
              <w:t>USP</w:t>
            </w:r>
          </w:p>
        </w:tc>
        <w:tc>
          <w:tcPr>
            <w:tcW w:w="3888" w:type="dxa"/>
            <w:tcBorders>
              <w:top w:val="single" w:sz="4" w:space="0" w:color="auto"/>
              <w:left w:val="single" w:sz="4" w:space="0" w:color="auto"/>
              <w:bottom w:val="single" w:sz="4" w:space="0" w:color="auto"/>
              <w:right w:val="single" w:sz="4" w:space="0" w:color="auto"/>
            </w:tcBorders>
            <w:hideMark/>
          </w:tcPr>
          <w:p w14:paraId="22792401" w14:textId="77777777" w:rsidR="00894FA8" w:rsidRDefault="00894FA8" w:rsidP="005108F3">
            <w:pPr>
              <w:pStyle w:val="C-TableText"/>
            </w:pPr>
            <w:r>
              <w:t>1.21 g</w:t>
            </w:r>
          </w:p>
        </w:tc>
      </w:tr>
      <w:tr w:rsidR="00894FA8" w14:paraId="4E18CC1C" w14:textId="77777777" w:rsidTr="005108F3">
        <w:tc>
          <w:tcPr>
            <w:tcW w:w="2880" w:type="dxa"/>
            <w:tcBorders>
              <w:top w:val="single" w:sz="4" w:space="0" w:color="auto"/>
              <w:left w:val="single" w:sz="4" w:space="0" w:color="auto"/>
              <w:bottom w:val="single" w:sz="4" w:space="0" w:color="auto"/>
              <w:right w:val="single" w:sz="4" w:space="0" w:color="auto"/>
            </w:tcBorders>
            <w:hideMark/>
          </w:tcPr>
          <w:p w14:paraId="35996D71" w14:textId="77777777" w:rsidR="00894FA8" w:rsidRDefault="00894FA8" w:rsidP="005108F3">
            <w:pPr>
              <w:pStyle w:val="C-TableText"/>
            </w:pPr>
            <w:r>
              <w:t>1 N Hydrochloric Acid</w:t>
            </w:r>
          </w:p>
        </w:tc>
        <w:tc>
          <w:tcPr>
            <w:tcW w:w="2736" w:type="dxa"/>
            <w:tcBorders>
              <w:top w:val="single" w:sz="4" w:space="0" w:color="auto"/>
              <w:left w:val="single" w:sz="4" w:space="0" w:color="auto"/>
              <w:bottom w:val="single" w:sz="4" w:space="0" w:color="auto"/>
              <w:right w:val="single" w:sz="4" w:space="0" w:color="auto"/>
            </w:tcBorders>
            <w:hideMark/>
          </w:tcPr>
          <w:p w14:paraId="5A0845A4" w14:textId="77777777" w:rsidR="00894FA8" w:rsidRDefault="00894FA8" w:rsidP="005108F3">
            <w:pPr>
              <w:pStyle w:val="C-TableText"/>
            </w:pPr>
            <w:r>
              <w:t>Footnote 4</w:t>
            </w:r>
          </w:p>
        </w:tc>
        <w:tc>
          <w:tcPr>
            <w:tcW w:w="3888" w:type="dxa"/>
            <w:tcBorders>
              <w:top w:val="single" w:sz="4" w:space="0" w:color="auto"/>
              <w:left w:val="single" w:sz="4" w:space="0" w:color="auto"/>
              <w:bottom w:val="single" w:sz="4" w:space="0" w:color="auto"/>
              <w:right w:val="single" w:sz="4" w:space="0" w:color="auto"/>
            </w:tcBorders>
            <w:hideMark/>
          </w:tcPr>
          <w:p w14:paraId="0A648A42" w14:textId="77777777" w:rsidR="00894FA8" w:rsidRDefault="00894FA8" w:rsidP="005108F3">
            <w:pPr>
              <w:pStyle w:val="C-TableText"/>
            </w:pPr>
            <w:r>
              <w:t xml:space="preserve">q.s. </w:t>
            </w:r>
            <w:r>
              <w:rPr>
                <w:vertAlign w:val="superscript"/>
              </w:rPr>
              <w:t>5</w:t>
            </w:r>
          </w:p>
        </w:tc>
      </w:tr>
      <w:tr w:rsidR="00894FA8" w14:paraId="1012DD49" w14:textId="77777777" w:rsidTr="005108F3">
        <w:tc>
          <w:tcPr>
            <w:tcW w:w="2880" w:type="dxa"/>
            <w:tcBorders>
              <w:top w:val="single" w:sz="4" w:space="0" w:color="auto"/>
              <w:left w:val="single" w:sz="4" w:space="0" w:color="auto"/>
              <w:bottom w:val="single" w:sz="4" w:space="0" w:color="auto"/>
              <w:right w:val="single" w:sz="4" w:space="0" w:color="auto"/>
            </w:tcBorders>
            <w:hideMark/>
          </w:tcPr>
          <w:p w14:paraId="285B289D" w14:textId="77777777" w:rsidR="00894FA8" w:rsidRDefault="00894FA8" w:rsidP="005108F3">
            <w:pPr>
              <w:pStyle w:val="C-TableText"/>
            </w:pPr>
            <w:r>
              <w:t>Water for Injection</w:t>
            </w:r>
          </w:p>
        </w:tc>
        <w:tc>
          <w:tcPr>
            <w:tcW w:w="2736" w:type="dxa"/>
            <w:tcBorders>
              <w:top w:val="single" w:sz="4" w:space="0" w:color="auto"/>
              <w:left w:val="single" w:sz="4" w:space="0" w:color="auto"/>
              <w:bottom w:val="single" w:sz="4" w:space="0" w:color="auto"/>
              <w:right w:val="single" w:sz="4" w:space="0" w:color="auto"/>
            </w:tcBorders>
            <w:hideMark/>
          </w:tcPr>
          <w:p w14:paraId="4C31CBBA" w14:textId="77777777" w:rsidR="00894FA8" w:rsidRDefault="00894FA8" w:rsidP="005108F3">
            <w:pPr>
              <w:pStyle w:val="C-TableText"/>
            </w:pPr>
            <w:r>
              <w:t>USP</w:t>
            </w:r>
          </w:p>
        </w:tc>
        <w:tc>
          <w:tcPr>
            <w:tcW w:w="3888" w:type="dxa"/>
            <w:tcBorders>
              <w:top w:val="single" w:sz="4" w:space="0" w:color="auto"/>
              <w:left w:val="single" w:sz="4" w:space="0" w:color="auto"/>
              <w:bottom w:val="single" w:sz="4" w:space="0" w:color="auto"/>
              <w:right w:val="single" w:sz="4" w:space="0" w:color="auto"/>
            </w:tcBorders>
            <w:hideMark/>
          </w:tcPr>
          <w:p w14:paraId="2D617D5B" w14:textId="77777777" w:rsidR="00894FA8" w:rsidRDefault="00894FA8" w:rsidP="005108F3">
            <w:pPr>
              <w:pStyle w:val="C-TableText"/>
            </w:pPr>
            <w:r>
              <w:t>q.s. to 1 kg (approximately 0.98 L)</w:t>
            </w:r>
          </w:p>
        </w:tc>
      </w:tr>
      <w:tr w:rsidR="00894FA8" w14:paraId="1FC0CA0A" w14:textId="77777777" w:rsidTr="005108F3">
        <w:tc>
          <w:tcPr>
            <w:tcW w:w="2880" w:type="dxa"/>
            <w:tcBorders>
              <w:top w:val="single" w:sz="4" w:space="0" w:color="auto"/>
              <w:left w:val="single" w:sz="4" w:space="0" w:color="auto"/>
              <w:bottom w:val="single" w:sz="4" w:space="0" w:color="auto"/>
              <w:right w:val="single" w:sz="4" w:space="0" w:color="auto"/>
            </w:tcBorders>
            <w:hideMark/>
          </w:tcPr>
          <w:p w14:paraId="3EBFE919" w14:textId="77777777" w:rsidR="00894FA8" w:rsidRDefault="00894FA8" w:rsidP="005108F3">
            <w:pPr>
              <w:pStyle w:val="C-TableText"/>
            </w:pPr>
            <w:r>
              <w:t xml:space="preserve">Nitrogen </w:t>
            </w:r>
            <w:r>
              <w:rPr>
                <w:vertAlign w:val="superscript"/>
              </w:rPr>
              <w:t>6</w:t>
            </w:r>
          </w:p>
        </w:tc>
        <w:tc>
          <w:tcPr>
            <w:tcW w:w="2736" w:type="dxa"/>
            <w:tcBorders>
              <w:top w:val="single" w:sz="4" w:space="0" w:color="auto"/>
              <w:left w:val="single" w:sz="4" w:space="0" w:color="auto"/>
              <w:bottom w:val="single" w:sz="4" w:space="0" w:color="auto"/>
              <w:right w:val="single" w:sz="4" w:space="0" w:color="auto"/>
            </w:tcBorders>
            <w:hideMark/>
          </w:tcPr>
          <w:p w14:paraId="635E4B08" w14:textId="77777777" w:rsidR="00894FA8" w:rsidRDefault="00894FA8" w:rsidP="005108F3">
            <w:pPr>
              <w:pStyle w:val="C-TableText"/>
            </w:pPr>
            <w:r>
              <w:t>NF</w:t>
            </w:r>
          </w:p>
        </w:tc>
        <w:tc>
          <w:tcPr>
            <w:tcW w:w="3888" w:type="dxa"/>
            <w:tcBorders>
              <w:top w:val="single" w:sz="4" w:space="0" w:color="auto"/>
              <w:left w:val="single" w:sz="4" w:space="0" w:color="auto"/>
              <w:bottom w:val="single" w:sz="4" w:space="0" w:color="auto"/>
              <w:right w:val="single" w:sz="4" w:space="0" w:color="auto"/>
            </w:tcBorders>
            <w:hideMark/>
          </w:tcPr>
          <w:p w14:paraId="337161C6" w14:textId="77777777" w:rsidR="00894FA8" w:rsidRDefault="00894FA8" w:rsidP="005108F3">
            <w:pPr>
              <w:pStyle w:val="C-TableText"/>
            </w:pPr>
            <w:r>
              <w:t>q.s.</w:t>
            </w:r>
          </w:p>
        </w:tc>
      </w:tr>
    </w:tbl>
    <w:p w14:paraId="4213A4B2" w14:textId="77777777" w:rsidR="00894FA8" w:rsidRDefault="00894FA8" w:rsidP="00894FA8">
      <w:pPr>
        <w:pStyle w:val="C-TableFootnote"/>
      </w:pPr>
      <w:r>
        <w:t>q.s. = Quantity sufficient</w:t>
      </w:r>
    </w:p>
    <w:p w14:paraId="06A209F3" w14:textId="77777777" w:rsidR="00894FA8" w:rsidRDefault="00894FA8" w:rsidP="00894FA8">
      <w:pPr>
        <w:pStyle w:val="C-TableFootnote"/>
      </w:pPr>
      <w:r>
        <w:rPr>
          <w:vertAlign w:val="superscript"/>
        </w:rPr>
        <w:t>1</w:t>
      </w:r>
      <w:r>
        <w:tab/>
        <w:t>Actual quantities of excipients dispensed may vary slightly from the theoretical batch formula (i.e., cumulative variation not more than ± 10 %).</w:t>
      </w:r>
    </w:p>
    <w:p w14:paraId="1164551F" w14:textId="77777777" w:rsidR="00894FA8" w:rsidRDefault="00894FA8" w:rsidP="00894FA8">
      <w:pPr>
        <w:pStyle w:val="C-TableFootnote"/>
      </w:pPr>
      <w:r>
        <w:rPr>
          <w:vertAlign w:val="superscript"/>
        </w:rPr>
        <w:t>2</w:t>
      </w:r>
      <w:r>
        <w:tab/>
        <w:t>A volume of 58 liters is compounded to manufacture approximately 54,000 vials that includes approximately 4 liters for filter flushes.</w:t>
      </w:r>
    </w:p>
    <w:p w14:paraId="51222F52" w14:textId="77777777" w:rsidR="00894FA8" w:rsidRDefault="00894FA8" w:rsidP="00894FA8">
      <w:pPr>
        <w:pStyle w:val="C-TableFootnote"/>
      </w:pPr>
      <w:r>
        <w:rPr>
          <w:vertAlign w:val="superscript"/>
        </w:rPr>
        <w:t>3</w:t>
      </w:r>
      <w:r>
        <w:tab/>
        <w:t>Also referred to as tris(hydroxymethyl)aminomethane (i.e., TRIS).</w:t>
      </w:r>
    </w:p>
    <w:p w14:paraId="277E4B4F" w14:textId="77777777" w:rsidR="00894FA8" w:rsidRDefault="00894FA8" w:rsidP="00894FA8">
      <w:pPr>
        <w:pStyle w:val="C-TableFootnote"/>
      </w:pPr>
      <w:r>
        <w:rPr>
          <w:vertAlign w:val="superscript"/>
        </w:rPr>
        <w:t>4</w:t>
      </w:r>
      <w:r>
        <w:tab/>
        <w:t>For adjusting the pH, a 1 N Hydrochloric Acid solution is prepared with Hydrochloric Acid NF and Water for Injection USP.</w:t>
      </w:r>
    </w:p>
    <w:p w14:paraId="331BEC78" w14:textId="77777777" w:rsidR="00894FA8" w:rsidRDefault="00894FA8" w:rsidP="00894FA8">
      <w:pPr>
        <w:pStyle w:val="C-TableFootnote"/>
      </w:pPr>
      <w:r>
        <w:rPr>
          <w:vertAlign w:val="superscript"/>
        </w:rPr>
        <w:t>5</w:t>
      </w:r>
      <w:r>
        <w:tab/>
        <w:t>Quantity sufficient to adjust pH 7.2 – 7.6.</w:t>
      </w:r>
    </w:p>
    <w:p w14:paraId="514B781B" w14:textId="77777777" w:rsidR="00894FA8" w:rsidRDefault="00894FA8" w:rsidP="00894FA8">
      <w:pPr>
        <w:pStyle w:val="C-TableFootnote"/>
      </w:pPr>
      <w:r>
        <w:rPr>
          <w:vertAlign w:val="superscript"/>
        </w:rPr>
        <w:t>6</w:t>
      </w:r>
      <w:r>
        <w:tab/>
        <w:t>The vials are backfilled with nitrogen to neutralize the vacuum of the lyophilization step prior to stopper insertion.</w:t>
      </w:r>
    </w:p>
    <w:p w14:paraId="574B8CB5" w14:textId="143DACC9" w:rsidR="00894FA8" w:rsidRDefault="00894FA8" w:rsidP="00894FA8">
      <w:pPr>
        <w:pStyle w:val="C-Heading2non-numbered"/>
        <w:ind w:left="0" w:firstLine="0"/>
      </w:pPr>
      <w:bookmarkStart w:id="27" w:name="_Toc132276323"/>
      <w:r>
        <w:t>2.</w:t>
      </w:r>
      <w:r w:rsidR="00BF64CC">
        <w:t>3</w:t>
      </w:r>
      <w:r>
        <w:t>.P.3.3</w:t>
      </w:r>
      <w:r>
        <w:tab/>
        <w:t>Description of Manufacturing Process and Process Controls</w:t>
      </w:r>
      <w:bookmarkEnd w:id="27"/>
    </w:p>
    <w:p w14:paraId="0861E0FC" w14:textId="77777777" w:rsidR="0024235E" w:rsidRPr="001B263D" w:rsidRDefault="00894FA8" w:rsidP="00894FA8">
      <w:pPr>
        <w:pStyle w:val="C-BodyText"/>
      </w:pPr>
      <w:r w:rsidRPr="004925D9">
        <w:t>A schematic of the manufacturing process, including critical process parameters (CPPs), is provided i</w:t>
      </w:r>
      <w:r>
        <w:rPr>
          <w:sz w:val="22"/>
        </w:rPr>
        <w:t xml:space="preserve">n </w:t>
      </w:r>
      <w:hyperlink w:anchor="F1" w:history="1">
        <w:r w:rsidRPr="001B263D">
          <w:rPr>
            <w:rStyle w:val="Hyperlink"/>
            <w:sz w:val="22"/>
            <w:u w:val="none"/>
          </w:rPr>
          <w:t>Figure 1</w:t>
        </w:r>
      </w:hyperlink>
      <w:r w:rsidRPr="001B263D">
        <w:t>.</w:t>
      </w:r>
    </w:p>
    <w:p w14:paraId="2E00E63C" w14:textId="77777777" w:rsidR="0024235E" w:rsidRPr="004925D9" w:rsidRDefault="0024235E" w:rsidP="0024235E">
      <w:pPr>
        <w:pStyle w:val="C-BodyText"/>
      </w:pPr>
    </w:p>
    <w:p w14:paraId="738D5898" w14:textId="77777777" w:rsidR="0024235E" w:rsidRDefault="0024235E" w:rsidP="0024235E">
      <w:pPr>
        <w:pStyle w:val="Caption"/>
        <w:sectPr w:rsidR="0024235E" w:rsidSect="00B26EE6">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1080" w:header="720" w:footer="720" w:gutter="0"/>
          <w:cols w:space="720"/>
          <w:docGrid w:linePitch="360"/>
        </w:sectPr>
      </w:pPr>
    </w:p>
    <w:p w14:paraId="108CC665" w14:textId="6EF63381" w:rsidR="0024235E" w:rsidRDefault="00611480" w:rsidP="00587DA9">
      <w:pPr>
        <w:pStyle w:val="C-CaptionContinued"/>
      </w:pPr>
      <w:bookmarkStart w:id="28" w:name="F1"/>
      <w:bookmarkStart w:id="29" w:name="_Toc131506426"/>
      <w:bookmarkEnd w:id="28"/>
      <w:r>
        <w:lastRenderedPageBreak/>
        <w:t xml:space="preserve">Figure </w:t>
      </w:r>
      <w:fldSimple w:instr=" SEQ Figure \* ARABIC ">
        <w:r w:rsidR="00EC25D0">
          <w:rPr>
            <w:noProof/>
          </w:rPr>
          <w:t>1</w:t>
        </w:r>
      </w:fldSimple>
      <w:r>
        <w:t>:</w:t>
      </w:r>
      <w:r w:rsidR="0024235E">
        <w:tab/>
        <w:t xml:space="preserve">Schematic of the </w:t>
      </w:r>
      <w:r w:rsidR="006915A3">
        <w:t>Placebo</w:t>
      </w:r>
      <w:r w:rsidR="0024235E">
        <w:t xml:space="preserve"> Manufacturing Process</w:t>
      </w:r>
      <w:bookmarkEnd w:id="29"/>
    </w:p>
    <w:p w14:paraId="03A3B7E2" w14:textId="6444A169" w:rsidR="0024235E" w:rsidRPr="001C5A18" w:rsidRDefault="004C19C0" w:rsidP="0024235E">
      <w:pPr>
        <w:pStyle w:val="C-BodyText"/>
      </w:pPr>
      <w:r w:rsidRPr="004C19C0">
        <w:rPr>
          <w:noProof/>
        </w:rPr>
        <w:drawing>
          <wp:inline distT="0" distB="0" distL="0" distR="0" wp14:anchorId="1BD381B0" wp14:editId="2B88F64E">
            <wp:extent cx="8595360" cy="5023246"/>
            <wp:effectExtent l="0" t="0" r="0" b="635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7"/>
                    <a:stretch>
                      <a:fillRect/>
                    </a:stretch>
                  </pic:blipFill>
                  <pic:spPr>
                    <a:xfrm>
                      <a:off x="0" y="0"/>
                      <a:ext cx="8595360" cy="5023246"/>
                    </a:xfrm>
                    <a:prstGeom prst="rect">
                      <a:avLst/>
                    </a:prstGeom>
                  </pic:spPr>
                </pic:pic>
              </a:graphicData>
            </a:graphic>
          </wp:inline>
        </w:drawing>
      </w:r>
    </w:p>
    <w:p w14:paraId="3AD20C81" w14:textId="77777777" w:rsidR="0024235E" w:rsidRDefault="0024235E" w:rsidP="00513511">
      <w:pPr>
        <w:pStyle w:val="C-BodyText"/>
      </w:pPr>
    </w:p>
    <w:p w14:paraId="27367B92" w14:textId="77777777" w:rsidR="0024235E" w:rsidRDefault="0024235E" w:rsidP="00513511">
      <w:pPr>
        <w:pStyle w:val="C-BodyText"/>
        <w:sectPr w:rsidR="0024235E" w:rsidSect="001C5A18">
          <w:pgSz w:w="15840" w:h="12240" w:orient="landscape"/>
          <w:pgMar w:top="1080" w:right="1440" w:bottom="720" w:left="1440" w:header="720" w:footer="720" w:gutter="0"/>
          <w:cols w:space="720"/>
          <w:docGrid w:linePitch="360"/>
        </w:sectPr>
      </w:pPr>
    </w:p>
    <w:p w14:paraId="702F472F" w14:textId="18168F39" w:rsidR="0024235E" w:rsidRDefault="0024235E" w:rsidP="0024235E">
      <w:pPr>
        <w:pStyle w:val="C-Heading3non-numbered"/>
      </w:pPr>
      <w:bookmarkStart w:id="30" w:name="_Toc132276324"/>
      <w:r>
        <w:lastRenderedPageBreak/>
        <w:t>2.</w:t>
      </w:r>
      <w:r w:rsidR="00BF64CC">
        <w:t>3</w:t>
      </w:r>
      <w:r>
        <w:t>.P.3.3.1</w:t>
      </w:r>
      <w:r>
        <w:tab/>
      </w:r>
      <w:r w:rsidRPr="00001409">
        <w:t>Compounding</w:t>
      </w:r>
      <w:bookmarkEnd w:id="30"/>
      <w:r w:rsidRPr="00001409">
        <w:t xml:space="preserve"> </w:t>
      </w:r>
    </w:p>
    <w:p w14:paraId="60CACA49" w14:textId="77777777" w:rsidR="0024235E" w:rsidRDefault="0024235E" w:rsidP="0024235E">
      <w:pPr>
        <w:pStyle w:val="C-BodyText"/>
      </w:pPr>
      <w:r>
        <w:t xml:space="preserve">In a Class C area, a dedicated stainless-steel 120-liter compounding tank is placed on a floor scale and 80 % ± 0.2 kg of the calculated amount of Water for Injection (WFI) at 15 – 25 °C is added to the tank. The quantity of excipients </w:t>
      </w:r>
      <w:r w:rsidRPr="00F7163A">
        <w:t>Mannitol USP, Sucrose NF, and Tromethamine USP</w:t>
      </w:r>
      <w:r>
        <w:t xml:space="preserve"> are calculated on a per L basis for the intended batch.  </w:t>
      </w:r>
    </w:p>
    <w:p w14:paraId="5EBF483B" w14:textId="029BB9FC" w:rsidR="0024235E" w:rsidRDefault="0024235E" w:rsidP="0024235E">
      <w:pPr>
        <w:pStyle w:val="C-BodyText"/>
      </w:pPr>
      <w:r>
        <w:t xml:space="preserve">Mannitol, sucrose, and TRIS (tromethamine) are added individually to the compounding tank in the order presented. After each addition the solution is mixed (200 ± 10 rpm) and dissolution is confirmed by visual observation. With mixing (200 ± 10 rpm) </w:t>
      </w:r>
      <w:r w:rsidRPr="00F7163A">
        <w:t xml:space="preserve">1 N HCl is added to </w:t>
      </w:r>
      <w:r>
        <w:t xml:space="preserve">the compounding tank to </w:t>
      </w:r>
      <w:r w:rsidRPr="00F7163A">
        <w:t xml:space="preserve">adjust the pH of the bulk </w:t>
      </w:r>
      <w:r w:rsidR="00CF478C">
        <w:t>placebo</w:t>
      </w:r>
      <w:r w:rsidRPr="00F7163A">
        <w:t xml:space="preserve"> </w:t>
      </w:r>
      <w:r>
        <w:t>buffer</w:t>
      </w:r>
      <w:r w:rsidRPr="00F7163A">
        <w:t xml:space="preserve"> </w:t>
      </w:r>
      <w:r>
        <w:t xml:space="preserve">to </w:t>
      </w:r>
      <w:r w:rsidRPr="00F7163A">
        <w:t>7.2 – 7.6.</w:t>
      </w:r>
      <w:r>
        <w:t xml:space="preserve"> The solution is mixed, the tank is sampled, and the pH measured. If the pH is not within range, incremental amounts of 1 N HCl are added to the bulk solution. After each addition of 1 N HCl the tank is mixed (200 ± 10 rpm) prior to measuring the pH. </w:t>
      </w:r>
    </w:p>
    <w:p w14:paraId="6B42E6FB" w14:textId="306EE31C" w:rsidR="0024235E" w:rsidRDefault="0024235E" w:rsidP="0024235E">
      <w:pPr>
        <w:pStyle w:val="C-BodyText"/>
      </w:pPr>
      <w:r>
        <w:t xml:space="preserve">WFI (15 – 25 °C) is added to the </w:t>
      </w:r>
      <w:r w:rsidR="00CF478C">
        <w:t>placebo</w:t>
      </w:r>
      <w:r>
        <w:t xml:space="preserve"> solution to the batch weight (± 0.2 kg)</w:t>
      </w:r>
      <w:r w:rsidR="00E7172A">
        <w:t>.</w:t>
      </w:r>
      <w:r>
        <w:t xml:space="preserve"> After WFI addition is complete, the solution is mixed at </w:t>
      </w:r>
      <w:r w:rsidR="00B127D8">
        <w:t>200</w:t>
      </w:r>
      <w:r>
        <w:t xml:space="preserve"> </w:t>
      </w:r>
      <w:r w:rsidR="0087222D" w:rsidRPr="0087222D">
        <w:t xml:space="preserve">± </w:t>
      </w:r>
      <w:r>
        <w:t xml:space="preserve">10 rpm. The maximum allowed time from start of filling the tank with WFI to </w:t>
      </w:r>
      <w:r w:rsidR="00E7172A">
        <w:t xml:space="preserve">the </w:t>
      </w:r>
      <w:r>
        <w:t xml:space="preserve">bioburden reduction filtration </w:t>
      </w:r>
      <w:r w:rsidR="00E7172A">
        <w:t xml:space="preserve">process step </w:t>
      </w:r>
      <w:r>
        <w:t>is ≤ 24 hr.</w:t>
      </w:r>
    </w:p>
    <w:p w14:paraId="00A42C70" w14:textId="5ACFEF2D" w:rsidR="0024235E" w:rsidRDefault="0024235E" w:rsidP="0024235E">
      <w:pPr>
        <w:pStyle w:val="C-Heading3non-numbered"/>
      </w:pPr>
      <w:bookmarkStart w:id="31" w:name="_Toc132276325"/>
      <w:r>
        <w:t>2.</w:t>
      </w:r>
      <w:r w:rsidR="00BF64CC">
        <w:t>3</w:t>
      </w:r>
      <w:r>
        <w:t>.P.3.3.2</w:t>
      </w:r>
      <w:r>
        <w:tab/>
        <w:t>Bioburden Reduction Filtration</w:t>
      </w:r>
      <w:bookmarkEnd w:id="31"/>
    </w:p>
    <w:p w14:paraId="354984E7" w14:textId="4845F40C" w:rsidR="0024235E" w:rsidRDefault="0024235E" w:rsidP="0024235E">
      <w:pPr>
        <w:pStyle w:val="C-BodyText"/>
      </w:pPr>
      <w:r>
        <w:t>The compounding tank is connected to a 0.22 µm hydrophilic cartridge filter which leads to a holding tank. Using filtered nitrogen, the compounding tank is pressurized</w:t>
      </w:r>
      <w:r w:rsidR="00607987">
        <w:t xml:space="preserve"> to 27.5 psia</w:t>
      </w:r>
      <w:r>
        <w:t xml:space="preserve">, the bottom valve opened, and the </w:t>
      </w:r>
      <w:r w:rsidR="00CF478C">
        <w:t>placebo</w:t>
      </w:r>
      <w:r>
        <w:t xml:space="preserve"> solution filtered into the </w:t>
      </w:r>
      <w:r w:rsidRPr="000D42AC">
        <w:t xml:space="preserve">holding tank. </w:t>
      </w:r>
      <w:r w:rsidRPr="00B32073">
        <w:t>A bubble point integrity test</w:t>
      </w:r>
      <w:r w:rsidRPr="000D42AC">
        <w:t xml:space="preserve"> is performed</w:t>
      </w:r>
      <w:r>
        <w:t xml:space="preserve"> on the 0.22 µm filter pre- and post-filtration. To remove any potential oxidizable substances from the bioburden reducing filter, the initial &gt; 750 g of filtered </w:t>
      </w:r>
      <w:r w:rsidR="00CF478C">
        <w:t>placebo</w:t>
      </w:r>
      <w:r>
        <w:t xml:space="preserve"> solution is collected immediately after the filter and discarded. When filtration is complete the holding tank is pressurized to 16 – 20 psia with nitrogen and cooled to 2 – 8 °C. The maximum allowable hold time in the holding tank is ≤ 72 hr.</w:t>
      </w:r>
    </w:p>
    <w:p w14:paraId="607C5EF2" w14:textId="7E57C100" w:rsidR="0024235E" w:rsidRDefault="0024235E" w:rsidP="0024235E">
      <w:pPr>
        <w:pStyle w:val="C-Heading3non-numbered"/>
      </w:pPr>
      <w:bookmarkStart w:id="32" w:name="_Toc132276326"/>
      <w:r>
        <w:t>2.</w:t>
      </w:r>
      <w:r w:rsidR="00BF64CC">
        <w:t>3</w:t>
      </w:r>
      <w:r>
        <w:t>.P.3.3.3</w:t>
      </w:r>
      <w:r>
        <w:tab/>
        <w:t>Sterile Filtration and Filling</w:t>
      </w:r>
      <w:bookmarkEnd w:id="32"/>
    </w:p>
    <w:p w14:paraId="1E5344C4" w14:textId="4099EAC0" w:rsidR="0024235E" w:rsidRDefault="0024235E" w:rsidP="0024235E">
      <w:pPr>
        <w:pStyle w:val="C-BodyText"/>
      </w:pPr>
      <w:r w:rsidRPr="00A92604">
        <w:t xml:space="preserve">A pre-filtration </w:t>
      </w:r>
      <w:r w:rsidRPr="00B32073">
        <w:t xml:space="preserve">bubble point integrity test </w:t>
      </w:r>
      <w:r w:rsidRPr="00A92604">
        <w:t xml:space="preserve">is performed on the sterilizing 0.22 µm hydrophilic cartridge filter prior to equipment set-up. </w:t>
      </w:r>
      <w:r>
        <w:t xml:space="preserve">The holding tank is transferred to a controlled but unclassified area outside of the Class A filling area. The holding tank outlet valve is connected to the sterilizing 0.22 µm filter located in the Class A area, which flows into a surge vessel. The holding tank is pressurized with filtered nitrogen to 18 – 22 psia </w:t>
      </w:r>
      <w:r w:rsidR="000C55C6">
        <w:t>(3.3 – 7.3 psig; ≤ 25 psig)</w:t>
      </w:r>
      <w:r w:rsidR="00AF765F">
        <w:t>,</w:t>
      </w:r>
      <w:r>
        <w:t xml:space="preserve"> the bottom valve of the holding tank is opened to allow </w:t>
      </w:r>
      <w:r w:rsidR="00CF478C">
        <w:t>placebo</w:t>
      </w:r>
      <w:r>
        <w:t xml:space="preserve"> solution </w:t>
      </w:r>
      <w:r w:rsidR="00AF765F">
        <w:t>to pass through the sterilizing filter and</w:t>
      </w:r>
      <w:r>
        <w:t xml:space="preserve"> fill the surge vessel.</w:t>
      </w:r>
    </w:p>
    <w:p w14:paraId="7B81E313" w14:textId="6BCFA9C1" w:rsidR="0024235E" w:rsidRDefault="0024235E" w:rsidP="0024235E">
      <w:pPr>
        <w:pStyle w:val="C-BodyText"/>
      </w:pPr>
      <w:r>
        <w:t xml:space="preserve">To remove any potential oxidizable substances from the sterilizing filter, the initial &gt; 2,000 mL of sterile filtered </w:t>
      </w:r>
      <w:r w:rsidR="00CF478C">
        <w:t>placebo</w:t>
      </w:r>
      <w:r>
        <w:t xml:space="preserve"> solution is purged from the surge vessel. The surge vessel is </w:t>
      </w:r>
      <w:r w:rsidR="00A52A76">
        <w:t>refilled,</w:t>
      </w:r>
      <w:r>
        <w:t xml:space="preserve"> and the sterile </w:t>
      </w:r>
      <w:r w:rsidR="00CF478C">
        <w:t>placebo</w:t>
      </w:r>
      <w:r>
        <w:t xml:space="preserve"> solution is filled into 8 mL, Type I glass vials. The filler is equipped with an automated in-line non-destructive weight check scale that collects vial tare and gross weight to achieve fill weights within 1.016 ± 0.041 g.</w:t>
      </w:r>
    </w:p>
    <w:p w14:paraId="40F141DE" w14:textId="18B0416F" w:rsidR="0024235E" w:rsidRPr="00664EEF" w:rsidRDefault="0024235E" w:rsidP="0024235E">
      <w:pPr>
        <w:pStyle w:val="C-BodyText"/>
      </w:pPr>
      <w:r>
        <w:t>Filled vials are partially stoppered on the filling line as they exit the filling area and are transported via transfer belt to the automated lyophilizer loading table. All transfer and automated loading system components are in a Class A area. The processing time from addition of WFI to the compounding tank to the last vial loaded into the lyophilizer is ≤ 96 hr.</w:t>
      </w:r>
      <w:r w:rsidRPr="00725279">
        <w:t xml:space="preserve"> </w:t>
      </w:r>
    </w:p>
    <w:p w14:paraId="0278C622" w14:textId="5545C743" w:rsidR="0024235E" w:rsidRDefault="0024235E" w:rsidP="0024235E">
      <w:pPr>
        <w:pStyle w:val="C-Heading3non-numbered"/>
      </w:pPr>
      <w:bookmarkStart w:id="33" w:name="_Toc132276327"/>
      <w:r>
        <w:lastRenderedPageBreak/>
        <w:t>2.</w:t>
      </w:r>
      <w:r w:rsidR="00BF64CC">
        <w:t>3</w:t>
      </w:r>
      <w:r>
        <w:t>.P.3.3.4</w:t>
      </w:r>
      <w:r>
        <w:tab/>
        <w:t>Lyophilization</w:t>
      </w:r>
      <w:bookmarkEnd w:id="33"/>
    </w:p>
    <w:p w14:paraId="6E55A9B7" w14:textId="77777777" w:rsidR="0024235E" w:rsidRDefault="0024235E" w:rsidP="0024235E">
      <w:pPr>
        <w:pStyle w:val="C-BodyText"/>
      </w:pPr>
      <w:r>
        <w:t xml:space="preserve">The lyophilizer shelves are cooled and controlled to 5 °C and loaded. Upon completion of the lyophilizer loading, the door is closed, and a fully automated </w:t>
      </w:r>
      <w:r w:rsidRPr="001B263D">
        <w:t>cycle (</w:t>
      </w:r>
      <w:hyperlink w:anchor="T4" w:history="1">
        <w:r w:rsidRPr="001B263D">
          <w:rPr>
            <w:rStyle w:val="Hyperlink"/>
            <w:u w:val="none"/>
          </w:rPr>
          <w:t xml:space="preserve">Table </w:t>
        </w:r>
        <w:r w:rsidR="00611480" w:rsidRPr="001B263D">
          <w:rPr>
            <w:rStyle w:val="Hyperlink"/>
            <w:u w:val="none"/>
          </w:rPr>
          <w:t>4</w:t>
        </w:r>
      </w:hyperlink>
      <w:r w:rsidRPr="001B263D">
        <w:t>) is</w:t>
      </w:r>
      <w:r>
        <w:t xml:space="preserve"> initiated via the lyophilizer control system. </w:t>
      </w:r>
    </w:p>
    <w:p w14:paraId="675CC77E" w14:textId="3CCAFD97" w:rsidR="0024235E" w:rsidRDefault="00611480" w:rsidP="00587DA9">
      <w:pPr>
        <w:pStyle w:val="C-CaptionContinued"/>
      </w:pPr>
      <w:bookmarkStart w:id="34" w:name="T4"/>
      <w:bookmarkStart w:id="35" w:name="_Toc131507424"/>
      <w:bookmarkEnd w:id="34"/>
      <w:r>
        <w:t xml:space="preserve">Table </w:t>
      </w:r>
      <w:fldSimple w:instr=" SEQ Table \* ARABIC ">
        <w:r w:rsidR="00EC25D0">
          <w:rPr>
            <w:noProof/>
          </w:rPr>
          <w:t>4</w:t>
        </w:r>
      </w:fldSimple>
      <w:r>
        <w:t>:</w:t>
      </w:r>
      <w:r w:rsidR="0024235E">
        <w:t xml:space="preserve"> </w:t>
      </w:r>
      <w:r w:rsidR="0024235E">
        <w:tab/>
        <w:t>Lyophilizer Cycle</w:t>
      </w:r>
      <w:bookmarkEnd w:id="35"/>
    </w:p>
    <w:tbl>
      <w:tblPr>
        <w:tblStyle w:val="TableGrid"/>
        <w:tblW w:w="4304" w:type="pct"/>
        <w:tblLook w:val="04A0" w:firstRow="1" w:lastRow="0" w:firstColumn="1" w:lastColumn="0" w:noHBand="0" w:noVBand="1"/>
      </w:tblPr>
      <w:tblGrid>
        <w:gridCol w:w="812"/>
        <w:gridCol w:w="3897"/>
        <w:gridCol w:w="3339"/>
      </w:tblGrid>
      <w:tr w:rsidR="0024235E" w14:paraId="3FEAABA3" w14:textId="77777777" w:rsidTr="00413B49">
        <w:trPr>
          <w:tblHeader/>
        </w:trPr>
        <w:tc>
          <w:tcPr>
            <w:tcW w:w="848" w:type="dxa"/>
          </w:tcPr>
          <w:p w14:paraId="6D5E20D6" w14:textId="77777777" w:rsidR="0024235E" w:rsidRPr="00680E74" w:rsidRDefault="0024235E" w:rsidP="00413B49">
            <w:pPr>
              <w:pStyle w:val="C-TableHeader"/>
            </w:pPr>
            <w:r>
              <w:t>Step</w:t>
            </w:r>
          </w:p>
        </w:tc>
        <w:tc>
          <w:tcPr>
            <w:tcW w:w="4404" w:type="dxa"/>
          </w:tcPr>
          <w:p w14:paraId="4F1E9971" w14:textId="77777777" w:rsidR="0024235E" w:rsidRDefault="0024235E" w:rsidP="00413B49">
            <w:pPr>
              <w:pStyle w:val="C-TableHeader"/>
            </w:pPr>
            <w:r w:rsidRPr="00680E74">
              <w:t>Step Description</w:t>
            </w:r>
          </w:p>
        </w:tc>
        <w:tc>
          <w:tcPr>
            <w:tcW w:w="3727" w:type="dxa"/>
          </w:tcPr>
          <w:p w14:paraId="63F16CE0" w14:textId="77777777" w:rsidR="0024235E" w:rsidRDefault="0024235E" w:rsidP="00413B49">
            <w:pPr>
              <w:pStyle w:val="C-TableHeader"/>
            </w:pPr>
            <w:r w:rsidRPr="00680E74">
              <w:t>Cycle Setting</w:t>
            </w:r>
          </w:p>
        </w:tc>
      </w:tr>
      <w:tr w:rsidR="0024235E" w14:paraId="699F965F" w14:textId="77777777" w:rsidTr="00413B49">
        <w:tc>
          <w:tcPr>
            <w:tcW w:w="848" w:type="dxa"/>
          </w:tcPr>
          <w:p w14:paraId="28C75306" w14:textId="77777777" w:rsidR="0024235E" w:rsidRPr="007423EC" w:rsidRDefault="0024235E" w:rsidP="00413B49">
            <w:pPr>
              <w:pStyle w:val="C-TableText"/>
            </w:pPr>
            <w:r>
              <w:t>1</w:t>
            </w:r>
          </w:p>
        </w:tc>
        <w:tc>
          <w:tcPr>
            <w:tcW w:w="4404" w:type="dxa"/>
          </w:tcPr>
          <w:p w14:paraId="01C8D99C" w14:textId="77777777" w:rsidR="0024235E" w:rsidRDefault="0024235E" w:rsidP="00413B49">
            <w:pPr>
              <w:pStyle w:val="C-TableText"/>
            </w:pPr>
            <w:r w:rsidRPr="007423EC">
              <w:t xml:space="preserve">Product </w:t>
            </w:r>
            <w:r>
              <w:t>l</w:t>
            </w:r>
            <w:r w:rsidRPr="007423EC">
              <w:t xml:space="preserve">oad </w:t>
            </w:r>
            <w:r>
              <w:t>t</w:t>
            </w:r>
            <w:r w:rsidRPr="007423EC">
              <w:t>emp</w:t>
            </w:r>
          </w:p>
        </w:tc>
        <w:tc>
          <w:tcPr>
            <w:tcW w:w="3727" w:type="dxa"/>
          </w:tcPr>
          <w:p w14:paraId="1150F3A4" w14:textId="77777777" w:rsidR="0024235E" w:rsidRDefault="0024235E" w:rsidP="00413B49">
            <w:pPr>
              <w:pStyle w:val="C-TableText"/>
            </w:pPr>
            <w:r w:rsidRPr="007423EC">
              <w:t xml:space="preserve">5 </w:t>
            </w:r>
            <w:r>
              <w:t>°</w:t>
            </w:r>
            <w:r w:rsidRPr="007423EC">
              <w:t>C</w:t>
            </w:r>
          </w:p>
        </w:tc>
      </w:tr>
      <w:tr w:rsidR="0024235E" w14:paraId="7AC07A55" w14:textId="77777777" w:rsidTr="00413B49">
        <w:tc>
          <w:tcPr>
            <w:tcW w:w="848" w:type="dxa"/>
          </w:tcPr>
          <w:p w14:paraId="2A58A968" w14:textId="77777777" w:rsidR="0024235E" w:rsidRPr="007423EC" w:rsidRDefault="0024235E" w:rsidP="00413B49">
            <w:pPr>
              <w:pStyle w:val="C-TableText"/>
            </w:pPr>
            <w:r>
              <w:t>2</w:t>
            </w:r>
          </w:p>
        </w:tc>
        <w:tc>
          <w:tcPr>
            <w:tcW w:w="4404" w:type="dxa"/>
          </w:tcPr>
          <w:p w14:paraId="2667CE07" w14:textId="77777777" w:rsidR="0024235E" w:rsidRDefault="0024235E" w:rsidP="00413B49">
            <w:pPr>
              <w:pStyle w:val="C-TableText"/>
            </w:pPr>
            <w:r w:rsidRPr="007423EC">
              <w:t xml:space="preserve">Product </w:t>
            </w:r>
            <w:r>
              <w:t>h</w:t>
            </w:r>
            <w:r w:rsidRPr="007423EC">
              <w:t xml:space="preserve">old </w:t>
            </w:r>
            <w:r>
              <w:t>t</w:t>
            </w:r>
            <w:r w:rsidRPr="007423EC">
              <w:t>ime</w:t>
            </w:r>
          </w:p>
        </w:tc>
        <w:tc>
          <w:tcPr>
            <w:tcW w:w="3727" w:type="dxa"/>
          </w:tcPr>
          <w:p w14:paraId="7757B4D0" w14:textId="77777777" w:rsidR="0024235E" w:rsidRDefault="0024235E" w:rsidP="00413B49">
            <w:pPr>
              <w:pStyle w:val="C-TableText"/>
            </w:pPr>
            <w:r w:rsidRPr="007423EC">
              <w:t>60 min</w:t>
            </w:r>
          </w:p>
        </w:tc>
      </w:tr>
      <w:tr w:rsidR="0024235E" w14:paraId="15C3A847" w14:textId="77777777" w:rsidTr="00413B49">
        <w:tc>
          <w:tcPr>
            <w:tcW w:w="848" w:type="dxa"/>
          </w:tcPr>
          <w:p w14:paraId="452208F0" w14:textId="77777777" w:rsidR="0024235E" w:rsidRPr="007423EC" w:rsidRDefault="0024235E" w:rsidP="00413B49">
            <w:pPr>
              <w:pStyle w:val="C-TableText"/>
            </w:pPr>
            <w:r>
              <w:t>3</w:t>
            </w:r>
          </w:p>
        </w:tc>
        <w:tc>
          <w:tcPr>
            <w:tcW w:w="4404" w:type="dxa"/>
          </w:tcPr>
          <w:p w14:paraId="45BDB4FB" w14:textId="77777777" w:rsidR="0024235E" w:rsidRDefault="0024235E" w:rsidP="00413B49">
            <w:pPr>
              <w:pStyle w:val="C-TableText"/>
            </w:pPr>
            <w:r w:rsidRPr="007423EC">
              <w:t xml:space="preserve">Ramp </w:t>
            </w:r>
            <w:r>
              <w:t>d</w:t>
            </w:r>
            <w:r w:rsidRPr="007423EC">
              <w:t>own to</w:t>
            </w:r>
          </w:p>
        </w:tc>
        <w:tc>
          <w:tcPr>
            <w:tcW w:w="3727" w:type="dxa"/>
          </w:tcPr>
          <w:p w14:paraId="19D4DA33" w14:textId="77777777" w:rsidR="0024235E" w:rsidRDefault="0024235E" w:rsidP="00413B49">
            <w:pPr>
              <w:pStyle w:val="C-TableText"/>
            </w:pPr>
            <w:r w:rsidRPr="007423EC">
              <w:t xml:space="preserve">-40 </w:t>
            </w:r>
            <w:r>
              <w:t>°</w:t>
            </w:r>
            <w:r w:rsidRPr="007423EC">
              <w:t>C</w:t>
            </w:r>
          </w:p>
        </w:tc>
      </w:tr>
      <w:tr w:rsidR="0024235E" w14:paraId="5FF24196" w14:textId="77777777" w:rsidTr="00413B49">
        <w:tc>
          <w:tcPr>
            <w:tcW w:w="848" w:type="dxa"/>
          </w:tcPr>
          <w:p w14:paraId="0E1B65CA" w14:textId="77777777" w:rsidR="0024235E" w:rsidRPr="007423EC" w:rsidRDefault="0024235E" w:rsidP="00413B49">
            <w:pPr>
              <w:pStyle w:val="C-TableText"/>
            </w:pPr>
            <w:r>
              <w:t>4</w:t>
            </w:r>
          </w:p>
        </w:tc>
        <w:tc>
          <w:tcPr>
            <w:tcW w:w="4404" w:type="dxa"/>
          </w:tcPr>
          <w:p w14:paraId="4C1CC07D" w14:textId="77777777" w:rsidR="0024235E" w:rsidRDefault="0024235E" w:rsidP="00413B49">
            <w:pPr>
              <w:pStyle w:val="C-TableText"/>
            </w:pPr>
            <w:r w:rsidRPr="007423EC">
              <w:t xml:space="preserve">Ramp </w:t>
            </w:r>
            <w:r>
              <w:t>r</w:t>
            </w:r>
            <w:r w:rsidRPr="007423EC">
              <w:t>ate</w:t>
            </w:r>
          </w:p>
        </w:tc>
        <w:tc>
          <w:tcPr>
            <w:tcW w:w="3727" w:type="dxa"/>
          </w:tcPr>
          <w:p w14:paraId="0611478B" w14:textId="77777777" w:rsidR="0024235E" w:rsidRDefault="0024235E" w:rsidP="00413B49">
            <w:pPr>
              <w:pStyle w:val="C-TableText"/>
            </w:pPr>
            <w:r w:rsidRPr="007423EC">
              <w:t xml:space="preserve">0.5 </w:t>
            </w:r>
            <w:r>
              <w:t>°</w:t>
            </w:r>
            <w:r w:rsidRPr="007423EC">
              <w:t>C/min</w:t>
            </w:r>
          </w:p>
        </w:tc>
      </w:tr>
      <w:tr w:rsidR="0024235E" w14:paraId="266BED40" w14:textId="77777777" w:rsidTr="00413B49">
        <w:tc>
          <w:tcPr>
            <w:tcW w:w="848" w:type="dxa"/>
          </w:tcPr>
          <w:p w14:paraId="6BCB0A21" w14:textId="77777777" w:rsidR="0024235E" w:rsidRPr="007423EC" w:rsidRDefault="0024235E" w:rsidP="00413B49">
            <w:pPr>
              <w:pStyle w:val="C-TableText"/>
            </w:pPr>
            <w:r>
              <w:t>5</w:t>
            </w:r>
          </w:p>
        </w:tc>
        <w:tc>
          <w:tcPr>
            <w:tcW w:w="4404" w:type="dxa"/>
          </w:tcPr>
          <w:p w14:paraId="675090BE" w14:textId="77777777" w:rsidR="0024235E" w:rsidRDefault="0024235E" w:rsidP="00413B49">
            <w:pPr>
              <w:pStyle w:val="C-TableText"/>
            </w:pPr>
            <w:r w:rsidRPr="007423EC">
              <w:t xml:space="preserve">1st </w:t>
            </w:r>
            <w:r>
              <w:t>f</w:t>
            </w:r>
            <w:r w:rsidRPr="007423EC">
              <w:t xml:space="preserve">reeze </w:t>
            </w:r>
            <w:r>
              <w:t>h</w:t>
            </w:r>
            <w:r w:rsidRPr="007423EC">
              <w:t xml:space="preserve">old </w:t>
            </w:r>
            <w:r>
              <w:t>t</w:t>
            </w:r>
            <w:r w:rsidRPr="007423EC">
              <w:t>ime</w:t>
            </w:r>
          </w:p>
        </w:tc>
        <w:tc>
          <w:tcPr>
            <w:tcW w:w="3727" w:type="dxa"/>
          </w:tcPr>
          <w:p w14:paraId="18CDB380" w14:textId="77777777" w:rsidR="0024235E" w:rsidRDefault="0024235E" w:rsidP="00413B49">
            <w:pPr>
              <w:pStyle w:val="C-TableText"/>
            </w:pPr>
            <w:r w:rsidRPr="007423EC">
              <w:t>90 min</w:t>
            </w:r>
          </w:p>
        </w:tc>
      </w:tr>
      <w:tr w:rsidR="0024235E" w14:paraId="6F3A0CE8" w14:textId="77777777" w:rsidTr="00413B49">
        <w:tc>
          <w:tcPr>
            <w:tcW w:w="848" w:type="dxa"/>
          </w:tcPr>
          <w:p w14:paraId="15796920" w14:textId="77777777" w:rsidR="0024235E" w:rsidRPr="007423EC" w:rsidRDefault="0024235E" w:rsidP="00413B49">
            <w:pPr>
              <w:pStyle w:val="C-TableText"/>
            </w:pPr>
            <w:r>
              <w:t>6</w:t>
            </w:r>
          </w:p>
        </w:tc>
        <w:tc>
          <w:tcPr>
            <w:tcW w:w="4404" w:type="dxa"/>
          </w:tcPr>
          <w:p w14:paraId="6DC29EEE" w14:textId="77777777" w:rsidR="0024235E" w:rsidRDefault="0024235E" w:rsidP="00413B49">
            <w:pPr>
              <w:pStyle w:val="C-TableText"/>
            </w:pPr>
            <w:r w:rsidRPr="007423EC">
              <w:t xml:space="preserve">Annealing </w:t>
            </w:r>
            <w:r>
              <w:t>t</w:t>
            </w:r>
            <w:r w:rsidRPr="007423EC">
              <w:t>emp</w:t>
            </w:r>
          </w:p>
        </w:tc>
        <w:tc>
          <w:tcPr>
            <w:tcW w:w="3727" w:type="dxa"/>
          </w:tcPr>
          <w:p w14:paraId="5E57F40A" w14:textId="77777777" w:rsidR="0024235E" w:rsidRDefault="0024235E" w:rsidP="00413B49">
            <w:pPr>
              <w:pStyle w:val="C-TableText"/>
            </w:pPr>
            <w:r w:rsidRPr="007423EC">
              <w:t xml:space="preserve">-20 </w:t>
            </w:r>
            <w:r>
              <w:t>°</w:t>
            </w:r>
            <w:r w:rsidRPr="007423EC">
              <w:t>C</w:t>
            </w:r>
          </w:p>
        </w:tc>
      </w:tr>
      <w:tr w:rsidR="0024235E" w14:paraId="5CB53B7F" w14:textId="77777777" w:rsidTr="00413B49">
        <w:tc>
          <w:tcPr>
            <w:tcW w:w="848" w:type="dxa"/>
          </w:tcPr>
          <w:p w14:paraId="210E01FD" w14:textId="77777777" w:rsidR="0024235E" w:rsidRPr="007423EC" w:rsidRDefault="0024235E" w:rsidP="00413B49">
            <w:pPr>
              <w:pStyle w:val="C-TableText"/>
            </w:pPr>
            <w:r>
              <w:t>7</w:t>
            </w:r>
          </w:p>
        </w:tc>
        <w:tc>
          <w:tcPr>
            <w:tcW w:w="4404" w:type="dxa"/>
          </w:tcPr>
          <w:p w14:paraId="316F1B5B" w14:textId="77777777" w:rsidR="0024235E" w:rsidRDefault="0024235E" w:rsidP="00413B49">
            <w:pPr>
              <w:pStyle w:val="C-TableText"/>
            </w:pPr>
            <w:r w:rsidRPr="007423EC">
              <w:t xml:space="preserve">Ramp </w:t>
            </w:r>
            <w:r>
              <w:t>r</w:t>
            </w:r>
            <w:r w:rsidRPr="007423EC">
              <w:t>ate</w:t>
            </w:r>
          </w:p>
        </w:tc>
        <w:tc>
          <w:tcPr>
            <w:tcW w:w="3727" w:type="dxa"/>
          </w:tcPr>
          <w:p w14:paraId="0E7940BD" w14:textId="77777777" w:rsidR="0024235E" w:rsidRDefault="0024235E" w:rsidP="00413B49">
            <w:pPr>
              <w:pStyle w:val="C-TableText"/>
            </w:pPr>
            <w:r w:rsidRPr="007423EC">
              <w:t xml:space="preserve">0.5 </w:t>
            </w:r>
            <w:r>
              <w:t>°</w:t>
            </w:r>
            <w:r w:rsidRPr="007423EC">
              <w:t>C/min</w:t>
            </w:r>
          </w:p>
        </w:tc>
      </w:tr>
      <w:tr w:rsidR="0024235E" w14:paraId="30332FE0" w14:textId="77777777" w:rsidTr="00413B49">
        <w:tc>
          <w:tcPr>
            <w:tcW w:w="848" w:type="dxa"/>
          </w:tcPr>
          <w:p w14:paraId="2FB850C1" w14:textId="77777777" w:rsidR="0024235E" w:rsidRPr="007423EC" w:rsidRDefault="0024235E" w:rsidP="00413B49">
            <w:pPr>
              <w:pStyle w:val="C-TableText"/>
            </w:pPr>
            <w:r>
              <w:t>8</w:t>
            </w:r>
          </w:p>
        </w:tc>
        <w:tc>
          <w:tcPr>
            <w:tcW w:w="4404" w:type="dxa"/>
          </w:tcPr>
          <w:p w14:paraId="4CFEB8E1" w14:textId="77777777" w:rsidR="0024235E" w:rsidRDefault="0024235E" w:rsidP="00413B49">
            <w:pPr>
              <w:pStyle w:val="C-TableText"/>
            </w:pPr>
            <w:r w:rsidRPr="007423EC">
              <w:t xml:space="preserve">Annealing </w:t>
            </w:r>
            <w:r>
              <w:t>h</w:t>
            </w:r>
            <w:r w:rsidRPr="007423EC">
              <w:t xml:space="preserve">old </w:t>
            </w:r>
            <w:r>
              <w:t>t</w:t>
            </w:r>
            <w:r w:rsidRPr="007423EC">
              <w:t>ime</w:t>
            </w:r>
          </w:p>
        </w:tc>
        <w:tc>
          <w:tcPr>
            <w:tcW w:w="3727" w:type="dxa"/>
          </w:tcPr>
          <w:p w14:paraId="6307757D" w14:textId="77777777" w:rsidR="0024235E" w:rsidRDefault="0024235E" w:rsidP="00413B49">
            <w:pPr>
              <w:pStyle w:val="C-TableText"/>
            </w:pPr>
            <w:r w:rsidRPr="007423EC">
              <w:t>120 min</w:t>
            </w:r>
          </w:p>
        </w:tc>
      </w:tr>
      <w:tr w:rsidR="0024235E" w14:paraId="4ADCF125" w14:textId="77777777" w:rsidTr="00413B49">
        <w:tc>
          <w:tcPr>
            <w:tcW w:w="848" w:type="dxa"/>
          </w:tcPr>
          <w:p w14:paraId="36C07AB1" w14:textId="77777777" w:rsidR="0024235E" w:rsidRPr="007423EC" w:rsidRDefault="0024235E" w:rsidP="00413B49">
            <w:pPr>
              <w:pStyle w:val="C-TableText"/>
            </w:pPr>
            <w:r>
              <w:t>9</w:t>
            </w:r>
          </w:p>
        </w:tc>
        <w:tc>
          <w:tcPr>
            <w:tcW w:w="4404" w:type="dxa"/>
          </w:tcPr>
          <w:p w14:paraId="112FBBBC" w14:textId="77777777" w:rsidR="0024235E" w:rsidRDefault="0024235E" w:rsidP="00413B49">
            <w:pPr>
              <w:pStyle w:val="C-TableText"/>
            </w:pPr>
            <w:r w:rsidRPr="007423EC">
              <w:t xml:space="preserve">Ramp </w:t>
            </w:r>
            <w:r>
              <w:t>d</w:t>
            </w:r>
            <w:r w:rsidRPr="007423EC">
              <w:t xml:space="preserve">own </w:t>
            </w:r>
            <w:r>
              <w:t>t</w:t>
            </w:r>
            <w:r w:rsidRPr="007423EC">
              <w:t>o</w:t>
            </w:r>
          </w:p>
        </w:tc>
        <w:tc>
          <w:tcPr>
            <w:tcW w:w="3727" w:type="dxa"/>
          </w:tcPr>
          <w:p w14:paraId="6F41D032" w14:textId="77777777" w:rsidR="0024235E" w:rsidRDefault="0024235E" w:rsidP="00413B49">
            <w:pPr>
              <w:pStyle w:val="C-TableText"/>
            </w:pPr>
            <w:r w:rsidRPr="007423EC">
              <w:t xml:space="preserve">-40 </w:t>
            </w:r>
            <w:r>
              <w:t>°</w:t>
            </w:r>
            <w:r w:rsidRPr="007423EC">
              <w:t>C</w:t>
            </w:r>
          </w:p>
        </w:tc>
      </w:tr>
      <w:tr w:rsidR="0024235E" w14:paraId="649911BC" w14:textId="77777777" w:rsidTr="00413B49">
        <w:tc>
          <w:tcPr>
            <w:tcW w:w="848" w:type="dxa"/>
          </w:tcPr>
          <w:p w14:paraId="191BF056" w14:textId="77777777" w:rsidR="0024235E" w:rsidRPr="00D245E2" w:rsidRDefault="0024235E" w:rsidP="00413B49">
            <w:pPr>
              <w:pStyle w:val="C-TableText"/>
            </w:pPr>
            <w:r>
              <w:t>10</w:t>
            </w:r>
          </w:p>
        </w:tc>
        <w:tc>
          <w:tcPr>
            <w:tcW w:w="4404" w:type="dxa"/>
          </w:tcPr>
          <w:p w14:paraId="5FDFC930" w14:textId="77777777" w:rsidR="0024235E" w:rsidRDefault="0024235E" w:rsidP="00413B49">
            <w:pPr>
              <w:pStyle w:val="C-TableText"/>
            </w:pPr>
            <w:r w:rsidRPr="00D245E2">
              <w:t xml:space="preserve">Ramp </w:t>
            </w:r>
            <w:r>
              <w:t>r</w:t>
            </w:r>
            <w:r w:rsidRPr="00D245E2">
              <w:t>ate</w:t>
            </w:r>
          </w:p>
        </w:tc>
        <w:tc>
          <w:tcPr>
            <w:tcW w:w="3727" w:type="dxa"/>
          </w:tcPr>
          <w:p w14:paraId="27362E40" w14:textId="77777777" w:rsidR="0024235E" w:rsidRDefault="0024235E" w:rsidP="00413B49">
            <w:pPr>
              <w:pStyle w:val="C-TableText"/>
            </w:pPr>
            <w:r w:rsidRPr="00D245E2">
              <w:t xml:space="preserve">0.5 </w:t>
            </w:r>
            <w:r>
              <w:t>°</w:t>
            </w:r>
            <w:r w:rsidRPr="00D245E2">
              <w:t>C/min</w:t>
            </w:r>
          </w:p>
        </w:tc>
      </w:tr>
      <w:tr w:rsidR="0024235E" w14:paraId="1567B550" w14:textId="77777777" w:rsidTr="00413B49">
        <w:tc>
          <w:tcPr>
            <w:tcW w:w="848" w:type="dxa"/>
          </w:tcPr>
          <w:p w14:paraId="5F4A33E2" w14:textId="77777777" w:rsidR="0024235E" w:rsidRPr="00D245E2" w:rsidRDefault="0024235E" w:rsidP="00413B49">
            <w:pPr>
              <w:pStyle w:val="C-TableText"/>
            </w:pPr>
            <w:r>
              <w:t>11</w:t>
            </w:r>
          </w:p>
        </w:tc>
        <w:tc>
          <w:tcPr>
            <w:tcW w:w="4404" w:type="dxa"/>
          </w:tcPr>
          <w:p w14:paraId="3CB55618" w14:textId="77777777" w:rsidR="0024235E" w:rsidRDefault="0024235E" w:rsidP="00413B49">
            <w:pPr>
              <w:pStyle w:val="C-TableText"/>
            </w:pPr>
            <w:r w:rsidRPr="00D245E2">
              <w:t xml:space="preserve">2nd </w:t>
            </w:r>
            <w:r>
              <w:t>f</w:t>
            </w:r>
            <w:r w:rsidRPr="00D245E2">
              <w:t xml:space="preserve">reeze </w:t>
            </w:r>
            <w:r>
              <w:t>h</w:t>
            </w:r>
            <w:r w:rsidRPr="00D245E2">
              <w:t xml:space="preserve">old </w:t>
            </w:r>
            <w:r>
              <w:t>t</w:t>
            </w:r>
            <w:r w:rsidRPr="00D245E2">
              <w:t>ime</w:t>
            </w:r>
          </w:p>
        </w:tc>
        <w:tc>
          <w:tcPr>
            <w:tcW w:w="3727" w:type="dxa"/>
          </w:tcPr>
          <w:p w14:paraId="13B4AD44" w14:textId="77777777" w:rsidR="0024235E" w:rsidRDefault="0024235E" w:rsidP="00413B49">
            <w:pPr>
              <w:pStyle w:val="C-TableText"/>
            </w:pPr>
            <w:r w:rsidRPr="00D245E2">
              <w:t>90 min.</w:t>
            </w:r>
          </w:p>
        </w:tc>
      </w:tr>
      <w:tr w:rsidR="0024235E" w14:paraId="2BEAED82" w14:textId="77777777" w:rsidTr="00413B49">
        <w:tc>
          <w:tcPr>
            <w:tcW w:w="848" w:type="dxa"/>
          </w:tcPr>
          <w:p w14:paraId="46A38CF6" w14:textId="77777777" w:rsidR="0024235E" w:rsidRPr="00D245E2" w:rsidRDefault="0024235E" w:rsidP="00413B49">
            <w:pPr>
              <w:pStyle w:val="C-TableText"/>
            </w:pPr>
            <w:r>
              <w:t>12</w:t>
            </w:r>
          </w:p>
        </w:tc>
        <w:tc>
          <w:tcPr>
            <w:tcW w:w="4404" w:type="dxa"/>
          </w:tcPr>
          <w:p w14:paraId="0B639D7A" w14:textId="77777777" w:rsidR="0024235E" w:rsidRDefault="0024235E" w:rsidP="00413B49">
            <w:pPr>
              <w:pStyle w:val="C-TableText"/>
            </w:pPr>
            <w:r w:rsidRPr="00D245E2">
              <w:t xml:space="preserve">Primary </w:t>
            </w:r>
            <w:r>
              <w:t>v</w:t>
            </w:r>
            <w:r w:rsidRPr="00D245E2">
              <w:t>acuum</w:t>
            </w:r>
          </w:p>
        </w:tc>
        <w:tc>
          <w:tcPr>
            <w:tcW w:w="3727" w:type="dxa"/>
          </w:tcPr>
          <w:p w14:paraId="079CF836" w14:textId="77777777" w:rsidR="0024235E" w:rsidRDefault="0024235E" w:rsidP="00413B49">
            <w:pPr>
              <w:pStyle w:val="C-TableText"/>
            </w:pPr>
            <w:r w:rsidRPr="00D245E2">
              <w:t xml:space="preserve">100 µbar (75 </w:t>
            </w:r>
            <w:r>
              <w:t>µ</w:t>
            </w:r>
            <w:r w:rsidRPr="00D245E2">
              <w:t>)</w:t>
            </w:r>
          </w:p>
        </w:tc>
      </w:tr>
      <w:tr w:rsidR="0024235E" w14:paraId="44CB4D96" w14:textId="77777777" w:rsidTr="00413B49">
        <w:tc>
          <w:tcPr>
            <w:tcW w:w="848" w:type="dxa"/>
          </w:tcPr>
          <w:p w14:paraId="6EA66F69" w14:textId="77777777" w:rsidR="0024235E" w:rsidRPr="00D245E2" w:rsidRDefault="0024235E" w:rsidP="00413B49">
            <w:pPr>
              <w:pStyle w:val="C-TableText"/>
            </w:pPr>
            <w:r>
              <w:t>13</w:t>
            </w:r>
          </w:p>
        </w:tc>
        <w:tc>
          <w:tcPr>
            <w:tcW w:w="4404" w:type="dxa"/>
          </w:tcPr>
          <w:p w14:paraId="020D1186" w14:textId="77777777" w:rsidR="0024235E" w:rsidRDefault="0024235E" w:rsidP="00413B49">
            <w:pPr>
              <w:pStyle w:val="C-TableText"/>
            </w:pPr>
            <w:r w:rsidRPr="00D245E2">
              <w:t xml:space="preserve">Primary </w:t>
            </w:r>
            <w:r>
              <w:t>s</w:t>
            </w:r>
            <w:r w:rsidRPr="00D245E2">
              <w:t xml:space="preserve">helf </w:t>
            </w:r>
            <w:r>
              <w:t>t</w:t>
            </w:r>
            <w:r w:rsidRPr="00D245E2">
              <w:t>emp</w:t>
            </w:r>
          </w:p>
        </w:tc>
        <w:tc>
          <w:tcPr>
            <w:tcW w:w="3727" w:type="dxa"/>
          </w:tcPr>
          <w:p w14:paraId="4A65F741" w14:textId="77777777" w:rsidR="0024235E" w:rsidRDefault="0024235E" w:rsidP="00413B49">
            <w:pPr>
              <w:pStyle w:val="C-TableText"/>
            </w:pPr>
            <w:r w:rsidRPr="00D245E2">
              <w:t xml:space="preserve">0 </w:t>
            </w:r>
            <w:r>
              <w:t>°</w:t>
            </w:r>
            <w:r w:rsidRPr="00D245E2">
              <w:t>C</w:t>
            </w:r>
          </w:p>
        </w:tc>
      </w:tr>
      <w:tr w:rsidR="0024235E" w14:paraId="46ACCAAA" w14:textId="77777777" w:rsidTr="00413B49">
        <w:tc>
          <w:tcPr>
            <w:tcW w:w="848" w:type="dxa"/>
          </w:tcPr>
          <w:p w14:paraId="466C3D39" w14:textId="77777777" w:rsidR="0024235E" w:rsidRPr="00D245E2" w:rsidRDefault="0024235E" w:rsidP="00413B49">
            <w:pPr>
              <w:pStyle w:val="C-TableText"/>
            </w:pPr>
            <w:r>
              <w:t>14</w:t>
            </w:r>
          </w:p>
        </w:tc>
        <w:tc>
          <w:tcPr>
            <w:tcW w:w="4404" w:type="dxa"/>
          </w:tcPr>
          <w:p w14:paraId="4175835B" w14:textId="77777777" w:rsidR="0024235E" w:rsidRDefault="0024235E" w:rsidP="00413B49">
            <w:pPr>
              <w:pStyle w:val="C-TableText"/>
            </w:pPr>
            <w:r w:rsidRPr="00D245E2">
              <w:t xml:space="preserve">Ramp </w:t>
            </w:r>
            <w:r>
              <w:t>r</w:t>
            </w:r>
            <w:r w:rsidRPr="00D245E2">
              <w:t>ate</w:t>
            </w:r>
          </w:p>
        </w:tc>
        <w:tc>
          <w:tcPr>
            <w:tcW w:w="3727" w:type="dxa"/>
          </w:tcPr>
          <w:p w14:paraId="543D171E" w14:textId="77777777" w:rsidR="0024235E" w:rsidRDefault="0024235E" w:rsidP="00413B49">
            <w:pPr>
              <w:pStyle w:val="C-TableText"/>
            </w:pPr>
            <w:r w:rsidRPr="00D245E2">
              <w:t xml:space="preserve">1.0 </w:t>
            </w:r>
            <w:r>
              <w:t>°</w:t>
            </w:r>
            <w:r w:rsidRPr="00D245E2">
              <w:t>C/min</w:t>
            </w:r>
          </w:p>
        </w:tc>
      </w:tr>
      <w:tr w:rsidR="0024235E" w14:paraId="4A0865DB" w14:textId="77777777" w:rsidTr="00413B49">
        <w:tc>
          <w:tcPr>
            <w:tcW w:w="848" w:type="dxa"/>
          </w:tcPr>
          <w:p w14:paraId="6DE7C3C1" w14:textId="77777777" w:rsidR="0024235E" w:rsidRPr="00D245E2" w:rsidRDefault="0024235E" w:rsidP="00413B49">
            <w:pPr>
              <w:pStyle w:val="C-TableText"/>
            </w:pPr>
            <w:r>
              <w:t>15</w:t>
            </w:r>
          </w:p>
        </w:tc>
        <w:tc>
          <w:tcPr>
            <w:tcW w:w="4404" w:type="dxa"/>
          </w:tcPr>
          <w:p w14:paraId="6F4DC7CF" w14:textId="77777777" w:rsidR="0024235E" w:rsidRDefault="0024235E" w:rsidP="00413B49">
            <w:pPr>
              <w:pStyle w:val="C-TableText"/>
            </w:pPr>
            <w:r w:rsidRPr="00D245E2">
              <w:t xml:space="preserve">Primary </w:t>
            </w:r>
            <w:r>
              <w:t>h</w:t>
            </w:r>
            <w:r w:rsidRPr="00D245E2">
              <w:t xml:space="preserve">old </w:t>
            </w:r>
            <w:r>
              <w:t>t</w:t>
            </w:r>
            <w:r w:rsidRPr="00D245E2">
              <w:t>ime</w:t>
            </w:r>
          </w:p>
        </w:tc>
        <w:tc>
          <w:tcPr>
            <w:tcW w:w="3727" w:type="dxa"/>
          </w:tcPr>
          <w:p w14:paraId="15F7446A" w14:textId="77777777" w:rsidR="0024235E" w:rsidRDefault="0024235E" w:rsidP="00413B49">
            <w:pPr>
              <w:pStyle w:val="C-TableText"/>
            </w:pPr>
            <w:r w:rsidRPr="00D245E2">
              <w:t>10 hr</w:t>
            </w:r>
          </w:p>
        </w:tc>
      </w:tr>
      <w:tr w:rsidR="0024235E" w14:paraId="66160EB2" w14:textId="77777777" w:rsidTr="00413B49">
        <w:tc>
          <w:tcPr>
            <w:tcW w:w="848" w:type="dxa"/>
          </w:tcPr>
          <w:p w14:paraId="3F386A1C" w14:textId="77777777" w:rsidR="0024235E" w:rsidRPr="00D245E2" w:rsidRDefault="0024235E" w:rsidP="00413B49">
            <w:pPr>
              <w:pStyle w:val="C-TableText"/>
            </w:pPr>
            <w:r>
              <w:t>16</w:t>
            </w:r>
          </w:p>
        </w:tc>
        <w:tc>
          <w:tcPr>
            <w:tcW w:w="4404" w:type="dxa"/>
          </w:tcPr>
          <w:p w14:paraId="724B8F0F" w14:textId="77777777" w:rsidR="0024235E" w:rsidRDefault="0024235E" w:rsidP="00413B49">
            <w:pPr>
              <w:pStyle w:val="C-TableText"/>
            </w:pPr>
            <w:r w:rsidRPr="00D245E2">
              <w:t xml:space="preserve">Secondary </w:t>
            </w:r>
            <w:r>
              <w:t>d</w:t>
            </w:r>
            <w:r w:rsidRPr="00D245E2">
              <w:t xml:space="preserve">ry </w:t>
            </w:r>
            <w:r>
              <w:t>t</w:t>
            </w:r>
            <w:r w:rsidRPr="00D245E2">
              <w:t>emp</w:t>
            </w:r>
          </w:p>
        </w:tc>
        <w:tc>
          <w:tcPr>
            <w:tcW w:w="3727" w:type="dxa"/>
          </w:tcPr>
          <w:p w14:paraId="57BC18F3" w14:textId="77777777" w:rsidR="0024235E" w:rsidRDefault="0024235E" w:rsidP="00413B49">
            <w:pPr>
              <w:pStyle w:val="C-TableText"/>
            </w:pPr>
            <w:r w:rsidRPr="00D245E2">
              <w:t xml:space="preserve">35 </w:t>
            </w:r>
            <w:r>
              <w:t>°</w:t>
            </w:r>
            <w:r w:rsidRPr="00D245E2">
              <w:t>C</w:t>
            </w:r>
          </w:p>
        </w:tc>
      </w:tr>
      <w:tr w:rsidR="0024235E" w14:paraId="1F4AB893" w14:textId="77777777" w:rsidTr="00413B49">
        <w:tc>
          <w:tcPr>
            <w:tcW w:w="848" w:type="dxa"/>
          </w:tcPr>
          <w:p w14:paraId="773EBC7F" w14:textId="77777777" w:rsidR="0024235E" w:rsidRPr="00D245E2" w:rsidRDefault="0024235E" w:rsidP="00413B49">
            <w:pPr>
              <w:pStyle w:val="C-TableText"/>
            </w:pPr>
            <w:r>
              <w:t>17</w:t>
            </w:r>
          </w:p>
        </w:tc>
        <w:tc>
          <w:tcPr>
            <w:tcW w:w="4404" w:type="dxa"/>
          </w:tcPr>
          <w:p w14:paraId="3CD23B50" w14:textId="77777777" w:rsidR="0024235E" w:rsidRDefault="0024235E" w:rsidP="00413B49">
            <w:pPr>
              <w:pStyle w:val="C-TableText"/>
            </w:pPr>
            <w:r w:rsidRPr="00D245E2">
              <w:t xml:space="preserve">Ramp </w:t>
            </w:r>
            <w:r>
              <w:t>r</w:t>
            </w:r>
            <w:r w:rsidRPr="00D245E2">
              <w:t>ate</w:t>
            </w:r>
          </w:p>
        </w:tc>
        <w:tc>
          <w:tcPr>
            <w:tcW w:w="3727" w:type="dxa"/>
          </w:tcPr>
          <w:p w14:paraId="683A4A8C" w14:textId="77777777" w:rsidR="0024235E" w:rsidRDefault="0024235E" w:rsidP="00413B49">
            <w:pPr>
              <w:pStyle w:val="C-TableText"/>
            </w:pPr>
            <w:r w:rsidRPr="00D245E2">
              <w:t xml:space="preserve">0.5 </w:t>
            </w:r>
            <w:r>
              <w:t>°</w:t>
            </w:r>
            <w:r w:rsidRPr="00D245E2">
              <w:t>C/min.</w:t>
            </w:r>
          </w:p>
        </w:tc>
      </w:tr>
      <w:tr w:rsidR="0024235E" w14:paraId="596A840F" w14:textId="77777777" w:rsidTr="00413B49">
        <w:tc>
          <w:tcPr>
            <w:tcW w:w="848" w:type="dxa"/>
          </w:tcPr>
          <w:p w14:paraId="10979F78" w14:textId="77777777" w:rsidR="0024235E" w:rsidRPr="00D245E2" w:rsidRDefault="0024235E" w:rsidP="00413B49">
            <w:pPr>
              <w:pStyle w:val="C-TableText"/>
            </w:pPr>
            <w:r>
              <w:t>18</w:t>
            </w:r>
          </w:p>
        </w:tc>
        <w:tc>
          <w:tcPr>
            <w:tcW w:w="4404" w:type="dxa"/>
          </w:tcPr>
          <w:p w14:paraId="23CD7DAF" w14:textId="77777777" w:rsidR="0024235E" w:rsidRDefault="0024235E" w:rsidP="00413B49">
            <w:pPr>
              <w:pStyle w:val="C-TableText"/>
            </w:pPr>
            <w:r w:rsidRPr="00D245E2">
              <w:t xml:space="preserve">Secondary </w:t>
            </w:r>
            <w:r>
              <w:t>v</w:t>
            </w:r>
            <w:r w:rsidRPr="00D245E2">
              <w:t>acuum</w:t>
            </w:r>
          </w:p>
        </w:tc>
        <w:tc>
          <w:tcPr>
            <w:tcW w:w="3727" w:type="dxa"/>
          </w:tcPr>
          <w:p w14:paraId="1D5B7A2B" w14:textId="77777777" w:rsidR="0024235E" w:rsidRDefault="0024235E" w:rsidP="00413B49">
            <w:pPr>
              <w:pStyle w:val="C-TableText"/>
            </w:pPr>
            <w:r w:rsidRPr="00D245E2">
              <w:t xml:space="preserve">100 µbar (75 </w:t>
            </w:r>
            <w:r>
              <w:t>µ</w:t>
            </w:r>
            <w:r w:rsidRPr="00D245E2">
              <w:t>)</w:t>
            </w:r>
          </w:p>
        </w:tc>
      </w:tr>
      <w:tr w:rsidR="0024235E" w14:paraId="387C23F3" w14:textId="77777777" w:rsidTr="00413B49">
        <w:tc>
          <w:tcPr>
            <w:tcW w:w="848" w:type="dxa"/>
          </w:tcPr>
          <w:p w14:paraId="66591561" w14:textId="77777777" w:rsidR="0024235E" w:rsidRPr="00D245E2" w:rsidRDefault="0024235E" w:rsidP="00413B49">
            <w:pPr>
              <w:pStyle w:val="C-TableText"/>
            </w:pPr>
            <w:r>
              <w:t>19</w:t>
            </w:r>
          </w:p>
        </w:tc>
        <w:tc>
          <w:tcPr>
            <w:tcW w:w="4404" w:type="dxa"/>
          </w:tcPr>
          <w:p w14:paraId="02961397" w14:textId="77777777" w:rsidR="0024235E" w:rsidRDefault="0024235E" w:rsidP="00413B49">
            <w:pPr>
              <w:pStyle w:val="C-TableText"/>
            </w:pPr>
            <w:r w:rsidRPr="00D245E2">
              <w:t xml:space="preserve">Secondary </w:t>
            </w:r>
            <w:r>
              <w:t>h</w:t>
            </w:r>
            <w:r w:rsidRPr="00D245E2">
              <w:t xml:space="preserve">old </w:t>
            </w:r>
            <w:r>
              <w:t>t</w:t>
            </w:r>
            <w:r w:rsidRPr="00D245E2">
              <w:t>ime</w:t>
            </w:r>
          </w:p>
        </w:tc>
        <w:tc>
          <w:tcPr>
            <w:tcW w:w="3727" w:type="dxa"/>
          </w:tcPr>
          <w:p w14:paraId="527A4A2B" w14:textId="77777777" w:rsidR="0024235E" w:rsidRDefault="0024235E" w:rsidP="00413B49">
            <w:pPr>
              <w:pStyle w:val="C-TableText"/>
            </w:pPr>
            <w:r>
              <w:t>14.8 hr</w:t>
            </w:r>
          </w:p>
        </w:tc>
      </w:tr>
      <w:tr w:rsidR="0024235E" w14:paraId="58793C6B" w14:textId="77777777" w:rsidTr="00413B49">
        <w:tc>
          <w:tcPr>
            <w:tcW w:w="848" w:type="dxa"/>
          </w:tcPr>
          <w:p w14:paraId="0D7BE0F8" w14:textId="77777777" w:rsidR="0024235E" w:rsidRPr="00D245E2" w:rsidRDefault="0024235E" w:rsidP="00413B49">
            <w:pPr>
              <w:pStyle w:val="C-TableText"/>
            </w:pPr>
            <w:r>
              <w:t>20</w:t>
            </w:r>
          </w:p>
        </w:tc>
        <w:tc>
          <w:tcPr>
            <w:tcW w:w="4404" w:type="dxa"/>
          </w:tcPr>
          <w:p w14:paraId="64724CB4" w14:textId="77777777" w:rsidR="0024235E" w:rsidRDefault="0024235E" w:rsidP="00413B49">
            <w:pPr>
              <w:pStyle w:val="C-TableText"/>
            </w:pPr>
            <w:r w:rsidRPr="00D245E2">
              <w:t xml:space="preserve">Vacuum </w:t>
            </w:r>
            <w:r>
              <w:t>b</w:t>
            </w:r>
            <w:r w:rsidRPr="00D245E2">
              <w:t>reak</w:t>
            </w:r>
          </w:p>
        </w:tc>
        <w:tc>
          <w:tcPr>
            <w:tcW w:w="3727" w:type="dxa"/>
          </w:tcPr>
          <w:p w14:paraId="0FF58197" w14:textId="77777777" w:rsidR="0024235E" w:rsidRDefault="0024235E" w:rsidP="00413B49">
            <w:pPr>
              <w:pStyle w:val="C-TableText"/>
            </w:pPr>
            <w:r>
              <w:t>800 mbar (11.6 psia)</w:t>
            </w:r>
          </w:p>
        </w:tc>
      </w:tr>
      <w:tr w:rsidR="0024235E" w14:paraId="403B4AB4" w14:textId="77777777" w:rsidTr="00413B49">
        <w:tc>
          <w:tcPr>
            <w:tcW w:w="848" w:type="dxa"/>
          </w:tcPr>
          <w:p w14:paraId="3E0FC869" w14:textId="77777777" w:rsidR="0024235E" w:rsidRPr="00D245E2" w:rsidRDefault="0024235E" w:rsidP="00413B49">
            <w:pPr>
              <w:pStyle w:val="C-TableText"/>
            </w:pPr>
            <w:r>
              <w:t>21</w:t>
            </w:r>
          </w:p>
        </w:tc>
        <w:tc>
          <w:tcPr>
            <w:tcW w:w="4404" w:type="dxa"/>
          </w:tcPr>
          <w:p w14:paraId="7E88416D" w14:textId="77777777" w:rsidR="0024235E" w:rsidRDefault="0024235E" w:rsidP="00413B49">
            <w:pPr>
              <w:pStyle w:val="C-TableText"/>
            </w:pPr>
            <w:r w:rsidRPr="00D245E2">
              <w:t xml:space="preserve">Seat </w:t>
            </w:r>
            <w:r>
              <w:t>s</w:t>
            </w:r>
            <w:r w:rsidRPr="00D245E2">
              <w:t>toppers</w:t>
            </w:r>
          </w:p>
        </w:tc>
        <w:tc>
          <w:tcPr>
            <w:tcW w:w="3727" w:type="dxa"/>
          </w:tcPr>
          <w:p w14:paraId="4C42F845" w14:textId="77777777" w:rsidR="0024235E" w:rsidRDefault="0024235E" w:rsidP="00413B49">
            <w:pPr>
              <w:pStyle w:val="C-TableText"/>
            </w:pPr>
            <w:r>
              <w:t>1900 psig</w:t>
            </w:r>
          </w:p>
        </w:tc>
      </w:tr>
      <w:tr w:rsidR="0024235E" w14:paraId="5B245CF5" w14:textId="77777777" w:rsidTr="00413B49">
        <w:tc>
          <w:tcPr>
            <w:tcW w:w="848" w:type="dxa"/>
          </w:tcPr>
          <w:p w14:paraId="3DADBADA" w14:textId="77777777" w:rsidR="0024235E" w:rsidRPr="00D245E2" w:rsidRDefault="0024235E" w:rsidP="00413B49">
            <w:pPr>
              <w:pStyle w:val="C-TableText"/>
            </w:pPr>
            <w:r>
              <w:t>22</w:t>
            </w:r>
          </w:p>
        </w:tc>
        <w:tc>
          <w:tcPr>
            <w:tcW w:w="4404" w:type="dxa"/>
          </w:tcPr>
          <w:p w14:paraId="4CE60068" w14:textId="77777777" w:rsidR="0024235E" w:rsidRDefault="0024235E" w:rsidP="00413B49">
            <w:pPr>
              <w:pStyle w:val="C-TableText"/>
            </w:pPr>
            <w:r w:rsidRPr="00D245E2">
              <w:t xml:space="preserve">Hold </w:t>
            </w:r>
            <w:r>
              <w:t>t</w:t>
            </w:r>
            <w:r w:rsidRPr="00D245E2">
              <w:t>emp</w:t>
            </w:r>
          </w:p>
        </w:tc>
        <w:tc>
          <w:tcPr>
            <w:tcW w:w="3727" w:type="dxa"/>
          </w:tcPr>
          <w:p w14:paraId="2EAA6D00" w14:textId="77777777" w:rsidR="0024235E" w:rsidRDefault="0024235E" w:rsidP="00413B49">
            <w:pPr>
              <w:pStyle w:val="C-TableText"/>
            </w:pPr>
            <w:r w:rsidRPr="00D245E2">
              <w:t xml:space="preserve">5 </w:t>
            </w:r>
            <w:r>
              <w:t>°</w:t>
            </w:r>
            <w:r w:rsidRPr="00D245E2">
              <w:t>C</w:t>
            </w:r>
          </w:p>
        </w:tc>
      </w:tr>
      <w:tr w:rsidR="0024235E" w14:paraId="1234E97B" w14:textId="77777777" w:rsidTr="00413B49">
        <w:tc>
          <w:tcPr>
            <w:tcW w:w="848" w:type="dxa"/>
          </w:tcPr>
          <w:p w14:paraId="1D0F198B" w14:textId="77777777" w:rsidR="0024235E" w:rsidRPr="00D245E2" w:rsidRDefault="0024235E" w:rsidP="00413B49">
            <w:pPr>
              <w:pStyle w:val="C-TableText"/>
            </w:pPr>
            <w:r>
              <w:t>23</w:t>
            </w:r>
          </w:p>
        </w:tc>
        <w:tc>
          <w:tcPr>
            <w:tcW w:w="4404" w:type="dxa"/>
          </w:tcPr>
          <w:p w14:paraId="6753AA9B" w14:textId="77777777" w:rsidR="0024235E" w:rsidRDefault="0024235E" w:rsidP="00413B49">
            <w:pPr>
              <w:pStyle w:val="C-TableText"/>
            </w:pPr>
            <w:r w:rsidRPr="00D245E2">
              <w:t xml:space="preserve">Hold </w:t>
            </w:r>
            <w:r>
              <w:t>p</w:t>
            </w:r>
            <w:r w:rsidRPr="00D245E2">
              <w:t>ressure</w:t>
            </w:r>
          </w:p>
        </w:tc>
        <w:tc>
          <w:tcPr>
            <w:tcW w:w="3727" w:type="dxa"/>
          </w:tcPr>
          <w:p w14:paraId="0FC4F698" w14:textId="77777777" w:rsidR="0024235E" w:rsidRDefault="0024235E" w:rsidP="00413B49">
            <w:pPr>
              <w:pStyle w:val="C-TableText"/>
            </w:pPr>
            <w:r w:rsidRPr="00D245E2">
              <w:t>Atmospheric</w:t>
            </w:r>
          </w:p>
        </w:tc>
      </w:tr>
    </w:tbl>
    <w:p w14:paraId="12EDD95F" w14:textId="77777777" w:rsidR="0024235E" w:rsidRPr="0037161F" w:rsidRDefault="0024235E" w:rsidP="0024235E">
      <w:pPr>
        <w:pStyle w:val="C-BodyText"/>
      </w:pPr>
      <w:r>
        <w:t>When capping starts the vials are fed to the capper that is fitted with a “no stopper” and “high stopper” detector so that triggering either of these sensors will reject the vial. Capped vials are transported to a tray loader located in a non-classified area, loaded into trays, and palletized. The pallets are stored at 2 – 8 °C until visually inspected.</w:t>
      </w:r>
    </w:p>
    <w:p w14:paraId="49B8C224" w14:textId="498362C9" w:rsidR="0024235E" w:rsidRDefault="0024235E" w:rsidP="0024235E">
      <w:pPr>
        <w:pStyle w:val="C-Heading3non-numbered"/>
      </w:pPr>
      <w:bookmarkStart w:id="36" w:name="_Toc132276328"/>
      <w:r>
        <w:lastRenderedPageBreak/>
        <w:t>2.</w:t>
      </w:r>
      <w:r w:rsidR="00BF64CC">
        <w:t>3</w:t>
      </w:r>
      <w:r>
        <w:t>.P.3.3.5</w:t>
      </w:r>
      <w:r>
        <w:tab/>
      </w:r>
      <w:r w:rsidRPr="003D2FD3">
        <w:t>Visual Inspection</w:t>
      </w:r>
      <w:bookmarkEnd w:id="36"/>
    </w:p>
    <w:p w14:paraId="4FFCB47F" w14:textId="77777777" w:rsidR="0024235E" w:rsidRPr="000B7DAB" w:rsidRDefault="0024235E" w:rsidP="0024235E">
      <w:pPr>
        <w:pStyle w:val="C-BodyText"/>
      </w:pPr>
      <w:r>
        <w:t xml:space="preserve">All vials are manually visually inspected by qualified inspectors. </w:t>
      </w:r>
    </w:p>
    <w:p w14:paraId="2CA548AD" w14:textId="330CF1B6" w:rsidR="0024235E" w:rsidRDefault="0024235E" w:rsidP="0024235E">
      <w:pPr>
        <w:pStyle w:val="C-Heading2non-numbered"/>
      </w:pPr>
      <w:bookmarkStart w:id="37" w:name="_Toc132276329"/>
      <w:r>
        <w:t>2.</w:t>
      </w:r>
      <w:r w:rsidR="00BF64CC">
        <w:t>3</w:t>
      </w:r>
      <w:r>
        <w:t>.P.3.4</w:t>
      </w:r>
      <w:r>
        <w:tab/>
        <w:t>Controls of Critical Steps and Intermediates</w:t>
      </w:r>
      <w:bookmarkEnd w:id="37"/>
    </w:p>
    <w:p w14:paraId="5BE1D4D6" w14:textId="77777777" w:rsidR="0024235E" w:rsidRPr="001B263D" w:rsidRDefault="00000000" w:rsidP="0024235E">
      <w:pPr>
        <w:pStyle w:val="C-BodyText"/>
      </w:pPr>
      <w:hyperlink w:anchor="T5" w:history="1">
        <w:r w:rsidR="00F54401" w:rsidRPr="001B263D">
          <w:rPr>
            <w:rStyle w:val="Hyperlink"/>
            <w:u w:val="none"/>
          </w:rPr>
          <w:t>Table 5</w:t>
        </w:r>
      </w:hyperlink>
      <w:r w:rsidR="0024235E" w:rsidRPr="001B263D">
        <w:t xml:space="preserve"> provides the critical process parameters (CPP), which are operating parameters controlled during manufacturing of </w:t>
      </w:r>
      <w:r w:rsidR="00197C3C" w:rsidRPr="001B263D">
        <w:t>Placebo</w:t>
      </w:r>
      <w:r w:rsidR="0024235E" w:rsidRPr="001B263D">
        <w:t xml:space="preserve"> for Injection. Also included are in-process specifications (IPS), which are tests that confirm the </w:t>
      </w:r>
      <w:r w:rsidR="00197C3C" w:rsidRPr="001B263D">
        <w:t>placebo</w:t>
      </w:r>
      <w:r w:rsidR="0024235E" w:rsidRPr="001B263D">
        <w:t xml:space="preserve"> is acceptable to forward process (</w:t>
      </w:r>
      <w:hyperlink w:anchor="T6" w:history="1">
        <w:r w:rsidR="00F54401" w:rsidRPr="001B263D">
          <w:rPr>
            <w:rStyle w:val="Hyperlink"/>
            <w:u w:val="none"/>
          </w:rPr>
          <w:t>Table 6</w:t>
        </w:r>
      </w:hyperlink>
      <w:r w:rsidR="0024235E" w:rsidRPr="001B263D">
        <w:t xml:space="preserve">). </w:t>
      </w:r>
    </w:p>
    <w:p w14:paraId="01AEF43B" w14:textId="1A72254B" w:rsidR="0024235E" w:rsidRDefault="00611480" w:rsidP="00587DA9">
      <w:pPr>
        <w:pStyle w:val="C-CaptionContinued"/>
      </w:pPr>
      <w:bookmarkStart w:id="38" w:name="T5"/>
      <w:bookmarkStart w:id="39" w:name="_Toc131507425"/>
      <w:bookmarkEnd w:id="38"/>
      <w:r>
        <w:t xml:space="preserve">Table </w:t>
      </w:r>
      <w:fldSimple w:instr=" SEQ Table \* ARABIC ">
        <w:r w:rsidR="00EC25D0">
          <w:rPr>
            <w:noProof/>
          </w:rPr>
          <w:t>5</w:t>
        </w:r>
      </w:fldSimple>
      <w:r>
        <w:t>:</w:t>
      </w:r>
      <w:r w:rsidR="0024235E">
        <w:tab/>
        <w:t>Critical Process Parameters</w:t>
      </w:r>
      <w:bookmarkEnd w:id="39"/>
      <w:r w:rsidR="0024235E">
        <w:t xml:space="preserve"> </w:t>
      </w:r>
    </w:p>
    <w:tbl>
      <w:tblPr>
        <w:tblStyle w:val="TableGrid"/>
        <w:tblW w:w="5000" w:type="pct"/>
        <w:tblLook w:val="04A0" w:firstRow="1" w:lastRow="0" w:firstColumn="1" w:lastColumn="0" w:noHBand="0" w:noVBand="1"/>
      </w:tblPr>
      <w:tblGrid>
        <w:gridCol w:w="6262"/>
        <w:gridCol w:w="3088"/>
      </w:tblGrid>
      <w:tr w:rsidR="0024235E" w14:paraId="4A0ED516" w14:textId="77777777" w:rsidTr="00894FA8">
        <w:tc>
          <w:tcPr>
            <w:tcW w:w="6262" w:type="dxa"/>
          </w:tcPr>
          <w:p w14:paraId="2FDC30C9" w14:textId="77777777" w:rsidR="0024235E" w:rsidRDefault="0024235E" w:rsidP="00413B49">
            <w:pPr>
              <w:pStyle w:val="C-TableHeader"/>
            </w:pPr>
            <w:r>
              <w:t>Critical Process Parameter</w:t>
            </w:r>
          </w:p>
        </w:tc>
        <w:tc>
          <w:tcPr>
            <w:tcW w:w="3088" w:type="dxa"/>
          </w:tcPr>
          <w:p w14:paraId="2D484F16" w14:textId="77777777" w:rsidR="0024235E" w:rsidRDefault="0024235E" w:rsidP="00413B49">
            <w:pPr>
              <w:pStyle w:val="C-TableHeader"/>
            </w:pPr>
            <w:r>
              <w:t>Limit</w:t>
            </w:r>
          </w:p>
        </w:tc>
      </w:tr>
      <w:tr w:rsidR="0024235E" w14:paraId="7085359F" w14:textId="77777777" w:rsidTr="00894FA8">
        <w:tc>
          <w:tcPr>
            <w:tcW w:w="6262" w:type="dxa"/>
          </w:tcPr>
          <w:p w14:paraId="36117B85" w14:textId="77777777" w:rsidR="0024235E" w:rsidRPr="009C4CE7" w:rsidRDefault="0024235E" w:rsidP="00413B49">
            <w:pPr>
              <w:pStyle w:val="C-TableText"/>
              <w:ind w:left="144"/>
            </w:pPr>
            <w:r w:rsidRPr="009C4CE7">
              <w:t>WFI temperature filled into compounding tank</w:t>
            </w:r>
          </w:p>
        </w:tc>
        <w:tc>
          <w:tcPr>
            <w:tcW w:w="3088" w:type="dxa"/>
          </w:tcPr>
          <w:p w14:paraId="57BC5E94" w14:textId="77777777" w:rsidR="0024235E" w:rsidRDefault="0024235E" w:rsidP="00413B49">
            <w:pPr>
              <w:pStyle w:val="C-TableText"/>
            </w:pPr>
            <w:r>
              <w:t xml:space="preserve">15 – 25 °C </w:t>
            </w:r>
          </w:p>
        </w:tc>
      </w:tr>
      <w:tr w:rsidR="0024235E" w14:paraId="50119D32" w14:textId="77777777" w:rsidTr="00894FA8">
        <w:tc>
          <w:tcPr>
            <w:tcW w:w="6262" w:type="dxa"/>
          </w:tcPr>
          <w:p w14:paraId="4166F725" w14:textId="77777777" w:rsidR="0024235E" w:rsidRPr="009C4CE7" w:rsidRDefault="0024235E" w:rsidP="00413B49">
            <w:pPr>
              <w:pStyle w:val="C-TableText"/>
              <w:ind w:left="144"/>
            </w:pPr>
            <w:r w:rsidRPr="009C4CE7">
              <w:t>pH of buffer after HCl addition</w:t>
            </w:r>
          </w:p>
        </w:tc>
        <w:tc>
          <w:tcPr>
            <w:tcW w:w="3088" w:type="dxa"/>
          </w:tcPr>
          <w:p w14:paraId="26240CF3" w14:textId="77777777" w:rsidR="0024235E" w:rsidRDefault="0024235E" w:rsidP="00413B49">
            <w:pPr>
              <w:pStyle w:val="C-TableText"/>
            </w:pPr>
            <w:r>
              <w:t xml:space="preserve">7.2 – 7.6 </w:t>
            </w:r>
          </w:p>
        </w:tc>
      </w:tr>
      <w:tr w:rsidR="0024235E" w:rsidDel="005E6C95" w14:paraId="0BB69448" w14:textId="77777777" w:rsidTr="00894FA8">
        <w:tc>
          <w:tcPr>
            <w:tcW w:w="6262" w:type="dxa"/>
          </w:tcPr>
          <w:p w14:paraId="4EC8559D" w14:textId="77777777" w:rsidR="0024235E" w:rsidRPr="009C4CE7" w:rsidDel="005E6C95" w:rsidRDefault="0024235E" w:rsidP="00413B49">
            <w:pPr>
              <w:pStyle w:val="C-TableText"/>
              <w:ind w:left="144"/>
            </w:pPr>
            <w:r w:rsidRPr="009C4CE7" w:rsidDel="005E6C95">
              <w:t xml:space="preserve">Bioburden reduction filter purge </w:t>
            </w:r>
            <w:r>
              <w:t>weight</w:t>
            </w:r>
          </w:p>
        </w:tc>
        <w:tc>
          <w:tcPr>
            <w:tcW w:w="3088" w:type="dxa"/>
          </w:tcPr>
          <w:p w14:paraId="768948B1" w14:textId="77777777" w:rsidR="0024235E" w:rsidDel="005E6C95" w:rsidRDefault="0024235E" w:rsidP="00413B49">
            <w:pPr>
              <w:pStyle w:val="C-TableText"/>
            </w:pPr>
            <w:r>
              <w:t>&gt;</w:t>
            </w:r>
            <w:r w:rsidDel="005E6C95">
              <w:t xml:space="preserve"> 750 g </w:t>
            </w:r>
          </w:p>
        </w:tc>
      </w:tr>
      <w:tr w:rsidR="0024235E" w:rsidDel="005E6C95" w14:paraId="15572F0C" w14:textId="77777777" w:rsidTr="00894FA8">
        <w:tc>
          <w:tcPr>
            <w:tcW w:w="6262" w:type="dxa"/>
          </w:tcPr>
          <w:p w14:paraId="766349DF" w14:textId="77777777" w:rsidR="0024235E" w:rsidRPr="009C4CE7" w:rsidDel="005E6C95" w:rsidRDefault="0024235E" w:rsidP="00413B49">
            <w:pPr>
              <w:pStyle w:val="C-TableText"/>
              <w:ind w:left="144"/>
            </w:pPr>
            <w:r w:rsidRPr="009C4CE7" w:rsidDel="005E6C95">
              <w:t>Temperature of bioburden reduced holding tank</w:t>
            </w:r>
          </w:p>
        </w:tc>
        <w:tc>
          <w:tcPr>
            <w:tcW w:w="3088" w:type="dxa"/>
          </w:tcPr>
          <w:p w14:paraId="5A15E74C" w14:textId="77777777" w:rsidR="0024235E" w:rsidDel="005E6C95" w:rsidRDefault="0024235E" w:rsidP="00413B49">
            <w:pPr>
              <w:pStyle w:val="C-TableText"/>
            </w:pPr>
            <w:r w:rsidDel="005E6C95">
              <w:t>2 – 8 °C</w:t>
            </w:r>
          </w:p>
        </w:tc>
      </w:tr>
      <w:tr w:rsidR="0024235E" w14:paraId="357F6FB1" w14:textId="77777777" w:rsidTr="00894FA8">
        <w:tc>
          <w:tcPr>
            <w:tcW w:w="6262" w:type="dxa"/>
          </w:tcPr>
          <w:p w14:paraId="4CB48A11" w14:textId="77777777" w:rsidR="0024235E" w:rsidRPr="009C4CE7" w:rsidRDefault="0024235E" w:rsidP="00413B49">
            <w:pPr>
              <w:pStyle w:val="C-TableText"/>
              <w:ind w:left="144"/>
            </w:pPr>
            <w:r w:rsidRPr="009C4CE7">
              <w:t xml:space="preserve">Sterile filtration pressure </w:t>
            </w:r>
          </w:p>
        </w:tc>
        <w:tc>
          <w:tcPr>
            <w:tcW w:w="3088" w:type="dxa"/>
          </w:tcPr>
          <w:p w14:paraId="45219C8C" w14:textId="63505229" w:rsidR="0024235E" w:rsidRDefault="00EC25D0" w:rsidP="00413B49">
            <w:pPr>
              <w:pStyle w:val="C-TableText"/>
            </w:pPr>
            <w:r>
              <w:t>≤ 25</w:t>
            </w:r>
            <w:r w:rsidR="0024235E">
              <w:t xml:space="preserve"> psig</w:t>
            </w:r>
          </w:p>
        </w:tc>
      </w:tr>
      <w:tr w:rsidR="0024235E" w14:paraId="09147939" w14:textId="77777777" w:rsidTr="00894FA8">
        <w:tc>
          <w:tcPr>
            <w:tcW w:w="6262" w:type="dxa"/>
          </w:tcPr>
          <w:p w14:paraId="74ECA20E" w14:textId="77777777" w:rsidR="0024235E" w:rsidRPr="009C4CE7" w:rsidRDefault="0024235E" w:rsidP="00413B49">
            <w:pPr>
              <w:pStyle w:val="C-TableText"/>
              <w:ind w:left="144"/>
            </w:pPr>
            <w:r w:rsidRPr="009C4CE7">
              <w:t>Sterilization filter purge volume</w:t>
            </w:r>
          </w:p>
        </w:tc>
        <w:tc>
          <w:tcPr>
            <w:tcW w:w="3088" w:type="dxa"/>
          </w:tcPr>
          <w:p w14:paraId="3511DB3D" w14:textId="77777777" w:rsidR="0024235E" w:rsidRPr="00880D5C" w:rsidRDefault="0024235E" w:rsidP="00413B49">
            <w:pPr>
              <w:pStyle w:val="C-TableText"/>
            </w:pPr>
            <w:r>
              <w:t>&gt; 2,000 mL</w:t>
            </w:r>
          </w:p>
        </w:tc>
      </w:tr>
      <w:tr w:rsidR="0024235E" w14:paraId="62094725" w14:textId="77777777" w:rsidTr="00894FA8">
        <w:tc>
          <w:tcPr>
            <w:tcW w:w="6262" w:type="dxa"/>
          </w:tcPr>
          <w:p w14:paraId="717B2CD0" w14:textId="77777777" w:rsidR="0024235E" w:rsidRPr="009C4CE7" w:rsidRDefault="0024235E" w:rsidP="00413B49">
            <w:pPr>
              <w:pStyle w:val="C-TableText"/>
              <w:ind w:left="144"/>
            </w:pPr>
            <w:r w:rsidRPr="009C4CE7">
              <w:t>Fill volume per vial</w:t>
            </w:r>
          </w:p>
        </w:tc>
        <w:tc>
          <w:tcPr>
            <w:tcW w:w="3088" w:type="dxa"/>
          </w:tcPr>
          <w:p w14:paraId="1D730EBE" w14:textId="77777777" w:rsidR="0024235E" w:rsidRDefault="0024235E" w:rsidP="00413B49">
            <w:pPr>
              <w:pStyle w:val="C-TableText"/>
            </w:pPr>
            <w:r w:rsidRPr="00880D5C">
              <w:t>1.000 ± 0.040 mL</w:t>
            </w:r>
          </w:p>
        </w:tc>
      </w:tr>
      <w:tr w:rsidR="0024235E" w14:paraId="184AF4AD" w14:textId="77777777" w:rsidTr="00894FA8">
        <w:tc>
          <w:tcPr>
            <w:tcW w:w="6262" w:type="dxa"/>
          </w:tcPr>
          <w:p w14:paraId="18FB3228" w14:textId="77777777" w:rsidR="0024235E" w:rsidRPr="009C4CE7" w:rsidRDefault="00056E2E" w:rsidP="00413B49">
            <w:pPr>
              <w:pStyle w:val="C-TableText"/>
              <w:ind w:left="288" w:hanging="144"/>
            </w:pPr>
            <w:r>
              <w:t>Placebo</w:t>
            </w:r>
            <w:r w:rsidR="0024235E" w:rsidRPr="009C4CE7">
              <w:t xml:space="preserve"> hold time (i.e., total time from addition of WFI to compounding tank to last vial loaded into lyophilizer)</w:t>
            </w:r>
          </w:p>
        </w:tc>
        <w:tc>
          <w:tcPr>
            <w:tcW w:w="3088" w:type="dxa"/>
          </w:tcPr>
          <w:p w14:paraId="77BFE898" w14:textId="77777777" w:rsidR="0024235E" w:rsidRPr="00880D5C" w:rsidRDefault="0024235E" w:rsidP="00413B49">
            <w:pPr>
              <w:pStyle w:val="C-TableText"/>
            </w:pPr>
            <w:r>
              <w:t>≤ 96 hrs</w:t>
            </w:r>
          </w:p>
        </w:tc>
      </w:tr>
      <w:tr w:rsidR="0024235E" w14:paraId="7CD5E41A" w14:textId="77777777" w:rsidTr="00894FA8">
        <w:tc>
          <w:tcPr>
            <w:tcW w:w="6262" w:type="dxa"/>
          </w:tcPr>
          <w:p w14:paraId="0E99423B" w14:textId="77777777" w:rsidR="0024235E" w:rsidRPr="009C4CE7" w:rsidRDefault="0024235E" w:rsidP="00413B49">
            <w:pPr>
              <w:pStyle w:val="C-TableText"/>
              <w:ind w:left="144"/>
            </w:pPr>
            <w:r w:rsidRPr="009C4CE7">
              <w:t>2nd freeze hold time</w:t>
            </w:r>
          </w:p>
        </w:tc>
        <w:tc>
          <w:tcPr>
            <w:tcW w:w="3088" w:type="dxa"/>
          </w:tcPr>
          <w:p w14:paraId="288E7972" w14:textId="77777777" w:rsidR="0024235E" w:rsidRDefault="0024235E" w:rsidP="00413B49">
            <w:pPr>
              <w:pStyle w:val="C-TableText"/>
            </w:pPr>
            <w:r w:rsidRPr="0018410A">
              <w:t>90</w:t>
            </w:r>
            <w:r>
              <w:t xml:space="preserve"> </w:t>
            </w:r>
            <w:r w:rsidRPr="0018410A">
              <w:t>min</w:t>
            </w:r>
          </w:p>
        </w:tc>
      </w:tr>
      <w:tr w:rsidR="0024235E" w14:paraId="07A7D878" w14:textId="77777777" w:rsidTr="00894FA8">
        <w:tc>
          <w:tcPr>
            <w:tcW w:w="6262" w:type="dxa"/>
          </w:tcPr>
          <w:p w14:paraId="349CA38B" w14:textId="77777777" w:rsidR="0024235E" w:rsidRPr="009C4CE7" w:rsidRDefault="0024235E" w:rsidP="00413B49">
            <w:pPr>
              <w:pStyle w:val="C-TableText"/>
              <w:ind w:left="144"/>
            </w:pPr>
            <w:r w:rsidRPr="009C4CE7">
              <w:t>Primary vacuum</w:t>
            </w:r>
          </w:p>
        </w:tc>
        <w:tc>
          <w:tcPr>
            <w:tcW w:w="3088" w:type="dxa"/>
          </w:tcPr>
          <w:p w14:paraId="783AED20" w14:textId="77777777" w:rsidR="0024235E" w:rsidRDefault="0024235E" w:rsidP="00413B49">
            <w:pPr>
              <w:pStyle w:val="C-TableText"/>
            </w:pPr>
            <w:r w:rsidRPr="0018410A">
              <w:t>100</w:t>
            </w:r>
            <w:r>
              <w:t xml:space="preserve"> </w:t>
            </w:r>
            <w:r w:rsidRPr="0018410A">
              <w:t>µbar (75</w:t>
            </w:r>
            <w:r>
              <w:t xml:space="preserve"> µ</w:t>
            </w:r>
            <w:r w:rsidRPr="0018410A">
              <w:t>)</w:t>
            </w:r>
          </w:p>
        </w:tc>
      </w:tr>
      <w:tr w:rsidR="0024235E" w14:paraId="6E537610" w14:textId="77777777" w:rsidTr="00894FA8">
        <w:tc>
          <w:tcPr>
            <w:tcW w:w="6262" w:type="dxa"/>
          </w:tcPr>
          <w:p w14:paraId="4D28202D" w14:textId="77777777" w:rsidR="0024235E" w:rsidRPr="009C4CE7" w:rsidRDefault="0024235E" w:rsidP="00413B49">
            <w:pPr>
              <w:pStyle w:val="C-TableText"/>
              <w:ind w:left="144"/>
            </w:pPr>
            <w:r w:rsidRPr="009C4CE7">
              <w:t>Primary shelf temperature</w:t>
            </w:r>
          </w:p>
        </w:tc>
        <w:tc>
          <w:tcPr>
            <w:tcW w:w="3088" w:type="dxa"/>
          </w:tcPr>
          <w:p w14:paraId="17673B1D" w14:textId="77777777" w:rsidR="0024235E" w:rsidRDefault="0024235E" w:rsidP="00413B49">
            <w:pPr>
              <w:pStyle w:val="C-TableText"/>
            </w:pPr>
            <w:r w:rsidRPr="0018410A">
              <w:t>0</w:t>
            </w:r>
            <w:r>
              <w:t xml:space="preserve"> </w:t>
            </w:r>
            <w:r w:rsidRPr="0018410A">
              <w:t>°C</w:t>
            </w:r>
          </w:p>
        </w:tc>
      </w:tr>
      <w:tr w:rsidR="0024235E" w14:paraId="63B54D46" w14:textId="77777777" w:rsidTr="00894FA8">
        <w:tc>
          <w:tcPr>
            <w:tcW w:w="6262" w:type="dxa"/>
          </w:tcPr>
          <w:p w14:paraId="12E53C4D" w14:textId="77777777" w:rsidR="0024235E" w:rsidRPr="009C4CE7" w:rsidRDefault="0024235E" w:rsidP="00413B49">
            <w:pPr>
              <w:pStyle w:val="C-TableText"/>
              <w:ind w:left="144"/>
            </w:pPr>
            <w:r w:rsidRPr="009C4CE7">
              <w:t>Ramp rate</w:t>
            </w:r>
          </w:p>
        </w:tc>
        <w:tc>
          <w:tcPr>
            <w:tcW w:w="3088" w:type="dxa"/>
          </w:tcPr>
          <w:p w14:paraId="7F470C71" w14:textId="77777777" w:rsidR="0024235E" w:rsidRDefault="0024235E" w:rsidP="00413B49">
            <w:pPr>
              <w:pStyle w:val="C-TableText"/>
            </w:pPr>
            <w:r w:rsidRPr="0018410A">
              <w:t>1.0</w:t>
            </w:r>
            <w:r>
              <w:t xml:space="preserve"> </w:t>
            </w:r>
            <w:r w:rsidRPr="0018410A">
              <w:t>°C/min</w:t>
            </w:r>
          </w:p>
        </w:tc>
      </w:tr>
      <w:tr w:rsidR="0024235E" w14:paraId="33AEC520" w14:textId="77777777" w:rsidTr="00894FA8">
        <w:tc>
          <w:tcPr>
            <w:tcW w:w="6262" w:type="dxa"/>
          </w:tcPr>
          <w:p w14:paraId="3D626AF2" w14:textId="77777777" w:rsidR="0024235E" w:rsidRPr="009C4CE7" w:rsidRDefault="0024235E" w:rsidP="00413B49">
            <w:pPr>
              <w:pStyle w:val="C-TableText"/>
              <w:ind w:left="144"/>
            </w:pPr>
            <w:r w:rsidRPr="009C4CE7">
              <w:t>Primary hold time</w:t>
            </w:r>
          </w:p>
        </w:tc>
        <w:tc>
          <w:tcPr>
            <w:tcW w:w="3088" w:type="dxa"/>
          </w:tcPr>
          <w:p w14:paraId="03AD8AB4" w14:textId="77777777" w:rsidR="0024235E" w:rsidRDefault="0024235E" w:rsidP="00413B49">
            <w:pPr>
              <w:pStyle w:val="C-TableText"/>
            </w:pPr>
            <w:r w:rsidRPr="0018410A">
              <w:t>10 hrs</w:t>
            </w:r>
          </w:p>
        </w:tc>
      </w:tr>
    </w:tbl>
    <w:p w14:paraId="52CD3D22" w14:textId="77777777" w:rsidR="0024235E" w:rsidRDefault="0024235E" w:rsidP="0024235E">
      <w:pPr>
        <w:pStyle w:val="C-TableFootnote"/>
      </w:pPr>
      <w:r w:rsidDel="005E6C95">
        <w:t>WFI = Water for injection</w:t>
      </w:r>
      <w:r>
        <w:t xml:space="preserve">; psig = </w:t>
      </w:r>
      <w:r w:rsidRPr="00C33D99">
        <w:t>Pounds per square inch</w:t>
      </w:r>
      <w:r>
        <w:t xml:space="preserve"> gauge</w:t>
      </w:r>
    </w:p>
    <w:p w14:paraId="266DFB94" w14:textId="74F8862F" w:rsidR="0024235E" w:rsidRDefault="00F54401" w:rsidP="00587DA9">
      <w:pPr>
        <w:pStyle w:val="C-CaptionContinued"/>
      </w:pPr>
      <w:bookmarkStart w:id="40" w:name="T6"/>
      <w:bookmarkStart w:id="41" w:name="_Toc131507426"/>
      <w:bookmarkEnd w:id="40"/>
      <w:r>
        <w:t xml:space="preserve">Table </w:t>
      </w:r>
      <w:fldSimple w:instr=" SEQ Table \* ARABIC ">
        <w:r w:rsidR="00EC25D0">
          <w:rPr>
            <w:noProof/>
          </w:rPr>
          <w:t>6</w:t>
        </w:r>
      </w:fldSimple>
      <w:r w:rsidR="0024235E">
        <w:t>:</w:t>
      </w:r>
      <w:r w:rsidR="0024235E">
        <w:tab/>
        <w:t xml:space="preserve">In-Process Specifications for Manufacture of </w:t>
      </w:r>
      <w:r w:rsidR="00197C3C">
        <w:t>Placebo</w:t>
      </w:r>
      <w:r w:rsidR="0024235E">
        <w:t xml:space="preserve"> for Injection</w:t>
      </w:r>
      <w:bookmarkEnd w:id="41"/>
    </w:p>
    <w:tbl>
      <w:tblPr>
        <w:tblStyle w:val="TableGrid"/>
        <w:tblW w:w="5000" w:type="pct"/>
        <w:tblLook w:val="04A0" w:firstRow="1" w:lastRow="0" w:firstColumn="1" w:lastColumn="0" w:noHBand="0" w:noVBand="1"/>
      </w:tblPr>
      <w:tblGrid>
        <w:gridCol w:w="3427"/>
        <w:gridCol w:w="2395"/>
        <w:gridCol w:w="3528"/>
      </w:tblGrid>
      <w:tr w:rsidR="0024235E" w14:paraId="6827D79C" w14:textId="77777777" w:rsidTr="00894FA8">
        <w:trPr>
          <w:tblHeader/>
        </w:trPr>
        <w:tc>
          <w:tcPr>
            <w:tcW w:w="3427" w:type="dxa"/>
          </w:tcPr>
          <w:p w14:paraId="645925F8" w14:textId="77777777" w:rsidR="0024235E" w:rsidRDefault="0024235E" w:rsidP="00413B49">
            <w:pPr>
              <w:pStyle w:val="C-TableHeader"/>
            </w:pPr>
            <w:r>
              <w:t>Parameter</w:t>
            </w:r>
          </w:p>
        </w:tc>
        <w:tc>
          <w:tcPr>
            <w:tcW w:w="2395" w:type="dxa"/>
          </w:tcPr>
          <w:p w14:paraId="4B1286B1" w14:textId="77777777" w:rsidR="0024235E" w:rsidRDefault="0024235E" w:rsidP="00413B49">
            <w:pPr>
              <w:pStyle w:val="C-TableHeader"/>
            </w:pPr>
            <w:r w:rsidRPr="00E04E91">
              <w:t>Analytical Method</w:t>
            </w:r>
          </w:p>
        </w:tc>
        <w:tc>
          <w:tcPr>
            <w:tcW w:w="3528" w:type="dxa"/>
          </w:tcPr>
          <w:p w14:paraId="20C607D9" w14:textId="77777777" w:rsidR="0024235E" w:rsidRDefault="0024235E" w:rsidP="00413B49">
            <w:pPr>
              <w:pStyle w:val="C-TableHeader"/>
            </w:pPr>
            <w:r>
              <w:t>Acceptance Criteria</w:t>
            </w:r>
          </w:p>
        </w:tc>
      </w:tr>
      <w:tr w:rsidR="0024235E" w14:paraId="26038845" w14:textId="77777777" w:rsidTr="00894FA8">
        <w:tc>
          <w:tcPr>
            <w:tcW w:w="3427" w:type="dxa"/>
          </w:tcPr>
          <w:p w14:paraId="5B877C53" w14:textId="77777777" w:rsidR="0024235E" w:rsidRPr="009C4CE7" w:rsidRDefault="0024235E" w:rsidP="00413B49">
            <w:pPr>
              <w:pStyle w:val="C-TableText"/>
              <w:ind w:left="288" w:hanging="288"/>
            </w:pPr>
            <w:r w:rsidRPr="009C4CE7">
              <w:t>Pre-sterile filtration bioburden</w:t>
            </w:r>
            <w:r w:rsidRPr="009C4CE7">
              <w:br/>
              <w:t xml:space="preserve">TAMC and TYMC </w:t>
            </w:r>
          </w:p>
        </w:tc>
        <w:tc>
          <w:tcPr>
            <w:tcW w:w="2395" w:type="dxa"/>
          </w:tcPr>
          <w:p w14:paraId="77B95145" w14:textId="77777777" w:rsidR="0024235E" w:rsidRDefault="0024235E" w:rsidP="00413B49">
            <w:pPr>
              <w:pStyle w:val="C-TableText"/>
            </w:pPr>
            <w:r>
              <w:t>USP &lt;61&gt;</w:t>
            </w:r>
          </w:p>
        </w:tc>
        <w:tc>
          <w:tcPr>
            <w:tcW w:w="3528" w:type="dxa"/>
          </w:tcPr>
          <w:p w14:paraId="1B6FAB18" w14:textId="329DCF18" w:rsidR="0024235E" w:rsidRDefault="00EC25D0" w:rsidP="00413B49">
            <w:pPr>
              <w:pStyle w:val="C-TableText"/>
            </w:pPr>
            <w:r>
              <w:t>≥</w:t>
            </w:r>
            <w:r w:rsidR="0024235E">
              <w:t xml:space="preserve"> 5 cfu/100 mL (Alert Limit)</w:t>
            </w:r>
            <w:r w:rsidR="0024235E">
              <w:br/>
            </w:r>
            <w:r>
              <w:t>≥</w:t>
            </w:r>
            <w:r w:rsidR="0024235E">
              <w:t xml:space="preserve"> 10 cfu/100 mL (Action Limit)</w:t>
            </w:r>
          </w:p>
        </w:tc>
      </w:tr>
      <w:tr w:rsidR="004C19C0" w:rsidRPr="00F9610C" w14:paraId="6AF6FC32" w14:textId="77777777" w:rsidTr="00894FA8">
        <w:tc>
          <w:tcPr>
            <w:tcW w:w="3427" w:type="dxa"/>
          </w:tcPr>
          <w:p w14:paraId="2D668B10" w14:textId="12A2DD3D" w:rsidR="004C19C0" w:rsidRPr="009C4CE7" w:rsidRDefault="004C19C0" w:rsidP="004B2304">
            <w:pPr>
              <w:pStyle w:val="C-TableText"/>
            </w:pPr>
            <w:r w:rsidRPr="004C19C0">
              <w:t>Pre-sterile filtration endotoxin</w:t>
            </w:r>
          </w:p>
        </w:tc>
        <w:tc>
          <w:tcPr>
            <w:tcW w:w="2395" w:type="dxa"/>
          </w:tcPr>
          <w:p w14:paraId="51F1BDD4" w14:textId="09859017" w:rsidR="004C19C0" w:rsidRPr="00F9610C" w:rsidRDefault="004C19C0" w:rsidP="00413B49">
            <w:pPr>
              <w:pStyle w:val="C-TableText"/>
            </w:pPr>
            <w:r>
              <w:t>USP &lt;85&gt;</w:t>
            </w:r>
          </w:p>
        </w:tc>
        <w:tc>
          <w:tcPr>
            <w:tcW w:w="3528" w:type="dxa"/>
          </w:tcPr>
          <w:p w14:paraId="420C3FC3" w14:textId="471F87B0" w:rsidR="004C19C0" w:rsidRPr="00F9610C" w:rsidRDefault="004C19C0" w:rsidP="00413B49">
            <w:pPr>
              <w:pStyle w:val="C-TableText"/>
            </w:pPr>
            <w:r w:rsidRPr="004C19C0">
              <w:rPr>
                <w:lang w:val="fr-FR"/>
              </w:rPr>
              <w:t>≥</w:t>
            </w:r>
            <w:r w:rsidRPr="004C19C0">
              <w:t xml:space="preserve"> 1.25 EU/mL </w:t>
            </w:r>
            <w:r w:rsidRPr="004C19C0">
              <w:rPr>
                <w:lang w:val="fr-FR"/>
              </w:rPr>
              <w:t>(Action Limit)</w:t>
            </w:r>
          </w:p>
        </w:tc>
      </w:tr>
      <w:tr w:rsidR="0024235E" w:rsidRPr="00F9610C" w14:paraId="44493B8F" w14:textId="77777777" w:rsidTr="00894FA8">
        <w:tc>
          <w:tcPr>
            <w:tcW w:w="3427" w:type="dxa"/>
          </w:tcPr>
          <w:p w14:paraId="708F7CA8" w14:textId="77777777" w:rsidR="0024235E" w:rsidRPr="009C4CE7" w:rsidRDefault="0024235E" w:rsidP="00413B49">
            <w:pPr>
              <w:pStyle w:val="C-TableText"/>
              <w:ind w:left="288" w:hanging="288"/>
            </w:pPr>
            <w:r w:rsidRPr="009C4CE7">
              <w:t>Post-use membrane integrity test of sterilization filter</w:t>
            </w:r>
          </w:p>
        </w:tc>
        <w:tc>
          <w:tcPr>
            <w:tcW w:w="2395" w:type="dxa"/>
          </w:tcPr>
          <w:p w14:paraId="4BAE1EB5" w14:textId="77777777" w:rsidR="0024235E" w:rsidRPr="00F9610C" w:rsidRDefault="0024235E" w:rsidP="00413B49">
            <w:pPr>
              <w:pStyle w:val="C-TableText"/>
            </w:pPr>
            <w:r w:rsidRPr="00F9610C">
              <w:t>Bubble point test</w:t>
            </w:r>
          </w:p>
        </w:tc>
        <w:tc>
          <w:tcPr>
            <w:tcW w:w="3528" w:type="dxa"/>
          </w:tcPr>
          <w:p w14:paraId="71DCF253" w14:textId="77777777" w:rsidR="0024235E" w:rsidRPr="00F9610C" w:rsidRDefault="0024235E" w:rsidP="00413B49">
            <w:pPr>
              <w:pStyle w:val="C-TableText"/>
            </w:pPr>
            <w:r w:rsidRPr="00F9610C">
              <w:t>≥ 50 psig</w:t>
            </w:r>
          </w:p>
        </w:tc>
      </w:tr>
    </w:tbl>
    <w:p w14:paraId="487EBBE2" w14:textId="77777777" w:rsidR="0024235E" w:rsidRDefault="0024235E" w:rsidP="0024235E">
      <w:pPr>
        <w:pStyle w:val="C-TableFootnote"/>
        <w:tabs>
          <w:tab w:val="clear" w:pos="144"/>
        </w:tabs>
        <w:ind w:left="0" w:firstLine="0"/>
      </w:pPr>
      <w:r>
        <w:t xml:space="preserve">TAMC = Total aerobic microbial count; TYMC = Total yeast and mold count; psig = </w:t>
      </w:r>
      <w:r w:rsidRPr="00C33D99">
        <w:t>Pounds per square inch</w:t>
      </w:r>
      <w:r>
        <w:t xml:space="preserve"> gauge; EU = Endotoxin units</w:t>
      </w:r>
    </w:p>
    <w:p w14:paraId="40FAAC43" w14:textId="5E8F0F05" w:rsidR="0024235E" w:rsidRDefault="0024235E" w:rsidP="0024235E">
      <w:pPr>
        <w:pStyle w:val="C-Heading2non-numbered"/>
      </w:pPr>
      <w:bookmarkStart w:id="42" w:name="_Toc132276330"/>
      <w:r>
        <w:rPr>
          <w:szCs w:val="24"/>
        </w:rPr>
        <w:t>2.</w:t>
      </w:r>
      <w:r w:rsidR="00BF64CC">
        <w:rPr>
          <w:szCs w:val="24"/>
        </w:rPr>
        <w:t>3</w:t>
      </w:r>
      <w:r>
        <w:rPr>
          <w:szCs w:val="24"/>
        </w:rPr>
        <w:t>.P</w:t>
      </w:r>
      <w:r>
        <w:t>.3.5</w:t>
      </w:r>
      <w:r>
        <w:tab/>
        <w:t>Process Validation and/or Evaluation</w:t>
      </w:r>
      <w:bookmarkEnd w:id="42"/>
    </w:p>
    <w:p w14:paraId="6BAF540A" w14:textId="77777777" w:rsidR="0024235E" w:rsidRDefault="00197C3C" w:rsidP="0024235E">
      <w:pPr>
        <w:pStyle w:val="C-BodyText"/>
        <w:rPr>
          <w:rFonts w:eastAsiaTheme="minorHAnsi"/>
          <w:b/>
        </w:rPr>
      </w:pPr>
      <w:r>
        <w:rPr>
          <w:rFonts w:eastAsiaTheme="minorHAnsi"/>
        </w:rPr>
        <w:t>Not applicable</w:t>
      </w:r>
    </w:p>
    <w:p w14:paraId="4037EB55" w14:textId="048AF42B" w:rsidR="0024235E" w:rsidRDefault="0024235E" w:rsidP="0024235E">
      <w:pPr>
        <w:pStyle w:val="C-Heading1nopagebreak"/>
        <w:numPr>
          <w:ilvl w:val="0"/>
          <w:numId w:val="0"/>
        </w:numPr>
        <w:ind w:left="1080" w:hanging="1080"/>
      </w:pPr>
      <w:bookmarkStart w:id="43" w:name="_Toc132276331"/>
      <w:r>
        <w:lastRenderedPageBreak/>
        <w:t>2.</w:t>
      </w:r>
      <w:r w:rsidR="00BF64CC">
        <w:t>3</w:t>
      </w:r>
      <w:r>
        <w:t>.P.4</w:t>
      </w:r>
      <w:r>
        <w:tab/>
        <w:t>Control of Excipients</w:t>
      </w:r>
      <w:bookmarkEnd w:id="43"/>
      <w:r>
        <w:t xml:space="preserve"> </w:t>
      </w:r>
    </w:p>
    <w:p w14:paraId="3C4C04B4" w14:textId="77777777" w:rsidR="0024235E" w:rsidRDefault="0024235E" w:rsidP="0024235E">
      <w:pPr>
        <w:pStyle w:val="C-BodyText"/>
      </w:pPr>
      <w:r>
        <w:t xml:space="preserve">The excipients in </w:t>
      </w:r>
      <w:r w:rsidR="00197C3C">
        <w:t>Placebo</w:t>
      </w:r>
      <w:r>
        <w:t xml:space="preserve"> for Injection comply with the current requirements of the United States Pharmacopoeia (USP) or National Formulary (NF) monographs. However, the acceptance limits for bacterial endotoxins of Mannitol USP and Sucrose NF are tighter than their respective monograph limits. In addition, a bacterial endotoxin limit for Tromethamine USP has been added. The acceptance criteria for bacterial endotoxins (USP &lt;85&gt;) for mannitol, sucrose, and tromethamine are included </w:t>
      </w:r>
      <w:r w:rsidRPr="001B263D">
        <w:t xml:space="preserve">in </w:t>
      </w:r>
      <w:hyperlink w:anchor="T7" w:history="1">
        <w:r w:rsidRPr="001B263D">
          <w:rPr>
            <w:rStyle w:val="Hyperlink"/>
            <w:u w:val="none"/>
          </w:rPr>
          <w:t xml:space="preserve">Table </w:t>
        </w:r>
        <w:r w:rsidR="00F54401" w:rsidRPr="001B263D">
          <w:rPr>
            <w:rStyle w:val="Hyperlink"/>
            <w:u w:val="none"/>
          </w:rPr>
          <w:t>7</w:t>
        </w:r>
      </w:hyperlink>
      <w:r w:rsidRPr="001B263D">
        <w:t>.</w:t>
      </w:r>
      <w:r>
        <w:t xml:space="preserve"> </w:t>
      </w:r>
    </w:p>
    <w:p w14:paraId="4B5D4BA6" w14:textId="77777777" w:rsidR="0024235E" w:rsidRDefault="0024235E" w:rsidP="0024235E">
      <w:pPr>
        <w:pStyle w:val="C-BodyText"/>
      </w:pPr>
      <w:r>
        <w:t xml:space="preserve">In addition, Hydrochloric Acid NF, used to manufacture a 1 N solution for pH adjustment, Water for Injection USP, which is the </w:t>
      </w:r>
      <w:r w:rsidR="00662B36">
        <w:t>placebo compounding</w:t>
      </w:r>
      <w:r>
        <w:t xml:space="preserve"> solvent, and Nitrogen NF, which is for v</w:t>
      </w:r>
      <w:r w:rsidRPr="0057103C">
        <w:t>acuum neutralization</w:t>
      </w:r>
      <w:r>
        <w:t xml:space="preserve">, are used in the manufacture of </w:t>
      </w:r>
      <w:r w:rsidR="00662B36">
        <w:t>Placebo</w:t>
      </w:r>
      <w:r>
        <w:t xml:space="preserve"> for Injection.</w:t>
      </w:r>
    </w:p>
    <w:p w14:paraId="552C0C79" w14:textId="09E4F2F8" w:rsidR="0024235E" w:rsidRDefault="00F54401" w:rsidP="00587DA9">
      <w:pPr>
        <w:pStyle w:val="C-CaptionContinued"/>
      </w:pPr>
      <w:bookmarkStart w:id="44" w:name="T7"/>
      <w:bookmarkStart w:id="45" w:name="_Toc131507427"/>
      <w:bookmarkEnd w:id="44"/>
      <w:r>
        <w:t xml:space="preserve">Table </w:t>
      </w:r>
      <w:fldSimple w:instr=" SEQ Table \* ARABIC ">
        <w:r w:rsidR="00EC25D0">
          <w:rPr>
            <w:noProof/>
          </w:rPr>
          <w:t>7</w:t>
        </w:r>
      </w:fldSimple>
      <w:r w:rsidR="0024235E">
        <w:t>:</w:t>
      </w:r>
      <w:r w:rsidR="00197C3C">
        <w:tab/>
      </w:r>
      <w:r w:rsidR="00C21AF2">
        <w:t xml:space="preserve">Bacterial Endotoxin </w:t>
      </w:r>
      <w:r w:rsidR="0024235E">
        <w:t>Specifications of Excipients</w:t>
      </w:r>
      <w:bookmarkEnd w:id="45"/>
    </w:p>
    <w:tbl>
      <w:tblPr>
        <w:tblStyle w:val="TableGrid"/>
        <w:tblW w:w="5000" w:type="pct"/>
        <w:tblLook w:val="04A0" w:firstRow="1" w:lastRow="0" w:firstColumn="1" w:lastColumn="0" w:noHBand="0" w:noVBand="1"/>
      </w:tblPr>
      <w:tblGrid>
        <w:gridCol w:w="2758"/>
        <w:gridCol w:w="2868"/>
        <w:gridCol w:w="3724"/>
      </w:tblGrid>
      <w:tr w:rsidR="0024235E" w14:paraId="37B1A642" w14:textId="77777777" w:rsidTr="00413B49">
        <w:tc>
          <w:tcPr>
            <w:tcW w:w="2758" w:type="dxa"/>
            <w:vAlign w:val="bottom"/>
          </w:tcPr>
          <w:p w14:paraId="15E770C0" w14:textId="77777777" w:rsidR="0024235E" w:rsidRDefault="0024235E" w:rsidP="00413B49">
            <w:pPr>
              <w:pStyle w:val="C-TableHeader"/>
            </w:pPr>
            <w:r w:rsidRPr="00E82C13">
              <w:t>Excipient</w:t>
            </w:r>
          </w:p>
        </w:tc>
        <w:tc>
          <w:tcPr>
            <w:tcW w:w="2868" w:type="dxa"/>
            <w:vAlign w:val="bottom"/>
          </w:tcPr>
          <w:p w14:paraId="6ADD33B7" w14:textId="77777777" w:rsidR="0024235E" w:rsidRDefault="0024235E" w:rsidP="00413B49">
            <w:pPr>
              <w:pStyle w:val="C-TableHeader"/>
            </w:pPr>
            <w:r w:rsidRPr="00E82C13">
              <w:t>Reference to Standards</w:t>
            </w:r>
          </w:p>
        </w:tc>
        <w:tc>
          <w:tcPr>
            <w:tcW w:w="3724" w:type="dxa"/>
            <w:vAlign w:val="bottom"/>
          </w:tcPr>
          <w:p w14:paraId="4315D5A3" w14:textId="77777777" w:rsidR="0024235E" w:rsidRPr="00E82C13" w:rsidRDefault="0024235E" w:rsidP="00413B49">
            <w:pPr>
              <w:pStyle w:val="C-TableHeader"/>
            </w:pPr>
            <w:r>
              <w:t>Bacterial Endotoxin Limits</w:t>
            </w:r>
          </w:p>
        </w:tc>
      </w:tr>
      <w:tr w:rsidR="0024235E" w14:paraId="4CA7F345" w14:textId="77777777" w:rsidTr="00413B49">
        <w:tc>
          <w:tcPr>
            <w:tcW w:w="2758" w:type="dxa"/>
          </w:tcPr>
          <w:p w14:paraId="3543F5DD" w14:textId="77777777" w:rsidR="0024235E" w:rsidRDefault="0024235E" w:rsidP="00413B49">
            <w:pPr>
              <w:pStyle w:val="C-TableText"/>
            </w:pPr>
            <w:r w:rsidRPr="00971535">
              <w:t>Mannitol</w:t>
            </w:r>
          </w:p>
        </w:tc>
        <w:tc>
          <w:tcPr>
            <w:tcW w:w="2868" w:type="dxa"/>
          </w:tcPr>
          <w:p w14:paraId="0B3BE87E" w14:textId="77777777" w:rsidR="0024235E" w:rsidRDefault="0024235E" w:rsidP="00413B49">
            <w:pPr>
              <w:pStyle w:val="C-TableText"/>
            </w:pPr>
            <w:r>
              <w:t>USP</w:t>
            </w:r>
          </w:p>
        </w:tc>
        <w:tc>
          <w:tcPr>
            <w:tcW w:w="3724" w:type="dxa"/>
          </w:tcPr>
          <w:p w14:paraId="1452EF03" w14:textId="77777777" w:rsidR="0024235E" w:rsidRDefault="0024235E" w:rsidP="00413B49">
            <w:pPr>
              <w:pStyle w:val="C-TableText"/>
            </w:pPr>
            <w:r w:rsidRPr="00F14D0B">
              <w:t>&lt; 2.5 IU/g (&lt; 0.0025 IU/mg)</w:t>
            </w:r>
          </w:p>
        </w:tc>
      </w:tr>
      <w:tr w:rsidR="0024235E" w14:paraId="30B9BA15" w14:textId="77777777" w:rsidTr="00413B49">
        <w:tc>
          <w:tcPr>
            <w:tcW w:w="2758" w:type="dxa"/>
          </w:tcPr>
          <w:p w14:paraId="622C8C36" w14:textId="77777777" w:rsidR="0024235E" w:rsidRDefault="0024235E" w:rsidP="00413B49">
            <w:pPr>
              <w:pStyle w:val="C-TableText"/>
            </w:pPr>
            <w:r w:rsidRPr="006C0B9F">
              <w:t>Sucrose</w:t>
            </w:r>
          </w:p>
        </w:tc>
        <w:tc>
          <w:tcPr>
            <w:tcW w:w="2868" w:type="dxa"/>
          </w:tcPr>
          <w:p w14:paraId="620BCDE7" w14:textId="77777777" w:rsidR="0024235E" w:rsidRDefault="0024235E" w:rsidP="00413B49">
            <w:pPr>
              <w:pStyle w:val="C-TableText"/>
            </w:pPr>
            <w:r>
              <w:t>NF</w:t>
            </w:r>
          </w:p>
        </w:tc>
        <w:tc>
          <w:tcPr>
            <w:tcW w:w="3724" w:type="dxa"/>
          </w:tcPr>
          <w:p w14:paraId="79E71266" w14:textId="77777777" w:rsidR="0024235E" w:rsidRDefault="0024235E" w:rsidP="00413B49">
            <w:pPr>
              <w:pStyle w:val="C-TableText"/>
            </w:pPr>
            <w:r w:rsidRPr="00D763BF">
              <w:t xml:space="preserve">&lt; 2 </w:t>
            </w:r>
            <w:r>
              <w:t>I</w:t>
            </w:r>
            <w:r w:rsidRPr="00D763BF">
              <w:t>U/g</w:t>
            </w:r>
            <w:r>
              <w:t xml:space="preserve"> (&lt; 0.002 IU/mg)</w:t>
            </w:r>
          </w:p>
        </w:tc>
      </w:tr>
      <w:tr w:rsidR="0024235E" w14:paraId="357AF9E0" w14:textId="77777777" w:rsidTr="00413B49">
        <w:tc>
          <w:tcPr>
            <w:tcW w:w="2758" w:type="dxa"/>
          </w:tcPr>
          <w:p w14:paraId="6024882D" w14:textId="77777777" w:rsidR="0024235E" w:rsidRPr="005370A0" w:rsidRDefault="0024235E" w:rsidP="00413B49">
            <w:pPr>
              <w:pStyle w:val="C-TableText"/>
              <w:rPr>
                <w:vertAlign w:val="superscript"/>
              </w:rPr>
            </w:pPr>
            <w:r w:rsidRPr="004F7B97">
              <w:t>Tromethamine</w:t>
            </w:r>
            <w:r>
              <w:t xml:space="preserve"> </w:t>
            </w:r>
            <w:r w:rsidRPr="004F7B97">
              <w:rPr>
                <w:vertAlign w:val="superscript"/>
              </w:rPr>
              <w:t>1</w:t>
            </w:r>
          </w:p>
        </w:tc>
        <w:tc>
          <w:tcPr>
            <w:tcW w:w="2868" w:type="dxa"/>
          </w:tcPr>
          <w:p w14:paraId="74890A4D" w14:textId="77777777" w:rsidR="0024235E" w:rsidRDefault="0024235E" w:rsidP="00413B49">
            <w:pPr>
              <w:pStyle w:val="C-TableText"/>
            </w:pPr>
            <w:r>
              <w:t>USP</w:t>
            </w:r>
          </w:p>
        </w:tc>
        <w:tc>
          <w:tcPr>
            <w:tcW w:w="3724" w:type="dxa"/>
          </w:tcPr>
          <w:p w14:paraId="485D11A6" w14:textId="77777777" w:rsidR="0024235E" w:rsidRDefault="0024235E" w:rsidP="00413B49">
            <w:pPr>
              <w:pStyle w:val="C-TableText"/>
            </w:pPr>
            <w:r w:rsidRPr="00222C7E">
              <w:t xml:space="preserve">≤ 2.5 </w:t>
            </w:r>
            <w:r>
              <w:t>I</w:t>
            </w:r>
            <w:r w:rsidRPr="00222C7E">
              <w:t xml:space="preserve">U/g (≤ 0.0025 </w:t>
            </w:r>
            <w:r>
              <w:t>I</w:t>
            </w:r>
            <w:r w:rsidRPr="00222C7E">
              <w:t>U/mg)</w:t>
            </w:r>
          </w:p>
        </w:tc>
      </w:tr>
    </w:tbl>
    <w:p w14:paraId="49D0E7C8" w14:textId="77777777" w:rsidR="0024235E" w:rsidRDefault="0024235E" w:rsidP="0024235E">
      <w:pPr>
        <w:pStyle w:val="C-TableFootnote"/>
      </w:pPr>
      <w:r w:rsidRPr="423488DA">
        <w:rPr>
          <w:vertAlign w:val="superscript"/>
        </w:rPr>
        <w:t>1</w:t>
      </w:r>
      <w:r>
        <w:tab/>
        <w:t xml:space="preserve">Also referred to as tris(hydroxymethyl)aminomethane (i.e., TRIS). </w:t>
      </w:r>
    </w:p>
    <w:p w14:paraId="6E58C297" w14:textId="7B9E174D" w:rsidR="0024235E" w:rsidRPr="002213B9" w:rsidRDefault="0024235E" w:rsidP="00587DA9">
      <w:pPr>
        <w:pStyle w:val="C-Heading1non-numbered"/>
        <w:pageBreakBefore w:val="0"/>
      </w:pPr>
      <w:bookmarkStart w:id="46" w:name="_Toc132276332"/>
      <w:r>
        <w:t>2.</w:t>
      </w:r>
      <w:r w:rsidR="00BF64CC">
        <w:t>3</w:t>
      </w:r>
      <w:r>
        <w:t>.P.5</w:t>
      </w:r>
      <w:r>
        <w:tab/>
        <w:t xml:space="preserve">Control of </w:t>
      </w:r>
      <w:r w:rsidR="00CE5B1E">
        <w:t>Placebo</w:t>
      </w:r>
      <w:bookmarkEnd w:id="46"/>
      <w:r>
        <w:t xml:space="preserve"> </w:t>
      </w:r>
    </w:p>
    <w:p w14:paraId="5E2DFA03" w14:textId="082CEEBC" w:rsidR="0024235E" w:rsidRDefault="0024235E" w:rsidP="0024235E">
      <w:pPr>
        <w:pStyle w:val="C-Heading2non-numbered"/>
      </w:pPr>
      <w:bookmarkStart w:id="47" w:name="_Toc132276333"/>
      <w:r>
        <w:t>2.</w:t>
      </w:r>
      <w:r w:rsidR="00BF64CC">
        <w:t>3</w:t>
      </w:r>
      <w:r>
        <w:t>.P.5.1</w:t>
      </w:r>
      <w:r>
        <w:tab/>
        <w:t>Specifications</w:t>
      </w:r>
      <w:bookmarkEnd w:id="47"/>
    </w:p>
    <w:p w14:paraId="24DD394E" w14:textId="77777777" w:rsidR="0024235E" w:rsidRDefault="00CE5B1E" w:rsidP="0024235E">
      <w:pPr>
        <w:pStyle w:val="C-BodyText"/>
      </w:pPr>
      <w:r>
        <w:t>Placebo</w:t>
      </w:r>
      <w:r w:rsidR="0024235E">
        <w:t xml:space="preserve"> batches of are tested and must conform </w:t>
      </w:r>
      <w:r w:rsidR="00DF67C8">
        <w:t>at release and throughout sh</w:t>
      </w:r>
      <w:r w:rsidR="00FB7508">
        <w:t xml:space="preserve">elf-life </w:t>
      </w:r>
      <w:r w:rsidR="0024235E">
        <w:t xml:space="preserve">to the specifications provided </w:t>
      </w:r>
      <w:r w:rsidR="0024235E" w:rsidRPr="001B263D">
        <w:t xml:space="preserve">in </w:t>
      </w:r>
      <w:hyperlink w:anchor="T8" w:history="1">
        <w:r w:rsidR="0024235E" w:rsidRPr="001B263D">
          <w:rPr>
            <w:rStyle w:val="Hyperlink"/>
            <w:u w:val="none"/>
          </w:rPr>
          <w:t xml:space="preserve">Table </w:t>
        </w:r>
        <w:r w:rsidR="00F54401" w:rsidRPr="001B263D">
          <w:rPr>
            <w:rStyle w:val="Hyperlink"/>
            <w:u w:val="none"/>
          </w:rPr>
          <w:t>8</w:t>
        </w:r>
      </w:hyperlink>
    </w:p>
    <w:p w14:paraId="55EC349C" w14:textId="175A8BFF" w:rsidR="0024235E" w:rsidRDefault="00F54401" w:rsidP="00587DA9">
      <w:pPr>
        <w:pStyle w:val="C-CaptionContinued"/>
      </w:pPr>
      <w:bookmarkStart w:id="48" w:name="T8"/>
      <w:bookmarkStart w:id="49" w:name="_Toc131507428"/>
      <w:bookmarkEnd w:id="48"/>
      <w:r>
        <w:t xml:space="preserve">Table </w:t>
      </w:r>
      <w:fldSimple w:instr=" SEQ Table \* ARABIC ">
        <w:r w:rsidR="00EC25D0">
          <w:rPr>
            <w:noProof/>
          </w:rPr>
          <w:t>8</w:t>
        </w:r>
      </w:fldSimple>
      <w:r w:rsidR="0024235E">
        <w:t>:</w:t>
      </w:r>
      <w:r w:rsidR="0024235E">
        <w:tab/>
        <w:t xml:space="preserve">Release Specifications, </w:t>
      </w:r>
      <w:r w:rsidR="00EC25D0">
        <w:t>Placebo for Injection</w:t>
      </w:r>
      <w:bookmarkEnd w:id="49"/>
    </w:p>
    <w:tbl>
      <w:tblPr>
        <w:tblStyle w:val="TableGrid"/>
        <w:tblW w:w="9389" w:type="dxa"/>
        <w:tblLook w:val="04A0" w:firstRow="1" w:lastRow="0" w:firstColumn="1" w:lastColumn="0" w:noHBand="0" w:noVBand="1"/>
      </w:tblPr>
      <w:tblGrid>
        <w:gridCol w:w="2909"/>
        <w:gridCol w:w="1515"/>
        <w:gridCol w:w="4965"/>
      </w:tblGrid>
      <w:tr w:rsidR="0024235E" w14:paraId="61285E7B" w14:textId="77777777" w:rsidTr="00413B49">
        <w:trPr>
          <w:tblHeader/>
        </w:trPr>
        <w:tc>
          <w:tcPr>
            <w:tcW w:w="2909" w:type="dxa"/>
            <w:tcBorders>
              <w:top w:val="single" w:sz="4" w:space="0" w:color="auto"/>
              <w:left w:val="single" w:sz="4" w:space="0" w:color="auto"/>
              <w:bottom w:val="single" w:sz="4" w:space="0" w:color="auto"/>
              <w:right w:val="single" w:sz="4" w:space="0" w:color="auto"/>
            </w:tcBorders>
            <w:vAlign w:val="bottom"/>
            <w:hideMark/>
          </w:tcPr>
          <w:p w14:paraId="61AB2541" w14:textId="77777777" w:rsidR="0024235E" w:rsidRDefault="0024235E" w:rsidP="00413B49">
            <w:pPr>
              <w:pStyle w:val="C-TableHeader"/>
            </w:pPr>
            <w:r>
              <w:t xml:space="preserve">Test </w:t>
            </w:r>
          </w:p>
        </w:tc>
        <w:tc>
          <w:tcPr>
            <w:tcW w:w="1515" w:type="dxa"/>
            <w:tcBorders>
              <w:top w:val="single" w:sz="4" w:space="0" w:color="auto"/>
              <w:left w:val="single" w:sz="4" w:space="0" w:color="auto"/>
              <w:bottom w:val="single" w:sz="4" w:space="0" w:color="auto"/>
              <w:right w:val="single" w:sz="4" w:space="0" w:color="auto"/>
            </w:tcBorders>
            <w:vAlign w:val="bottom"/>
            <w:hideMark/>
          </w:tcPr>
          <w:p w14:paraId="7DC10D9E" w14:textId="77777777" w:rsidR="0024235E" w:rsidRDefault="0024235E" w:rsidP="00413B49">
            <w:pPr>
              <w:pStyle w:val="C-TableHeader"/>
            </w:pPr>
            <w:r>
              <w:t>Analytical Procedure</w:t>
            </w:r>
          </w:p>
        </w:tc>
        <w:tc>
          <w:tcPr>
            <w:tcW w:w="4965" w:type="dxa"/>
            <w:tcBorders>
              <w:top w:val="single" w:sz="4" w:space="0" w:color="auto"/>
              <w:left w:val="single" w:sz="4" w:space="0" w:color="auto"/>
              <w:bottom w:val="single" w:sz="4" w:space="0" w:color="auto"/>
              <w:right w:val="single" w:sz="4" w:space="0" w:color="auto"/>
            </w:tcBorders>
            <w:vAlign w:val="bottom"/>
            <w:hideMark/>
          </w:tcPr>
          <w:p w14:paraId="723472E3" w14:textId="77777777" w:rsidR="0024235E" w:rsidRDefault="0024235E" w:rsidP="00413B49">
            <w:pPr>
              <w:pStyle w:val="C-TableHeader"/>
            </w:pPr>
            <w:r>
              <w:t>Acceptance Criteria</w:t>
            </w:r>
          </w:p>
        </w:tc>
      </w:tr>
      <w:tr w:rsidR="0024235E" w14:paraId="5576379F" w14:textId="77777777" w:rsidTr="00413B49">
        <w:tc>
          <w:tcPr>
            <w:tcW w:w="9389" w:type="dxa"/>
            <w:gridSpan w:val="3"/>
            <w:tcBorders>
              <w:top w:val="single" w:sz="4" w:space="0" w:color="auto"/>
              <w:left w:val="single" w:sz="4" w:space="0" w:color="auto"/>
              <w:bottom w:val="single" w:sz="4" w:space="0" w:color="auto"/>
              <w:right w:val="single" w:sz="4" w:space="0" w:color="auto"/>
            </w:tcBorders>
            <w:hideMark/>
          </w:tcPr>
          <w:p w14:paraId="64BD83CD" w14:textId="77777777" w:rsidR="0024235E" w:rsidRDefault="0024235E" w:rsidP="00413B49">
            <w:pPr>
              <w:pStyle w:val="C-TableHeader"/>
            </w:pPr>
            <w:r>
              <w:t>Appearance and Description</w:t>
            </w:r>
          </w:p>
        </w:tc>
      </w:tr>
      <w:tr w:rsidR="0024235E" w14:paraId="346BE87D" w14:textId="77777777" w:rsidTr="00413B49">
        <w:tc>
          <w:tcPr>
            <w:tcW w:w="2909" w:type="dxa"/>
            <w:tcBorders>
              <w:top w:val="single" w:sz="4" w:space="0" w:color="auto"/>
              <w:left w:val="single" w:sz="4" w:space="0" w:color="auto"/>
              <w:bottom w:val="single" w:sz="4" w:space="0" w:color="auto"/>
              <w:right w:val="single" w:sz="4" w:space="0" w:color="auto"/>
            </w:tcBorders>
            <w:hideMark/>
          </w:tcPr>
          <w:p w14:paraId="3340BB09" w14:textId="77777777" w:rsidR="0024235E" w:rsidRDefault="0024235E" w:rsidP="00413B49">
            <w:pPr>
              <w:pStyle w:val="C-TableText"/>
            </w:pPr>
            <w:r>
              <w:t>Lyophilized Product</w:t>
            </w:r>
          </w:p>
        </w:tc>
        <w:tc>
          <w:tcPr>
            <w:tcW w:w="1515" w:type="dxa"/>
            <w:tcBorders>
              <w:top w:val="single" w:sz="4" w:space="0" w:color="auto"/>
              <w:left w:val="single" w:sz="4" w:space="0" w:color="auto"/>
              <w:bottom w:val="single" w:sz="4" w:space="0" w:color="auto"/>
              <w:right w:val="single" w:sz="4" w:space="0" w:color="auto"/>
            </w:tcBorders>
            <w:hideMark/>
          </w:tcPr>
          <w:p w14:paraId="55540DCD" w14:textId="77777777" w:rsidR="0024235E" w:rsidRDefault="0024235E" w:rsidP="00413B49">
            <w:pPr>
              <w:pStyle w:val="C-TableText"/>
            </w:pPr>
            <w:r>
              <w:t>T-0023</w:t>
            </w:r>
          </w:p>
        </w:tc>
        <w:tc>
          <w:tcPr>
            <w:tcW w:w="4965" w:type="dxa"/>
            <w:tcBorders>
              <w:top w:val="single" w:sz="4" w:space="0" w:color="auto"/>
              <w:left w:val="single" w:sz="4" w:space="0" w:color="auto"/>
              <w:bottom w:val="single" w:sz="4" w:space="0" w:color="auto"/>
              <w:right w:val="single" w:sz="4" w:space="0" w:color="auto"/>
            </w:tcBorders>
            <w:hideMark/>
          </w:tcPr>
          <w:p w14:paraId="14A260E5" w14:textId="77777777" w:rsidR="0024235E" w:rsidRDefault="0024235E" w:rsidP="00413B49">
            <w:pPr>
              <w:pStyle w:val="C-TableText"/>
            </w:pPr>
            <w:r>
              <w:t xml:space="preserve">White cake </w:t>
            </w:r>
          </w:p>
        </w:tc>
      </w:tr>
      <w:tr w:rsidR="0024235E" w14:paraId="0A2094D3" w14:textId="77777777" w:rsidTr="00413B49">
        <w:tc>
          <w:tcPr>
            <w:tcW w:w="2909" w:type="dxa"/>
            <w:tcBorders>
              <w:top w:val="single" w:sz="4" w:space="0" w:color="auto"/>
              <w:left w:val="single" w:sz="4" w:space="0" w:color="auto"/>
              <w:bottom w:val="single" w:sz="4" w:space="0" w:color="auto"/>
              <w:right w:val="single" w:sz="4" w:space="0" w:color="auto"/>
            </w:tcBorders>
            <w:hideMark/>
          </w:tcPr>
          <w:p w14:paraId="2AC2DF33" w14:textId="77777777" w:rsidR="0024235E" w:rsidRDefault="0024235E" w:rsidP="00413B49">
            <w:pPr>
              <w:pStyle w:val="C-TableText"/>
            </w:pPr>
            <w:r>
              <w:t>Reconstituted Solution</w:t>
            </w:r>
          </w:p>
        </w:tc>
        <w:tc>
          <w:tcPr>
            <w:tcW w:w="1515" w:type="dxa"/>
            <w:tcBorders>
              <w:top w:val="single" w:sz="4" w:space="0" w:color="auto"/>
              <w:left w:val="single" w:sz="4" w:space="0" w:color="auto"/>
              <w:bottom w:val="single" w:sz="4" w:space="0" w:color="auto"/>
              <w:right w:val="single" w:sz="4" w:space="0" w:color="auto"/>
            </w:tcBorders>
            <w:hideMark/>
          </w:tcPr>
          <w:p w14:paraId="10F96E90" w14:textId="77777777" w:rsidR="0024235E" w:rsidRDefault="0024235E" w:rsidP="00413B49">
            <w:pPr>
              <w:pStyle w:val="C-TableText"/>
            </w:pPr>
            <w:r>
              <w:t>T-0023</w:t>
            </w:r>
          </w:p>
          <w:p w14:paraId="4C134548" w14:textId="77777777" w:rsidR="0024235E" w:rsidRDefault="0024235E" w:rsidP="00413B49">
            <w:pPr>
              <w:pStyle w:val="C-TableText"/>
            </w:pPr>
            <w:r>
              <w:t xml:space="preserve">USP &lt;790&gt;  </w:t>
            </w:r>
          </w:p>
        </w:tc>
        <w:tc>
          <w:tcPr>
            <w:tcW w:w="4965" w:type="dxa"/>
            <w:tcBorders>
              <w:top w:val="single" w:sz="4" w:space="0" w:color="auto"/>
              <w:left w:val="single" w:sz="4" w:space="0" w:color="auto"/>
              <w:bottom w:val="single" w:sz="4" w:space="0" w:color="auto"/>
              <w:right w:val="single" w:sz="4" w:space="0" w:color="auto"/>
            </w:tcBorders>
            <w:hideMark/>
          </w:tcPr>
          <w:p w14:paraId="1A55B320" w14:textId="77777777" w:rsidR="0024235E" w:rsidRDefault="0024235E" w:rsidP="00413B49">
            <w:pPr>
              <w:pStyle w:val="C-TableText"/>
            </w:pPr>
            <w:r>
              <w:t xml:space="preserve">Clear, colorless liquid </w:t>
            </w:r>
          </w:p>
          <w:p w14:paraId="64C58F8A" w14:textId="77777777" w:rsidR="0024235E" w:rsidRDefault="0024235E" w:rsidP="00413B49">
            <w:pPr>
              <w:pStyle w:val="C-TableText"/>
            </w:pPr>
            <w:r>
              <w:t>Essentially free of visible particulates</w:t>
            </w:r>
          </w:p>
        </w:tc>
      </w:tr>
      <w:tr w:rsidR="0024235E" w14:paraId="7DCAA3A7" w14:textId="77777777" w:rsidTr="00413B49">
        <w:tc>
          <w:tcPr>
            <w:tcW w:w="9389" w:type="dxa"/>
            <w:gridSpan w:val="3"/>
            <w:tcBorders>
              <w:top w:val="single" w:sz="4" w:space="0" w:color="auto"/>
              <w:left w:val="single" w:sz="4" w:space="0" w:color="auto"/>
              <w:bottom w:val="single" w:sz="4" w:space="0" w:color="auto"/>
              <w:right w:val="single" w:sz="4" w:space="0" w:color="auto"/>
            </w:tcBorders>
            <w:hideMark/>
          </w:tcPr>
          <w:p w14:paraId="1EFA2784" w14:textId="77777777" w:rsidR="0024235E" w:rsidRDefault="0024235E" w:rsidP="00413B49">
            <w:pPr>
              <w:pStyle w:val="C-TableHeader"/>
            </w:pPr>
            <w:r>
              <w:t>Identity and Purity</w:t>
            </w:r>
          </w:p>
        </w:tc>
      </w:tr>
      <w:tr w:rsidR="00B4714A" w:rsidRPr="00B4714A" w14:paraId="2983B9BE" w14:textId="77777777" w:rsidTr="00413B49">
        <w:tc>
          <w:tcPr>
            <w:tcW w:w="2909" w:type="dxa"/>
            <w:tcBorders>
              <w:top w:val="single" w:sz="4" w:space="0" w:color="auto"/>
              <w:left w:val="single" w:sz="4" w:space="0" w:color="auto"/>
              <w:bottom w:val="single" w:sz="4" w:space="0" w:color="auto"/>
              <w:right w:val="single" w:sz="4" w:space="0" w:color="auto"/>
            </w:tcBorders>
            <w:hideMark/>
          </w:tcPr>
          <w:p w14:paraId="61F5406B" w14:textId="77777777" w:rsidR="0024235E" w:rsidRPr="00B4714A" w:rsidRDefault="0024235E" w:rsidP="00413B49">
            <w:pPr>
              <w:pStyle w:val="C-TableText"/>
            </w:pPr>
            <w:r w:rsidRPr="00B4714A">
              <w:t>SDS-PAGE</w:t>
            </w:r>
          </w:p>
        </w:tc>
        <w:tc>
          <w:tcPr>
            <w:tcW w:w="1515" w:type="dxa"/>
            <w:tcBorders>
              <w:top w:val="single" w:sz="4" w:space="0" w:color="auto"/>
              <w:left w:val="single" w:sz="4" w:space="0" w:color="auto"/>
              <w:bottom w:val="single" w:sz="4" w:space="0" w:color="auto"/>
              <w:right w:val="single" w:sz="4" w:space="0" w:color="auto"/>
            </w:tcBorders>
            <w:hideMark/>
          </w:tcPr>
          <w:p w14:paraId="18B5215D" w14:textId="07B9661E" w:rsidR="0024235E" w:rsidRPr="00B4714A" w:rsidRDefault="0024235E" w:rsidP="00413B49">
            <w:pPr>
              <w:pStyle w:val="C-TableText"/>
            </w:pPr>
            <w:r w:rsidRPr="00B4714A">
              <w:t>T-0</w:t>
            </w:r>
            <w:r w:rsidR="001F2880">
              <w:t>133</w:t>
            </w:r>
          </w:p>
        </w:tc>
        <w:tc>
          <w:tcPr>
            <w:tcW w:w="4965" w:type="dxa"/>
            <w:tcBorders>
              <w:top w:val="single" w:sz="4" w:space="0" w:color="auto"/>
              <w:left w:val="single" w:sz="4" w:space="0" w:color="auto"/>
              <w:bottom w:val="single" w:sz="4" w:space="0" w:color="auto"/>
              <w:right w:val="single" w:sz="4" w:space="0" w:color="auto"/>
            </w:tcBorders>
            <w:hideMark/>
          </w:tcPr>
          <w:p w14:paraId="77CDB41D" w14:textId="77777777" w:rsidR="0024235E" w:rsidRPr="00B4714A" w:rsidRDefault="00B4714A" w:rsidP="00413B49">
            <w:pPr>
              <w:pStyle w:val="C-TableText"/>
            </w:pPr>
            <w:r w:rsidRPr="00B4714A">
              <w:t>No protein</w:t>
            </w:r>
            <w:r w:rsidR="00394340">
              <w:t xml:space="preserve"> content detected</w:t>
            </w:r>
          </w:p>
        </w:tc>
      </w:tr>
      <w:tr w:rsidR="0024235E" w14:paraId="77A09A82" w14:textId="77777777" w:rsidTr="00413B49">
        <w:tc>
          <w:tcPr>
            <w:tcW w:w="9389" w:type="dxa"/>
            <w:gridSpan w:val="3"/>
            <w:tcBorders>
              <w:top w:val="single" w:sz="4" w:space="0" w:color="auto"/>
              <w:left w:val="single" w:sz="4" w:space="0" w:color="auto"/>
              <w:bottom w:val="single" w:sz="4" w:space="0" w:color="auto"/>
              <w:right w:val="single" w:sz="4" w:space="0" w:color="auto"/>
            </w:tcBorders>
            <w:hideMark/>
          </w:tcPr>
          <w:p w14:paraId="3D797595" w14:textId="77777777" w:rsidR="0024235E" w:rsidRDefault="0024235E" w:rsidP="00413B49">
            <w:pPr>
              <w:pStyle w:val="C-TableHeader"/>
            </w:pPr>
            <w:r>
              <w:t>General</w:t>
            </w:r>
          </w:p>
        </w:tc>
      </w:tr>
      <w:tr w:rsidR="0024235E" w14:paraId="68A9AD52" w14:textId="77777777" w:rsidTr="00413B49">
        <w:tc>
          <w:tcPr>
            <w:tcW w:w="2909" w:type="dxa"/>
            <w:tcBorders>
              <w:top w:val="single" w:sz="4" w:space="0" w:color="auto"/>
              <w:left w:val="single" w:sz="4" w:space="0" w:color="auto"/>
              <w:bottom w:val="single" w:sz="4" w:space="0" w:color="auto"/>
              <w:right w:val="single" w:sz="4" w:space="0" w:color="auto"/>
            </w:tcBorders>
            <w:hideMark/>
          </w:tcPr>
          <w:p w14:paraId="67547512" w14:textId="77777777" w:rsidR="0024235E" w:rsidRDefault="0024235E" w:rsidP="00413B49">
            <w:pPr>
              <w:pStyle w:val="C-TableText"/>
            </w:pPr>
            <w:r>
              <w:t>Reconstitution Time</w:t>
            </w:r>
          </w:p>
        </w:tc>
        <w:tc>
          <w:tcPr>
            <w:tcW w:w="1515" w:type="dxa"/>
            <w:tcBorders>
              <w:top w:val="single" w:sz="4" w:space="0" w:color="auto"/>
              <w:left w:val="single" w:sz="4" w:space="0" w:color="auto"/>
              <w:bottom w:val="single" w:sz="4" w:space="0" w:color="auto"/>
              <w:right w:val="single" w:sz="4" w:space="0" w:color="auto"/>
            </w:tcBorders>
            <w:hideMark/>
          </w:tcPr>
          <w:p w14:paraId="2E1C1985" w14:textId="77777777" w:rsidR="0024235E" w:rsidRDefault="0024235E" w:rsidP="00413B49">
            <w:pPr>
              <w:pStyle w:val="C-TableText"/>
            </w:pPr>
            <w:r>
              <w:t>T-0057</w:t>
            </w:r>
          </w:p>
        </w:tc>
        <w:tc>
          <w:tcPr>
            <w:tcW w:w="4965" w:type="dxa"/>
            <w:tcBorders>
              <w:top w:val="single" w:sz="4" w:space="0" w:color="auto"/>
              <w:left w:val="single" w:sz="4" w:space="0" w:color="auto"/>
              <w:bottom w:val="single" w:sz="4" w:space="0" w:color="auto"/>
              <w:right w:val="single" w:sz="4" w:space="0" w:color="auto"/>
            </w:tcBorders>
            <w:hideMark/>
          </w:tcPr>
          <w:p w14:paraId="070BBEF7" w14:textId="77777777" w:rsidR="0024235E" w:rsidRDefault="0024235E" w:rsidP="00413B49">
            <w:pPr>
              <w:pStyle w:val="C-TableText"/>
            </w:pPr>
            <w:r>
              <w:t>≤ 120 seconds</w:t>
            </w:r>
          </w:p>
        </w:tc>
      </w:tr>
      <w:tr w:rsidR="0024235E" w14:paraId="19F5BFBE" w14:textId="77777777" w:rsidTr="00413B49">
        <w:tc>
          <w:tcPr>
            <w:tcW w:w="2909" w:type="dxa"/>
            <w:tcBorders>
              <w:top w:val="single" w:sz="4" w:space="0" w:color="auto"/>
              <w:left w:val="single" w:sz="4" w:space="0" w:color="auto"/>
              <w:bottom w:val="single" w:sz="4" w:space="0" w:color="auto"/>
              <w:right w:val="single" w:sz="4" w:space="0" w:color="auto"/>
            </w:tcBorders>
            <w:hideMark/>
          </w:tcPr>
          <w:p w14:paraId="506B0758" w14:textId="77777777" w:rsidR="0024235E" w:rsidRDefault="0024235E" w:rsidP="00413B49">
            <w:pPr>
              <w:pStyle w:val="C-TableText"/>
            </w:pPr>
            <w:r>
              <w:t>pH of Reconstituted Solution</w:t>
            </w:r>
          </w:p>
        </w:tc>
        <w:tc>
          <w:tcPr>
            <w:tcW w:w="1515" w:type="dxa"/>
            <w:tcBorders>
              <w:top w:val="single" w:sz="4" w:space="0" w:color="auto"/>
              <w:left w:val="single" w:sz="4" w:space="0" w:color="auto"/>
              <w:bottom w:val="single" w:sz="4" w:space="0" w:color="auto"/>
              <w:right w:val="single" w:sz="4" w:space="0" w:color="auto"/>
            </w:tcBorders>
            <w:hideMark/>
          </w:tcPr>
          <w:p w14:paraId="35058BAB" w14:textId="77777777" w:rsidR="0024235E" w:rsidRDefault="0024235E" w:rsidP="00413B49">
            <w:pPr>
              <w:pStyle w:val="C-TableText"/>
            </w:pPr>
            <w:r>
              <w:t>USP &lt;791&gt;</w:t>
            </w:r>
            <w:r>
              <w:br/>
              <w:t>(T-0019)</w:t>
            </w:r>
          </w:p>
        </w:tc>
        <w:tc>
          <w:tcPr>
            <w:tcW w:w="4965" w:type="dxa"/>
            <w:tcBorders>
              <w:top w:val="single" w:sz="4" w:space="0" w:color="auto"/>
              <w:left w:val="single" w:sz="4" w:space="0" w:color="auto"/>
              <w:bottom w:val="single" w:sz="4" w:space="0" w:color="auto"/>
              <w:right w:val="single" w:sz="4" w:space="0" w:color="auto"/>
            </w:tcBorders>
            <w:hideMark/>
          </w:tcPr>
          <w:p w14:paraId="30CBEAA6" w14:textId="77777777" w:rsidR="0024235E" w:rsidRDefault="0024235E" w:rsidP="00413B49">
            <w:pPr>
              <w:pStyle w:val="C-TableText"/>
            </w:pPr>
            <w:r>
              <w:t>7.1 – 7.7</w:t>
            </w:r>
          </w:p>
        </w:tc>
      </w:tr>
      <w:tr w:rsidR="0024235E" w14:paraId="7DEE2D9D" w14:textId="77777777" w:rsidTr="00413B49">
        <w:tc>
          <w:tcPr>
            <w:tcW w:w="2909" w:type="dxa"/>
            <w:tcBorders>
              <w:top w:val="single" w:sz="4" w:space="0" w:color="auto"/>
              <w:left w:val="single" w:sz="4" w:space="0" w:color="auto"/>
              <w:bottom w:val="single" w:sz="4" w:space="0" w:color="auto"/>
              <w:right w:val="single" w:sz="4" w:space="0" w:color="auto"/>
            </w:tcBorders>
            <w:hideMark/>
          </w:tcPr>
          <w:p w14:paraId="03C9A2E9" w14:textId="77777777" w:rsidR="0024235E" w:rsidRDefault="0024235E" w:rsidP="00413B49">
            <w:pPr>
              <w:pStyle w:val="C-TableText"/>
            </w:pPr>
            <w:r>
              <w:t xml:space="preserve">Water </w:t>
            </w:r>
            <w:r>
              <w:rPr>
                <w:vertAlign w:val="superscript"/>
              </w:rPr>
              <w:t>1</w:t>
            </w:r>
          </w:p>
        </w:tc>
        <w:tc>
          <w:tcPr>
            <w:tcW w:w="1515" w:type="dxa"/>
            <w:tcBorders>
              <w:top w:val="single" w:sz="4" w:space="0" w:color="auto"/>
              <w:left w:val="single" w:sz="4" w:space="0" w:color="auto"/>
              <w:bottom w:val="single" w:sz="4" w:space="0" w:color="auto"/>
              <w:right w:val="single" w:sz="4" w:space="0" w:color="auto"/>
            </w:tcBorders>
            <w:hideMark/>
          </w:tcPr>
          <w:p w14:paraId="697B71AD" w14:textId="77777777" w:rsidR="0024235E" w:rsidRDefault="0024235E" w:rsidP="00413B49">
            <w:pPr>
              <w:pStyle w:val="C-TableText"/>
            </w:pPr>
            <w:r>
              <w:t xml:space="preserve">USP &lt;921&gt; </w:t>
            </w:r>
            <w:r>
              <w:rPr>
                <w:vertAlign w:val="superscript"/>
              </w:rPr>
              <w:t>2</w:t>
            </w:r>
            <w:r>
              <w:rPr>
                <w:vertAlign w:val="superscript"/>
              </w:rPr>
              <w:br/>
            </w:r>
            <w:r>
              <w:t>(T-0022)</w:t>
            </w:r>
          </w:p>
        </w:tc>
        <w:tc>
          <w:tcPr>
            <w:tcW w:w="4965" w:type="dxa"/>
            <w:tcBorders>
              <w:top w:val="single" w:sz="4" w:space="0" w:color="auto"/>
              <w:left w:val="single" w:sz="4" w:space="0" w:color="auto"/>
              <w:bottom w:val="single" w:sz="4" w:space="0" w:color="auto"/>
              <w:right w:val="single" w:sz="4" w:space="0" w:color="auto"/>
            </w:tcBorders>
            <w:hideMark/>
          </w:tcPr>
          <w:p w14:paraId="3FC4DA0E" w14:textId="77777777" w:rsidR="0024235E" w:rsidRDefault="0024235E" w:rsidP="00413B49">
            <w:pPr>
              <w:pStyle w:val="C-TableText"/>
            </w:pPr>
            <w:r>
              <w:t>Mean of 20 vials ≤ 2.0 %; no individual vial &gt; 3.</w:t>
            </w:r>
            <w:r w:rsidR="00642A58">
              <w:t>2</w:t>
            </w:r>
            <w:r>
              <w:t xml:space="preserve"> % </w:t>
            </w:r>
          </w:p>
        </w:tc>
      </w:tr>
      <w:tr w:rsidR="0024235E" w14:paraId="6A2A39C5" w14:textId="77777777" w:rsidTr="00413B49">
        <w:tc>
          <w:tcPr>
            <w:tcW w:w="2909" w:type="dxa"/>
            <w:tcBorders>
              <w:top w:val="single" w:sz="4" w:space="0" w:color="auto"/>
              <w:left w:val="single" w:sz="4" w:space="0" w:color="auto"/>
              <w:bottom w:val="single" w:sz="4" w:space="0" w:color="auto"/>
              <w:right w:val="single" w:sz="4" w:space="0" w:color="auto"/>
            </w:tcBorders>
            <w:hideMark/>
          </w:tcPr>
          <w:p w14:paraId="3558DAC5" w14:textId="77777777" w:rsidR="0024235E" w:rsidRDefault="0024235E" w:rsidP="00413B49">
            <w:pPr>
              <w:pStyle w:val="C-TableText"/>
              <w:ind w:left="288" w:hanging="288"/>
            </w:pPr>
            <w:r>
              <w:lastRenderedPageBreak/>
              <w:t>Particulate Matter</w:t>
            </w:r>
            <w:r>
              <w:br/>
              <w:t>Particles ≥ 10 μm</w:t>
            </w:r>
            <w:r>
              <w:br/>
              <w:t>Particles ≥ 25 μm</w:t>
            </w:r>
          </w:p>
        </w:tc>
        <w:tc>
          <w:tcPr>
            <w:tcW w:w="1515" w:type="dxa"/>
            <w:tcBorders>
              <w:top w:val="single" w:sz="4" w:space="0" w:color="auto"/>
              <w:left w:val="single" w:sz="4" w:space="0" w:color="auto"/>
              <w:bottom w:val="single" w:sz="4" w:space="0" w:color="auto"/>
              <w:right w:val="single" w:sz="4" w:space="0" w:color="auto"/>
            </w:tcBorders>
            <w:hideMark/>
          </w:tcPr>
          <w:p w14:paraId="2CCD7F6D" w14:textId="77777777" w:rsidR="0024235E" w:rsidRDefault="0024235E" w:rsidP="00413B49">
            <w:pPr>
              <w:pStyle w:val="C-TableText"/>
            </w:pPr>
            <w:r>
              <w:t xml:space="preserve">USP &lt;788&gt; </w:t>
            </w:r>
            <w:r>
              <w:rPr>
                <w:vertAlign w:val="superscript"/>
              </w:rPr>
              <w:t>3</w:t>
            </w:r>
            <w:r>
              <w:br/>
              <w:t>(T-0033)</w:t>
            </w:r>
          </w:p>
        </w:tc>
        <w:tc>
          <w:tcPr>
            <w:tcW w:w="4965" w:type="dxa"/>
            <w:tcBorders>
              <w:top w:val="single" w:sz="4" w:space="0" w:color="auto"/>
              <w:left w:val="single" w:sz="4" w:space="0" w:color="auto"/>
              <w:bottom w:val="single" w:sz="4" w:space="0" w:color="auto"/>
              <w:right w:val="single" w:sz="4" w:space="0" w:color="auto"/>
            </w:tcBorders>
            <w:hideMark/>
          </w:tcPr>
          <w:p w14:paraId="629E337D" w14:textId="77777777" w:rsidR="0024235E" w:rsidRDefault="0024235E" w:rsidP="00413B49">
            <w:pPr>
              <w:pStyle w:val="C-TableText"/>
            </w:pPr>
            <w:r>
              <w:br/>
              <w:t>≤ 6,000 particles/vial</w:t>
            </w:r>
            <w:r>
              <w:br/>
              <w:t>≤ 600 particles/vial</w:t>
            </w:r>
          </w:p>
        </w:tc>
      </w:tr>
      <w:tr w:rsidR="0024235E" w14:paraId="53DEF40B" w14:textId="77777777" w:rsidTr="00413B49">
        <w:tc>
          <w:tcPr>
            <w:tcW w:w="9389" w:type="dxa"/>
            <w:gridSpan w:val="3"/>
            <w:tcBorders>
              <w:top w:val="single" w:sz="4" w:space="0" w:color="auto"/>
              <w:left w:val="single" w:sz="4" w:space="0" w:color="auto"/>
              <w:bottom w:val="single" w:sz="4" w:space="0" w:color="auto"/>
              <w:right w:val="single" w:sz="4" w:space="0" w:color="auto"/>
            </w:tcBorders>
            <w:hideMark/>
          </w:tcPr>
          <w:p w14:paraId="70F721F7" w14:textId="77777777" w:rsidR="0024235E" w:rsidRDefault="0024235E" w:rsidP="00413B49">
            <w:pPr>
              <w:pStyle w:val="C-TableHeader"/>
              <w:spacing w:line="256" w:lineRule="auto"/>
              <w:rPr>
                <w:szCs w:val="22"/>
              </w:rPr>
            </w:pPr>
            <w:r>
              <w:t>Safety</w:t>
            </w:r>
          </w:p>
        </w:tc>
      </w:tr>
      <w:tr w:rsidR="0024235E" w14:paraId="5F5FD78E" w14:textId="77777777" w:rsidTr="00413B49">
        <w:tc>
          <w:tcPr>
            <w:tcW w:w="2909" w:type="dxa"/>
            <w:tcBorders>
              <w:top w:val="single" w:sz="4" w:space="0" w:color="auto"/>
              <w:left w:val="single" w:sz="4" w:space="0" w:color="auto"/>
              <w:bottom w:val="single" w:sz="4" w:space="0" w:color="auto"/>
              <w:right w:val="single" w:sz="4" w:space="0" w:color="auto"/>
            </w:tcBorders>
            <w:hideMark/>
          </w:tcPr>
          <w:p w14:paraId="2B4538D1" w14:textId="77777777" w:rsidR="0024235E" w:rsidRDefault="0024235E" w:rsidP="00413B49">
            <w:pPr>
              <w:pStyle w:val="C-TableText"/>
            </w:pPr>
            <w:r>
              <w:t>Bacterial Endotoxins</w:t>
            </w:r>
          </w:p>
        </w:tc>
        <w:tc>
          <w:tcPr>
            <w:tcW w:w="1515" w:type="dxa"/>
            <w:tcBorders>
              <w:top w:val="single" w:sz="4" w:space="0" w:color="auto"/>
              <w:left w:val="single" w:sz="4" w:space="0" w:color="auto"/>
              <w:bottom w:val="single" w:sz="4" w:space="0" w:color="auto"/>
              <w:right w:val="single" w:sz="4" w:space="0" w:color="auto"/>
            </w:tcBorders>
            <w:hideMark/>
          </w:tcPr>
          <w:p w14:paraId="19A17635" w14:textId="77777777" w:rsidR="0024235E" w:rsidRDefault="0024235E" w:rsidP="00413B49">
            <w:pPr>
              <w:pStyle w:val="C-TableText"/>
            </w:pPr>
            <w:r>
              <w:t xml:space="preserve">USP &lt;85&gt; </w:t>
            </w:r>
            <w:r w:rsidR="00DF67C8">
              <w:rPr>
                <w:vertAlign w:val="superscript"/>
              </w:rPr>
              <w:t>4</w:t>
            </w:r>
          </w:p>
        </w:tc>
        <w:tc>
          <w:tcPr>
            <w:tcW w:w="4965" w:type="dxa"/>
            <w:tcBorders>
              <w:top w:val="single" w:sz="4" w:space="0" w:color="auto"/>
              <w:left w:val="single" w:sz="4" w:space="0" w:color="auto"/>
              <w:bottom w:val="single" w:sz="4" w:space="0" w:color="auto"/>
              <w:right w:val="single" w:sz="4" w:space="0" w:color="auto"/>
            </w:tcBorders>
            <w:hideMark/>
          </w:tcPr>
          <w:p w14:paraId="62407F48" w14:textId="77777777" w:rsidR="0024235E" w:rsidRDefault="0024235E" w:rsidP="00413B49">
            <w:pPr>
              <w:pStyle w:val="C-TableText"/>
            </w:pPr>
            <w:r>
              <w:t>≤ 1.25 EU/mL</w:t>
            </w:r>
          </w:p>
        </w:tc>
      </w:tr>
      <w:tr w:rsidR="0024235E" w14:paraId="06D60A2D" w14:textId="77777777" w:rsidTr="00413B49">
        <w:tc>
          <w:tcPr>
            <w:tcW w:w="2909" w:type="dxa"/>
            <w:tcBorders>
              <w:top w:val="single" w:sz="4" w:space="0" w:color="auto"/>
              <w:left w:val="single" w:sz="4" w:space="0" w:color="auto"/>
              <w:bottom w:val="single" w:sz="4" w:space="0" w:color="auto"/>
              <w:right w:val="single" w:sz="4" w:space="0" w:color="auto"/>
            </w:tcBorders>
            <w:hideMark/>
          </w:tcPr>
          <w:p w14:paraId="7ADD39B9" w14:textId="77777777" w:rsidR="0024235E" w:rsidRPr="00894FA8" w:rsidRDefault="0024235E" w:rsidP="00413B49">
            <w:pPr>
              <w:pStyle w:val="C-TableText"/>
              <w:rPr>
                <w:vertAlign w:val="superscript"/>
              </w:rPr>
            </w:pPr>
            <w:r>
              <w:t>Sterility</w:t>
            </w:r>
            <w:r w:rsidR="00FB7508">
              <w:t xml:space="preserve"> </w:t>
            </w:r>
            <w:r w:rsidR="00FB7508">
              <w:rPr>
                <w:vertAlign w:val="superscript"/>
              </w:rPr>
              <w:t>5</w:t>
            </w:r>
          </w:p>
        </w:tc>
        <w:tc>
          <w:tcPr>
            <w:tcW w:w="1515" w:type="dxa"/>
            <w:tcBorders>
              <w:top w:val="single" w:sz="4" w:space="0" w:color="auto"/>
              <w:left w:val="single" w:sz="4" w:space="0" w:color="auto"/>
              <w:bottom w:val="single" w:sz="4" w:space="0" w:color="auto"/>
              <w:right w:val="single" w:sz="4" w:space="0" w:color="auto"/>
            </w:tcBorders>
            <w:hideMark/>
          </w:tcPr>
          <w:p w14:paraId="13FC77EE" w14:textId="77777777" w:rsidR="0024235E" w:rsidRDefault="0024235E" w:rsidP="00413B49">
            <w:pPr>
              <w:pStyle w:val="C-TableText"/>
            </w:pPr>
            <w:r>
              <w:t xml:space="preserve">USP &lt;71&gt; </w:t>
            </w:r>
            <w:r w:rsidR="00FB7508">
              <w:rPr>
                <w:vertAlign w:val="superscript"/>
              </w:rPr>
              <w:t>6</w:t>
            </w:r>
          </w:p>
        </w:tc>
        <w:tc>
          <w:tcPr>
            <w:tcW w:w="4965" w:type="dxa"/>
            <w:tcBorders>
              <w:top w:val="single" w:sz="4" w:space="0" w:color="auto"/>
              <w:left w:val="single" w:sz="4" w:space="0" w:color="auto"/>
              <w:bottom w:val="single" w:sz="4" w:space="0" w:color="auto"/>
              <w:right w:val="single" w:sz="4" w:space="0" w:color="auto"/>
            </w:tcBorders>
            <w:hideMark/>
          </w:tcPr>
          <w:p w14:paraId="5791938A" w14:textId="77777777" w:rsidR="0024235E" w:rsidRDefault="0024235E" w:rsidP="00413B49">
            <w:pPr>
              <w:pStyle w:val="C-TableText"/>
              <w:spacing w:line="256" w:lineRule="auto"/>
              <w:rPr>
                <w:szCs w:val="22"/>
              </w:rPr>
            </w:pPr>
            <w:r>
              <w:t xml:space="preserve">No </w:t>
            </w:r>
            <w:r w:rsidR="00CD0FAA">
              <w:t>g</w:t>
            </w:r>
            <w:r>
              <w:t>rowth</w:t>
            </w:r>
          </w:p>
        </w:tc>
      </w:tr>
    </w:tbl>
    <w:p w14:paraId="5C51092F" w14:textId="77777777" w:rsidR="0024235E" w:rsidRDefault="0024235E" w:rsidP="0024235E">
      <w:pPr>
        <w:pStyle w:val="C-TableFootnote"/>
      </w:pPr>
      <w:r>
        <w:t>Ref. Std. = Reference standard; IU = International unit; HMW = High molecular weight; EU = Endotoxin unit</w:t>
      </w:r>
    </w:p>
    <w:p w14:paraId="2BDA29B1" w14:textId="77777777" w:rsidR="0024235E" w:rsidRDefault="0024235E" w:rsidP="0024235E">
      <w:pPr>
        <w:pStyle w:val="C-TableFootnote"/>
      </w:pPr>
      <w:r>
        <w:rPr>
          <w:vertAlign w:val="superscript"/>
        </w:rPr>
        <w:t>1</w:t>
      </w:r>
      <w:r>
        <w:tab/>
        <w:t xml:space="preserve">Reported as % moisture </w:t>
      </w:r>
    </w:p>
    <w:p w14:paraId="6B7E2811" w14:textId="77777777" w:rsidR="0024235E" w:rsidRDefault="0024235E" w:rsidP="0024235E">
      <w:pPr>
        <w:pStyle w:val="C-TableFootnote"/>
      </w:pPr>
      <w:r>
        <w:rPr>
          <w:vertAlign w:val="superscript"/>
        </w:rPr>
        <w:t>2</w:t>
      </w:r>
      <w:r>
        <w:tab/>
        <w:t>Karl Fischer method</w:t>
      </w:r>
    </w:p>
    <w:p w14:paraId="61D3F9ED" w14:textId="77777777" w:rsidR="0024235E" w:rsidRDefault="0024235E" w:rsidP="0024235E">
      <w:pPr>
        <w:pStyle w:val="C-TableFootnote"/>
      </w:pPr>
      <w:r>
        <w:rPr>
          <w:vertAlign w:val="superscript"/>
        </w:rPr>
        <w:t>3</w:t>
      </w:r>
      <w:r>
        <w:tab/>
        <w:t xml:space="preserve">Light obscuration method </w:t>
      </w:r>
    </w:p>
    <w:p w14:paraId="1C27ECB7" w14:textId="77777777" w:rsidR="0024235E" w:rsidRDefault="00DF67C8" w:rsidP="0024235E">
      <w:pPr>
        <w:pStyle w:val="C-TableFootnote"/>
      </w:pPr>
      <w:r>
        <w:rPr>
          <w:vertAlign w:val="superscript"/>
        </w:rPr>
        <w:t>4</w:t>
      </w:r>
      <w:r w:rsidR="0024235E">
        <w:tab/>
        <w:t>Kinetic chromogenic method</w:t>
      </w:r>
    </w:p>
    <w:p w14:paraId="42B0E65F" w14:textId="77777777" w:rsidR="0024235E" w:rsidRDefault="00DF67C8" w:rsidP="0024235E">
      <w:pPr>
        <w:pStyle w:val="C-TableFootnote"/>
      </w:pPr>
      <w:r>
        <w:rPr>
          <w:vertAlign w:val="superscript"/>
        </w:rPr>
        <w:t>5</w:t>
      </w:r>
      <w:r w:rsidR="0024235E">
        <w:tab/>
      </w:r>
      <w:r w:rsidR="00FB7508">
        <w:t>Container closure integrity testing (CCIT) is performed on stability in lieu of Sterility testing.</w:t>
      </w:r>
    </w:p>
    <w:p w14:paraId="1782A5B4" w14:textId="77777777" w:rsidR="00FB7508" w:rsidRPr="00FB7508" w:rsidRDefault="00FB7508" w:rsidP="00FB7508">
      <w:pPr>
        <w:pStyle w:val="C-TableFootnote"/>
      </w:pPr>
      <w:r>
        <w:rPr>
          <w:vertAlign w:val="superscript"/>
        </w:rPr>
        <w:t>5</w:t>
      </w:r>
      <w:r>
        <w:tab/>
        <w:t>Membrane filtration method</w:t>
      </w:r>
    </w:p>
    <w:p w14:paraId="0A1BA00B" w14:textId="32A1A409" w:rsidR="0024235E" w:rsidRDefault="0024235E" w:rsidP="0024235E">
      <w:pPr>
        <w:pStyle w:val="C-Heading2non-numbered"/>
      </w:pPr>
      <w:bookmarkStart w:id="50" w:name="_Toc132276334"/>
      <w:r>
        <w:t>2.</w:t>
      </w:r>
      <w:r w:rsidR="00BF64CC">
        <w:t>3</w:t>
      </w:r>
      <w:r>
        <w:t>.P.5.2</w:t>
      </w:r>
      <w:r>
        <w:tab/>
        <w:t>Analytical Procedures</w:t>
      </w:r>
      <w:bookmarkEnd w:id="50"/>
    </w:p>
    <w:p w14:paraId="60D77B91" w14:textId="3343923B" w:rsidR="00CB2377" w:rsidRDefault="00CB2377" w:rsidP="005108F3">
      <w:pPr>
        <w:pStyle w:val="C-BodyText"/>
        <w:rPr>
          <w:rFonts w:eastAsiaTheme="minorHAnsi"/>
        </w:rPr>
      </w:pPr>
      <w:r w:rsidRPr="0092114F">
        <w:rPr>
          <w:rFonts w:eastAsiaTheme="minorHAnsi"/>
        </w:rPr>
        <w:t>A list of analytical procedure numbers and title</w:t>
      </w:r>
      <w:r>
        <w:rPr>
          <w:rFonts w:eastAsiaTheme="minorHAnsi"/>
        </w:rPr>
        <w:t>s</w:t>
      </w:r>
      <w:r w:rsidRPr="0092114F">
        <w:rPr>
          <w:rFonts w:eastAsiaTheme="minorHAnsi"/>
        </w:rPr>
        <w:t xml:space="preserve"> used for release and stability testing of </w:t>
      </w:r>
      <w:r>
        <w:rPr>
          <w:rFonts w:eastAsiaTheme="minorHAnsi"/>
        </w:rPr>
        <w:t>placebo</w:t>
      </w:r>
      <w:r w:rsidRPr="0092114F">
        <w:rPr>
          <w:rFonts w:eastAsiaTheme="minorHAnsi"/>
        </w:rPr>
        <w:t xml:space="preserve"> are provided </w:t>
      </w:r>
      <w:r w:rsidRPr="001B263D">
        <w:rPr>
          <w:rFonts w:eastAsiaTheme="minorHAnsi"/>
        </w:rPr>
        <w:t>in</w:t>
      </w:r>
      <w:r w:rsidRPr="001B263D">
        <w:t xml:space="preserve"> </w:t>
      </w:r>
      <w:hyperlink w:anchor="T9" w:history="1">
        <w:r w:rsidRPr="001B263D">
          <w:rPr>
            <w:rStyle w:val="Hyperlink"/>
            <w:u w:val="none"/>
          </w:rPr>
          <w:t>Table 9</w:t>
        </w:r>
      </w:hyperlink>
      <w:r w:rsidRPr="001B263D">
        <w:rPr>
          <w:rFonts w:eastAsiaTheme="minorHAnsi"/>
        </w:rPr>
        <w:t xml:space="preserve">. Analytical procedures </w:t>
      </w:r>
      <w:r w:rsidR="00057617">
        <w:rPr>
          <w:rFonts w:eastAsiaTheme="minorHAnsi"/>
        </w:rPr>
        <w:t>that reference the General Chapters of</w:t>
      </w:r>
      <w:r w:rsidR="005A16E5">
        <w:rPr>
          <w:rFonts w:eastAsiaTheme="minorHAnsi"/>
        </w:rPr>
        <w:t xml:space="preserve"> the USP are performed according to the compendial requirements and, therefore, a</w:t>
      </w:r>
      <w:r w:rsidR="00431AEC">
        <w:rPr>
          <w:rFonts w:eastAsiaTheme="minorHAnsi"/>
        </w:rPr>
        <w:t xml:space="preserve">re not </w:t>
      </w:r>
      <w:r w:rsidR="00D44311">
        <w:rPr>
          <w:rFonts w:eastAsiaTheme="minorHAnsi"/>
        </w:rPr>
        <w:t>included in the table</w:t>
      </w:r>
      <w:r w:rsidRPr="0092114F">
        <w:rPr>
          <w:rFonts w:eastAsiaTheme="minorHAnsi"/>
        </w:rPr>
        <w:t xml:space="preserve">.  </w:t>
      </w:r>
    </w:p>
    <w:p w14:paraId="45AC6502" w14:textId="2D4C519E" w:rsidR="00CB2377" w:rsidRPr="00B34AA7" w:rsidRDefault="00CB2377" w:rsidP="00587DA9">
      <w:pPr>
        <w:pStyle w:val="C-CaptionContinued"/>
      </w:pPr>
      <w:bookmarkStart w:id="51" w:name="_Toc116573879"/>
      <w:bookmarkStart w:id="52" w:name="_Toc131507429"/>
      <w:r>
        <w:t xml:space="preserve">Table </w:t>
      </w:r>
      <w:fldSimple w:instr=" SEQ Table \* ARABIC ">
        <w:r w:rsidR="00EC25D0">
          <w:rPr>
            <w:noProof/>
          </w:rPr>
          <w:t>9</w:t>
        </w:r>
      </w:fldSimple>
      <w:r>
        <w:t>:</w:t>
      </w:r>
      <w:r>
        <w:tab/>
      </w:r>
      <w:r w:rsidRPr="00F67CAE">
        <w:t xml:space="preserve">Analytical Procedures for Control of </w:t>
      </w:r>
      <w:r w:rsidR="001F2880">
        <w:t>Placebo</w:t>
      </w:r>
      <w:bookmarkEnd w:id="51"/>
      <w:r>
        <w:t xml:space="preserve">   </w:t>
      </w:r>
      <w:bookmarkEnd w:id="52"/>
    </w:p>
    <w:tbl>
      <w:tblPr>
        <w:tblW w:w="104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935"/>
        <w:gridCol w:w="8475"/>
      </w:tblGrid>
      <w:tr w:rsidR="00CB2377" w:rsidRPr="001524CC" w14:paraId="5F55B7D1" w14:textId="77777777" w:rsidTr="005108F3">
        <w:tc>
          <w:tcPr>
            <w:tcW w:w="1935" w:type="dxa"/>
            <w:shd w:val="clear" w:color="auto" w:fill="auto"/>
            <w:vAlign w:val="bottom"/>
            <w:hideMark/>
          </w:tcPr>
          <w:p w14:paraId="01ABD6D2" w14:textId="77777777" w:rsidR="00CB2377" w:rsidRPr="001524CC" w:rsidRDefault="00CB2377" w:rsidP="004B2304">
            <w:pPr>
              <w:pStyle w:val="C-TableHeader"/>
              <w:ind w:left="144"/>
            </w:pPr>
            <w:r w:rsidRPr="001524CC">
              <w:t>Analytical Procedure </w:t>
            </w:r>
          </w:p>
        </w:tc>
        <w:tc>
          <w:tcPr>
            <w:tcW w:w="8475" w:type="dxa"/>
            <w:shd w:val="clear" w:color="auto" w:fill="auto"/>
            <w:vAlign w:val="bottom"/>
            <w:hideMark/>
          </w:tcPr>
          <w:p w14:paraId="385CE8A4" w14:textId="77777777" w:rsidR="00CB2377" w:rsidRPr="001524CC" w:rsidRDefault="00CB2377" w:rsidP="004B2304">
            <w:pPr>
              <w:pStyle w:val="C-TableHeader"/>
              <w:ind w:left="144"/>
            </w:pPr>
            <w:r w:rsidRPr="001524CC">
              <w:t>Title of Analytical Procedure </w:t>
            </w:r>
          </w:p>
        </w:tc>
      </w:tr>
      <w:tr w:rsidR="00CB2377" w:rsidRPr="001524CC" w14:paraId="5BC1619C" w14:textId="77777777" w:rsidTr="005108F3">
        <w:tc>
          <w:tcPr>
            <w:tcW w:w="1935" w:type="dxa"/>
            <w:shd w:val="clear" w:color="auto" w:fill="auto"/>
            <w:hideMark/>
          </w:tcPr>
          <w:p w14:paraId="7679AE68" w14:textId="77777777" w:rsidR="00CB2377" w:rsidRPr="001524CC" w:rsidRDefault="00CB2377" w:rsidP="00CB2377">
            <w:pPr>
              <w:pStyle w:val="C-TableText"/>
              <w:ind w:left="144"/>
            </w:pPr>
            <w:r w:rsidRPr="001524CC">
              <w:t>T-0023 </w:t>
            </w:r>
          </w:p>
        </w:tc>
        <w:tc>
          <w:tcPr>
            <w:tcW w:w="8475" w:type="dxa"/>
            <w:shd w:val="clear" w:color="auto" w:fill="auto"/>
            <w:hideMark/>
          </w:tcPr>
          <w:p w14:paraId="3524B1AF" w14:textId="77777777" w:rsidR="00CB2377" w:rsidRPr="001524CC" w:rsidRDefault="00CB2377" w:rsidP="00CB2377">
            <w:pPr>
              <w:pStyle w:val="C-TableText"/>
              <w:ind w:left="144"/>
            </w:pPr>
            <w:r w:rsidRPr="001524CC">
              <w:t>Appearance/Color/Clarity Test Procedure </w:t>
            </w:r>
          </w:p>
        </w:tc>
      </w:tr>
      <w:tr w:rsidR="00CB2377" w:rsidRPr="001524CC" w14:paraId="5869F0EA" w14:textId="77777777" w:rsidTr="005108F3">
        <w:tc>
          <w:tcPr>
            <w:tcW w:w="1935" w:type="dxa"/>
            <w:shd w:val="clear" w:color="auto" w:fill="auto"/>
            <w:hideMark/>
          </w:tcPr>
          <w:p w14:paraId="24CA921D" w14:textId="681075FD" w:rsidR="00CB2377" w:rsidRPr="001524CC" w:rsidRDefault="00CB2377" w:rsidP="00CB2377">
            <w:pPr>
              <w:pStyle w:val="C-TableText"/>
              <w:ind w:left="144"/>
            </w:pPr>
            <w:r w:rsidRPr="001524CC">
              <w:t>T-0</w:t>
            </w:r>
            <w:r w:rsidR="001F2880">
              <w:t>133</w:t>
            </w:r>
            <w:r w:rsidRPr="001524CC">
              <w:t> </w:t>
            </w:r>
          </w:p>
        </w:tc>
        <w:tc>
          <w:tcPr>
            <w:tcW w:w="8475" w:type="dxa"/>
            <w:shd w:val="clear" w:color="auto" w:fill="auto"/>
            <w:hideMark/>
          </w:tcPr>
          <w:p w14:paraId="0A54205B" w14:textId="5A8B60B2" w:rsidR="00CB2377" w:rsidRPr="001524CC" w:rsidRDefault="00CB2377" w:rsidP="00CB2377">
            <w:pPr>
              <w:pStyle w:val="C-TableText"/>
              <w:ind w:left="144"/>
            </w:pPr>
            <w:r w:rsidRPr="001524CC">
              <w:t xml:space="preserve">SDS-PAGE </w:t>
            </w:r>
            <w:r w:rsidR="00E26E64">
              <w:t>Minigel Testing for Placebo</w:t>
            </w:r>
            <w:r w:rsidRPr="00100D28">
              <w:t> </w:t>
            </w:r>
          </w:p>
        </w:tc>
      </w:tr>
      <w:tr w:rsidR="00CB2377" w:rsidRPr="001524CC" w14:paraId="00699539" w14:textId="77777777" w:rsidTr="005108F3">
        <w:tc>
          <w:tcPr>
            <w:tcW w:w="1935" w:type="dxa"/>
            <w:shd w:val="clear" w:color="auto" w:fill="auto"/>
            <w:hideMark/>
          </w:tcPr>
          <w:p w14:paraId="734C2123" w14:textId="77777777" w:rsidR="00CB2377" w:rsidRPr="001524CC" w:rsidRDefault="00CB2377" w:rsidP="00CB2377">
            <w:pPr>
              <w:pStyle w:val="C-TableText"/>
              <w:ind w:left="144"/>
            </w:pPr>
            <w:r w:rsidRPr="001524CC">
              <w:t>T-0057 </w:t>
            </w:r>
          </w:p>
        </w:tc>
        <w:tc>
          <w:tcPr>
            <w:tcW w:w="8475" w:type="dxa"/>
            <w:shd w:val="clear" w:color="auto" w:fill="auto"/>
            <w:hideMark/>
          </w:tcPr>
          <w:p w14:paraId="4AA03DA4" w14:textId="77777777" w:rsidR="00CB2377" w:rsidRPr="001524CC" w:rsidRDefault="00CB2377" w:rsidP="00CB2377">
            <w:pPr>
              <w:pStyle w:val="C-TableText"/>
              <w:ind w:left="144"/>
            </w:pPr>
            <w:r w:rsidRPr="001524CC">
              <w:t>Reconstitution Time </w:t>
            </w:r>
          </w:p>
        </w:tc>
      </w:tr>
      <w:tr w:rsidR="00CB2377" w:rsidRPr="001524CC" w14:paraId="1F2CCEE9" w14:textId="77777777" w:rsidTr="005108F3">
        <w:tc>
          <w:tcPr>
            <w:tcW w:w="1935" w:type="dxa"/>
            <w:shd w:val="clear" w:color="auto" w:fill="auto"/>
            <w:hideMark/>
          </w:tcPr>
          <w:p w14:paraId="6D8E5A9C" w14:textId="77777777" w:rsidR="00CB2377" w:rsidRPr="001524CC" w:rsidRDefault="00CB2377" w:rsidP="00CB2377">
            <w:pPr>
              <w:pStyle w:val="C-TableText"/>
              <w:ind w:left="144"/>
            </w:pPr>
            <w:r w:rsidRPr="001524CC">
              <w:t>T-0402 </w:t>
            </w:r>
          </w:p>
        </w:tc>
        <w:tc>
          <w:tcPr>
            <w:tcW w:w="8475" w:type="dxa"/>
            <w:shd w:val="clear" w:color="auto" w:fill="auto"/>
            <w:hideMark/>
          </w:tcPr>
          <w:p w14:paraId="093707A4" w14:textId="4B24AF74" w:rsidR="00CB2377" w:rsidRPr="001524CC" w:rsidRDefault="00CB2377" w:rsidP="00CB2377">
            <w:pPr>
              <w:pStyle w:val="C-TableText"/>
              <w:ind w:left="144"/>
            </w:pPr>
            <w:r w:rsidRPr="001524CC">
              <w:t>Container Closure Integrity Test</w:t>
            </w:r>
            <w:r w:rsidR="001F2880">
              <w:t xml:space="preserve"> </w:t>
            </w:r>
            <w:r w:rsidRPr="00894FA8">
              <w:rPr>
                <w:vertAlign w:val="superscript"/>
              </w:rPr>
              <w:t>1</w:t>
            </w:r>
            <w:r w:rsidRPr="00100D28">
              <w:t> </w:t>
            </w:r>
          </w:p>
        </w:tc>
      </w:tr>
    </w:tbl>
    <w:p w14:paraId="150A7A31" w14:textId="77777777" w:rsidR="00CB2377" w:rsidRPr="00F67CAE" w:rsidRDefault="00CB2377" w:rsidP="00CB2377">
      <w:pPr>
        <w:pStyle w:val="C-TableFootnote"/>
        <w:rPr>
          <w:rFonts w:ascii="Segoe UI" w:hAnsi="Segoe UI" w:cs="Segoe UI"/>
          <w:sz w:val="18"/>
          <w:szCs w:val="18"/>
        </w:rPr>
      </w:pPr>
      <w:r w:rsidRPr="00894FA8">
        <w:rPr>
          <w:vertAlign w:val="superscript"/>
        </w:rPr>
        <w:t>1</w:t>
      </w:r>
      <w:r>
        <w:tab/>
      </w:r>
      <w:r w:rsidRPr="00F67CAE">
        <w:t>Container Closure Integrity testing is used throughout stability in lieu of sterility testing.  </w:t>
      </w:r>
    </w:p>
    <w:p w14:paraId="4DFE7075" w14:textId="7AE96FF3" w:rsidR="0024235E" w:rsidRDefault="0024235E" w:rsidP="0024235E">
      <w:pPr>
        <w:pStyle w:val="C-Heading2non-numbered"/>
      </w:pPr>
      <w:bookmarkStart w:id="53" w:name="_Toc132276335"/>
      <w:r>
        <w:t>2.</w:t>
      </w:r>
      <w:r w:rsidR="00BF64CC">
        <w:t>3</w:t>
      </w:r>
      <w:r>
        <w:t>.P.5.3</w:t>
      </w:r>
      <w:r>
        <w:tab/>
        <w:t>Validation of Analytical Procedures</w:t>
      </w:r>
      <w:bookmarkEnd w:id="53"/>
    </w:p>
    <w:p w14:paraId="352D1D5C" w14:textId="77777777" w:rsidR="003F6EE2" w:rsidRPr="004A6D52" w:rsidRDefault="003F6EE2" w:rsidP="003F6EE2">
      <w:pPr>
        <w:pStyle w:val="C-BodyText"/>
        <w:rPr>
          <w:rFonts w:eastAsiaTheme="minorHAnsi"/>
          <w:b/>
        </w:rPr>
      </w:pPr>
      <w:r w:rsidRPr="004A6D52">
        <w:rPr>
          <w:rFonts w:eastAsiaTheme="minorHAnsi"/>
        </w:rPr>
        <w:t xml:space="preserve">Method validations demonstrate suitability of analytical procedures used for release and stability testing of </w:t>
      </w:r>
      <w:r>
        <w:rPr>
          <w:rFonts w:eastAsiaTheme="minorHAnsi"/>
        </w:rPr>
        <w:t>Placebo</w:t>
      </w:r>
      <w:r w:rsidRPr="004A6D52">
        <w:rPr>
          <w:rFonts w:eastAsiaTheme="minorHAnsi"/>
        </w:rPr>
        <w:t xml:space="preserve"> for Injection. Analytical method validations, as appropriate, have included accuracy, precision, specificity, detection limit, quantitation limit, linearity, and range. A list of qualification documents for performing drug product testing is provided </w:t>
      </w:r>
      <w:r w:rsidRPr="001B263D">
        <w:rPr>
          <w:rFonts w:eastAsiaTheme="minorHAnsi"/>
        </w:rPr>
        <w:t xml:space="preserve">in </w:t>
      </w:r>
      <w:hyperlink w:anchor="T10" w:history="1">
        <w:r w:rsidRPr="001B263D">
          <w:rPr>
            <w:rStyle w:val="Hyperlink"/>
            <w:rFonts w:eastAsiaTheme="minorHAnsi"/>
            <w:u w:val="none"/>
          </w:rPr>
          <w:t>Table 10</w:t>
        </w:r>
      </w:hyperlink>
      <w:r w:rsidRPr="004A6D52">
        <w:rPr>
          <w:rFonts w:eastAsiaTheme="minorHAnsi"/>
        </w:rPr>
        <w:t xml:space="preserve">. </w:t>
      </w:r>
    </w:p>
    <w:p w14:paraId="1ECC18A2" w14:textId="77777777" w:rsidR="003F6EE2" w:rsidRPr="007A0888" w:rsidRDefault="003F6EE2" w:rsidP="003F6EE2">
      <w:pPr>
        <w:pStyle w:val="C-BodyText"/>
        <w:rPr>
          <w:rStyle w:val="C-Hyperlink"/>
          <w:rFonts w:eastAsiaTheme="minorHAnsi"/>
          <w:color w:val="auto"/>
        </w:rPr>
      </w:pPr>
      <w:r w:rsidRPr="004A6D52">
        <w:rPr>
          <w:rFonts w:eastAsiaTheme="minorHAnsi"/>
        </w:rPr>
        <w:t>Suitability reports of pharmacopoeia methods for testing drug product for pH (&lt;791&gt;), Water Determination (&lt;921&gt;), Subvisible Particulate Matter</w:t>
      </w:r>
      <w:r>
        <w:rPr>
          <w:rFonts w:eastAsiaTheme="minorHAnsi"/>
        </w:rPr>
        <w:t xml:space="preserve"> </w:t>
      </w:r>
      <w:r w:rsidRPr="004A6D52">
        <w:rPr>
          <w:rFonts w:eastAsiaTheme="minorHAnsi"/>
        </w:rPr>
        <w:t>(&lt;78</w:t>
      </w:r>
      <w:r>
        <w:rPr>
          <w:rFonts w:eastAsiaTheme="minorHAnsi"/>
        </w:rPr>
        <w:t>8</w:t>
      </w:r>
      <w:r w:rsidRPr="004A6D52">
        <w:rPr>
          <w:rFonts w:eastAsiaTheme="minorHAnsi"/>
        </w:rPr>
        <w:t>&gt;), Bacterial Endotoxin</w:t>
      </w:r>
      <w:r>
        <w:rPr>
          <w:rFonts w:eastAsiaTheme="minorHAnsi"/>
        </w:rPr>
        <w:t>s</w:t>
      </w:r>
      <w:r w:rsidRPr="004A6D52">
        <w:rPr>
          <w:rFonts w:eastAsiaTheme="minorHAnsi"/>
        </w:rPr>
        <w:t xml:space="preserve"> (&lt;85&gt;), and Sterility (&lt;71&gt;) are liste</w:t>
      </w:r>
      <w:r w:rsidRPr="00787FEC">
        <w:rPr>
          <w:rFonts w:eastAsiaTheme="minorHAnsi"/>
        </w:rPr>
        <w:t xml:space="preserve">d </w:t>
      </w:r>
      <w:r w:rsidRPr="001B263D">
        <w:rPr>
          <w:rFonts w:eastAsiaTheme="minorHAnsi"/>
        </w:rPr>
        <w:t>in</w:t>
      </w:r>
      <w:r w:rsidR="002E4F9F" w:rsidRPr="001B263D">
        <w:rPr>
          <w:rStyle w:val="C-Hyperlink"/>
          <w:rFonts w:eastAsiaTheme="minorHAnsi"/>
          <w:color w:val="auto"/>
        </w:rPr>
        <w:t xml:space="preserve"> </w:t>
      </w:r>
      <w:hyperlink w:anchor="T11" w:history="1">
        <w:r w:rsidR="002E4F9F" w:rsidRPr="001B263D">
          <w:rPr>
            <w:rStyle w:val="Hyperlink"/>
            <w:rFonts w:eastAsiaTheme="minorHAnsi"/>
            <w:u w:val="none"/>
          </w:rPr>
          <w:t>Table 11</w:t>
        </w:r>
      </w:hyperlink>
      <w:r>
        <w:rPr>
          <w:rStyle w:val="C-Hyperlink"/>
          <w:rFonts w:eastAsiaTheme="minorHAnsi"/>
        </w:rPr>
        <w:t>.</w:t>
      </w:r>
    </w:p>
    <w:p w14:paraId="16D9B9E6" w14:textId="30097B2F" w:rsidR="003F6EE2" w:rsidRPr="00F65D7F" w:rsidRDefault="00DC41DB" w:rsidP="00587DA9">
      <w:pPr>
        <w:pStyle w:val="C-CaptionContinued"/>
        <w:rPr>
          <w:rFonts w:ascii="Segoe UI" w:hAnsi="Segoe UI" w:cs="Segoe UI"/>
          <w:sz w:val="18"/>
        </w:rPr>
      </w:pPr>
      <w:bookmarkStart w:id="54" w:name="T10"/>
      <w:bookmarkStart w:id="55" w:name="_Toc116573880"/>
      <w:bookmarkStart w:id="56" w:name="_Toc131507430"/>
      <w:bookmarkEnd w:id="54"/>
      <w:r>
        <w:lastRenderedPageBreak/>
        <w:t xml:space="preserve">Table </w:t>
      </w:r>
      <w:fldSimple w:instr=" SEQ Table \* ARABIC ">
        <w:r w:rsidR="00EC25D0">
          <w:rPr>
            <w:noProof/>
          </w:rPr>
          <w:t>10</w:t>
        </w:r>
      </w:fldSimple>
      <w:r w:rsidR="003F6EE2">
        <w:t>:</w:t>
      </w:r>
      <w:r w:rsidR="003F6EE2">
        <w:tab/>
      </w:r>
      <w:r w:rsidR="003F6EE2" w:rsidRPr="00F65D7F">
        <w:t xml:space="preserve">Analytical Procedure Method Validation Reports for </w:t>
      </w:r>
      <w:bookmarkEnd w:id="55"/>
      <w:r w:rsidR="003D2C08">
        <w:t>Placebo</w:t>
      </w:r>
      <w:bookmarkEnd w:id="56"/>
      <w:r w:rsidR="003F6EE2" w:rsidRPr="00F65D7F">
        <w:t> </w:t>
      </w:r>
    </w:p>
    <w:tbl>
      <w:tblPr>
        <w:tblW w:w="5008"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8"/>
        <w:gridCol w:w="2736"/>
        <w:gridCol w:w="4895"/>
      </w:tblGrid>
      <w:tr w:rsidR="00DF1930" w:rsidRPr="00CA724D" w14:paraId="50C3A98B" w14:textId="77777777" w:rsidTr="004B2304">
        <w:tc>
          <w:tcPr>
            <w:tcW w:w="1727"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9BD6520" w14:textId="77777777" w:rsidR="003F6EE2" w:rsidRPr="00DF1B62" w:rsidRDefault="003F6EE2" w:rsidP="005108F3">
            <w:pPr>
              <w:pStyle w:val="C-TableHeader"/>
              <w:ind w:left="144"/>
            </w:pPr>
            <w:r w:rsidRPr="00DF1B62">
              <w:t>Analytical Procedure </w:t>
            </w:r>
          </w:p>
        </w:tc>
        <w:tc>
          <w:tcPr>
            <w:tcW w:w="273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1DD5BC9" w14:textId="42B755C0" w:rsidR="003F6EE2" w:rsidRPr="00DF1B62" w:rsidRDefault="003F6EE2" w:rsidP="005108F3">
            <w:pPr>
              <w:pStyle w:val="C-TableHeader"/>
              <w:ind w:left="144"/>
            </w:pPr>
            <w:r w:rsidRPr="00DF1B62">
              <w:t xml:space="preserve">Validation Report </w:t>
            </w:r>
            <w:r w:rsidR="00DF1930">
              <w:t>No.</w:t>
            </w:r>
            <w:r w:rsidRPr="00DF1B62">
              <w:t> </w:t>
            </w:r>
          </w:p>
        </w:tc>
        <w:tc>
          <w:tcPr>
            <w:tcW w:w="4896"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416FBB9" w14:textId="0E618B02" w:rsidR="003F6EE2" w:rsidRPr="00DF1B62" w:rsidRDefault="0091128D" w:rsidP="005108F3">
            <w:pPr>
              <w:pStyle w:val="C-TableHeader"/>
              <w:ind w:left="144"/>
            </w:pPr>
            <w:r>
              <w:t>Analytical Procedure Name</w:t>
            </w:r>
          </w:p>
        </w:tc>
      </w:tr>
      <w:tr w:rsidR="00DF1930" w:rsidRPr="00CA724D" w14:paraId="434B34A6" w14:textId="77777777" w:rsidTr="004B2304">
        <w:tc>
          <w:tcPr>
            <w:tcW w:w="17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4C2251" w14:textId="77777777" w:rsidR="003F6EE2" w:rsidRPr="00DF1B62" w:rsidRDefault="003F6EE2" w:rsidP="005108F3">
            <w:pPr>
              <w:pStyle w:val="C-TableText"/>
              <w:ind w:left="144"/>
            </w:pPr>
            <w:r w:rsidRPr="00DF1B62">
              <w:t>T-0023 </w:t>
            </w:r>
          </w:p>
        </w:tc>
        <w:tc>
          <w:tcPr>
            <w:tcW w:w="273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CD820C" w14:textId="214F5769" w:rsidR="003F6EE2" w:rsidRPr="00DF1B62" w:rsidRDefault="003F6EE2" w:rsidP="005108F3">
            <w:pPr>
              <w:pStyle w:val="C-TableText"/>
              <w:ind w:left="144"/>
            </w:pPr>
            <w:r w:rsidRPr="00DF1B62">
              <w:t>QCMT-052813P</w:t>
            </w:r>
            <w:r w:rsidR="0091128D">
              <w:t xml:space="preserve"> </w:t>
            </w:r>
            <w:r w:rsidRPr="00DF1B62">
              <w:rPr>
                <w:vertAlign w:val="superscript"/>
              </w:rPr>
              <w:t>1</w:t>
            </w:r>
            <w:r w:rsidRPr="00DF1B62">
              <w:t> </w:t>
            </w:r>
          </w:p>
        </w:tc>
        <w:tc>
          <w:tcPr>
            <w:tcW w:w="48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02F3AF" w14:textId="256F42BC" w:rsidR="003F6EE2" w:rsidRPr="00DF1B62" w:rsidRDefault="0091128D" w:rsidP="005108F3">
            <w:pPr>
              <w:pStyle w:val="C-TableText"/>
              <w:ind w:left="144"/>
            </w:pPr>
            <w:r>
              <w:t>Appearance/Color/Clarity Test Procedure</w:t>
            </w:r>
          </w:p>
        </w:tc>
      </w:tr>
      <w:tr w:rsidR="00254629" w:rsidRPr="00CA724D" w14:paraId="1328594B" w14:textId="77777777" w:rsidTr="00E7382D">
        <w:tc>
          <w:tcPr>
            <w:tcW w:w="1728" w:type="dxa"/>
            <w:tcBorders>
              <w:top w:val="single" w:sz="6" w:space="0" w:color="auto"/>
              <w:left w:val="single" w:sz="6" w:space="0" w:color="auto"/>
              <w:bottom w:val="single" w:sz="6" w:space="0" w:color="auto"/>
              <w:right w:val="single" w:sz="6" w:space="0" w:color="auto"/>
            </w:tcBorders>
            <w:shd w:val="clear" w:color="auto" w:fill="auto"/>
            <w:vAlign w:val="center"/>
          </w:tcPr>
          <w:p w14:paraId="3B67E168" w14:textId="6B8539DA" w:rsidR="00E26E64" w:rsidRPr="00DF1B62" w:rsidRDefault="00E26E64" w:rsidP="005108F3">
            <w:pPr>
              <w:pStyle w:val="C-TableText"/>
              <w:ind w:left="144"/>
            </w:pPr>
            <w:r>
              <w:t>T-0133</w:t>
            </w:r>
          </w:p>
        </w:tc>
        <w:tc>
          <w:tcPr>
            <w:tcW w:w="2736" w:type="dxa"/>
            <w:tcBorders>
              <w:top w:val="single" w:sz="6" w:space="0" w:color="auto"/>
              <w:left w:val="single" w:sz="6" w:space="0" w:color="auto"/>
              <w:bottom w:val="single" w:sz="6" w:space="0" w:color="auto"/>
              <w:right w:val="single" w:sz="6" w:space="0" w:color="auto"/>
            </w:tcBorders>
            <w:shd w:val="clear" w:color="auto" w:fill="auto"/>
            <w:vAlign w:val="center"/>
          </w:tcPr>
          <w:p w14:paraId="1B3F38B0" w14:textId="302AACE5" w:rsidR="00E26E64" w:rsidRPr="00DF1B62" w:rsidRDefault="004C19C0" w:rsidP="005108F3">
            <w:pPr>
              <w:pStyle w:val="C-TableText"/>
              <w:ind w:left="144"/>
            </w:pPr>
            <w:r w:rsidRPr="004C19C0">
              <w:t>QCTD-T0133-031616</w:t>
            </w:r>
          </w:p>
        </w:tc>
        <w:tc>
          <w:tcPr>
            <w:tcW w:w="4896" w:type="dxa"/>
            <w:tcBorders>
              <w:top w:val="single" w:sz="6" w:space="0" w:color="auto"/>
              <w:left w:val="single" w:sz="6" w:space="0" w:color="auto"/>
              <w:bottom w:val="single" w:sz="6" w:space="0" w:color="auto"/>
              <w:right w:val="single" w:sz="6" w:space="0" w:color="auto"/>
            </w:tcBorders>
            <w:shd w:val="clear" w:color="auto" w:fill="auto"/>
            <w:vAlign w:val="center"/>
          </w:tcPr>
          <w:p w14:paraId="636E6C9C" w14:textId="498CBE8A" w:rsidR="00E26E64" w:rsidRPr="00DF1B62" w:rsidRDefault="0091128D" w:rsidP="005108F3">
            <w:pPr>
              <w:pStyle w:val="C-TableText"/>
              <w:ind w:left="144"/>
            </w:pPr>
            <w:r w:rsidRPr="001524CC">
              <w:t xml:space="preserve">SDS-PAGE </w:t>
            </w:r>
            <w:r>
              <w:t>Minigel Testing for Placebo</w:t>
            </w:r>
          </w:p>
        </w:tc>
      </w:tr>
      <w:tr w:rsidR="00DF1930" w:rsidRPr="00CA724D" w14:paraId="47D1C343" w14:textId="77777777" w:rsidTr="004B2304">
        <w:tc>
          <w:tcPr>
            <w:tcW w:w="17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2FA75C" w14:textId="77777777" w:rsidR="003F6EE2" w:rsidRPr="00DF1B62" w:rsidRDefault="003F6EE2" w:rsidP="005108F3">
            <w:pPr>
              <w:pStyle w:val="C-TableText"/>
              <w:ind w:left="144"/>
            </w:pPr>
            <w:r w:rsidRPr="00DF1B62">
              <w:t>T-0057 </w:t>
            </w:r>
          </w:p>
        </w:tc>
        <w:tc>
          <w:tcPr>
            <w:tcW w:w="273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45335" w14:textId="439604E4" w:rsidR="003F6EE2" w:rsidRPr="00DF1B62" w:rsidRDefault="003F6EE2" w:rsidP="005108F3">
            <w:pPr>
              <w:pStyle w:val="C-TableText"/>
              <w:ind w:left="144"/>
            </w:pPr>
            <w:r w:rsidRPr="00DF1B62">
              <w:t>QCMT-052813P</w:t>
            </w:r>
            <w:r w:rsidR="003D2C08">
              <w:t xml:space="preserve"> </w:t>
            </w:r>
            <w:r w:rsidRPr="00DF1B62">
              <w:rPr>
                <w:vertAlign w:val="superscript"/>
              </w:rPr>
              <w:t>1</w:t>
            </w:r>
            <w:r w:rsidRPr="00DF1B62">
              <w:t> </w:t>
            </w:r>
          </w:p>
        </w:tc>
        <w:tc>
          <w:tcPr>
            <w:tcW w:w="48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68E97B" w14:textId="553738CB" w:rsidR="003F6EE2" w:rsidRPr="00DF1B62" w:rsidRDefault="003F6EE2" w:rsidP="005108F3">
            <w:pPr>
              <w:pStyle w:val="C-TableText"/>
              <w:ind w:left="144"/>
            </w:pPr>
            <w:r w:rsidRPr="00DF1B62">
              <w:t>Reconstitution Time</w:t>
            </w:r>
          </w:p>
        </w:tc>
      </w:tr>
      <w:tr w:rsidR="00DF1930" w:rsidRPr="00CA724D" w14:paraId="22ADA6FC" w14:textId="77777777" w:rsidTr="004B2304">
        <w:tc>
          <w:tcPr>
            <w:tcW w:w="17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3CC84A" w14:textId="77777777" w:rsidR="003D2C08" w:rsidRPr="00DF1B62" w:rsidRDefault="003D2C08" w:rsidP="005108F3">
            <w:pPr>
              <w:pStyle w:val="C-TableText"/>
              <w:ind w:left="144"/>
            </w:pPr>
            <w:r w:rsidRPr="00DF1B62">
              <w:t>T-0402 </w:t>
            </w:r>
          </w:p>
        </w:tc>
        <w:tc>
          <w:tcPr>
            <w:tcW w:w="2736" w:type="dxa"/>
            <w:tcBorders>
              <w:top w:val="single" w:sz="6" w:space="0" w:color="auto"/>
              <w:left w:val="single" w:sz="6" w:space="0" w:color="auto"/>
              <w:right w:val="single" w:sz="6" w:space="0" w:color="auto"/>
            </w:tcBorders>
            <w:shd w:val="clear" w:color="auto" w:fill="auto"/>
            <w:vAlign w:val="center"/>
            <w:hideMark/>
          </w:tcPr>
          <w:p w14:paraId="66B10CA4" w14:textId="428A9C76" w:rsidR="003D2C08" w:rsidRPr="00DF1B62" w:rsidRDefault="003D2C08" w:rsidP="005108F3">
            <w:pPr>
              <w:pStyle w:val="C-TableText"/>
              <w:ind w:left="144"/>
            </w:pPr>
            <w:r w:rsidRPr="00DF1B62">
              <w:t>QCMV-2010</w:t>
            </w:r>
          </w:p>
          <w:p w14:paraId="17DCAEC1" w14:textId="2728CC7D" w:rsidR="003D2C08" w:rsidRPr="00DF1B62" w:rsidRDefault="003D2C08" w:rsidP="005108F3">
            <w:pPr>
              <w:pStyle w:val="C-TableText"/>
              <w:ind w:left="144"/>
            </w:pPr>
          </w:p>
        </w:tc>
        <w:tc>
          <w:tcPr>
            <w:tcW w:w="4896" w:type="dxa"/>
            <w:tcBorders>
              <w:top w:val="single" w:sz="6" w:space="0" w:color="auto"/>
              <w:left w:val="single" w:sz="6" w:space="0" w:color="auto"/>
              <w:right w:val="single" w:sz="6" w:space="0" w:color="auto"/>
            </w:tcBorders>
            <w:shd w:val="clear" w:color="auto" w:fill="auto"/>
            <w:vAlign w:val="center"/>
            <w:hideMark/>
          </w:tcPr>
          <w:p w14:paraId="51F2E036" w14:textId="6339B1B2" w:rsidR="003D2C08" w:rsidRPr="00DF1B62" w:rsidRDefault="003D2C08" w:rsidP="005108F3">
            <w:pPr>
              <w:pStyle w:val="C-TableText"/>
              <w:ind w:left="144"/>
            </w:pPr>
            <w:r w:rsidRPr="00DF1B62">
              <w:t xml:space="preserve">Container Closure Integrity Test </w:t>
            </w:r>
          </w:p>
          <w:p w14:paraId="0828DCDC" w14:textId="6A637377" w:rsidR="003D2C08" w:rsidRPr="00DF1B62" w:rsidRDefault="003D2C08" w:rsidP="005108F3">
            <w:pPr>
              <w:pStyle w:val="C-TableText"/>
              <w:ind w:left="144"/>
            </w:pPr>
          </w:p>
        </w:tc>
      </w:tr>
    </w:tbl>
    <w:p w14:paraId="13C52CD2" w14:textId="77777777" w:rsidR="003F6EE2" w:rsidRPr="001A7093" w:rsidRDefault="003F6EE2" w:rsidP="003F6EE2">
      <w:pPr>
        <w:pStyle w:val="C-TableFootnote"/>
        <w:rPr>
          <w:rFonts w:ascii="Segoe UI" w:hAnsi="Segoe UI" w:cs="Segoe UI"/>
          <w:sz w:val="18"/>
          <w:szCs w:val="18"/>
        </w:rPr>
      </w:pPr>
      <w:r w:rsidRPr="00D52147">
        <w:rPr>
          <w:sz w:val="18"/>
          <w:szCs w:val="18"/>
          <w:vertAlign w:val="superscript"/>
        </w:rPr>
        <w:t>1</w:t>
      </w:r>
      <w:r w:rsidRPr="00D52147">
        <w:rPr>
          <w:rFonts w:ascii="Calibri" w:hAnsi="Calibri" w:cs="Calibri"/>
          <w:sz w:val="18"/>
          <w:szCs w:val="18"/>
        </w:rPr>
        <w:t xml:space="preserve"> </w:t>
      </w:r>
      <w:r w:rsidRPr="00D52147">
        <w:rPr>
          <w:sz w:val="18"/>
          <w:szCs w:val="18"/>
        </w:rPr>
        <w:t>Validation reports were included in the Leukine Drug Product Alternative Testing Site Qualification Report QCMT-052813R Version 2.  </w:t>
      </w:r>
    </w:p>
    <w:p w14:paraId="0E55304F" w14:textId="25CF2C6D" w:rsidR="003F6EE2" w:rsidRPr="00F65D7F" w:rsidRDefault="00CF0FDB" w:rsidP="00587DA9">
      <w:pPr>
        <w:pStyle w:val="C-CaptionContinued"/>
        <w:rPr>
          <w:rFonts w:ascii="Segoe UI" w:hAnsi="Segoe UI" w:cs="Segoe UI"/>
          <w:sz w:val="18"/>
        </w:rPr>
      </w:pPr>
      <w:bookmarkStart w:id="57" w:name="T11"/>
      <w:bookmarkStart w:id="58" w:name="_Toc116573881"/>
      <w:bookmarkStart w:id="59" w:name="_Toc131507431"/>
      <w:bookmarkEnd w:id="57"/>
      <w:r>
        <w:t xml:space="preserve">Table </w:t>
      </w:r>
      <w:fldSimple w:instr=" SEQ Table \* ARABIC ">
        <w:r w:rsidR="00EC25D0">
          <w:rPr>
            <w:noProof/>
          </w:rPr>
          <w:t>11</w:t>
        </w:r>
      </w:fldSimple>
      <w:r w:rsidR="003F6EE2">
        <w:t>:</w:t>
      </w:r>
      <w:r w:rsidR="003F6EE2">
        <w:tab/>
      </w:r>
      <w:r w:rsidR="003F6EE2" w:rsidRPr="00F65D7F">
        <w:t>Pharmacopoeia Method </w:t>
      </w:r>
      <w:r w:rsidR="004B2C01">
        <w:t>Qualification</w:t>
      </w:r>
      <w:r w:rsidR="003F6EE2" w:rsidRPr="00F65D7F">
        <w:t xml:space="preserve"> Reports for </w:t>
      </w:r>
      <w:bookmarkEnd w:id="58"/>
      <w:r w:rsidR="003D2C08">
        <w:t>Placebo</w:t>
      </w:r>
      <w:bookmarkEnd w:id="59"/>
      <w:r w:rsidR="003F6EE2" w:rsidRPr="00F65D7F">
        <w:t> </w:t>
      </w:r>
    </w:p>
    <w:tbl>
      <w:tblPr>
        <w:tblW w:w="9360" w:type="dxa"/>
        <w:tblInd w:w="-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728"/>
        <w:gridCol w:w="2592"/>
        <w:gridCol w:w="5040"/>
      </w:tblGrid>
      <w:tr w:rsidR="003F6EE2" w:rsidRPr="00E55FF5" w14:paraId="44FC69A6" w14:textId="77777777" w:rsidTr="004B2304">
        <w:tc>
          <w:tcPr>
            <w:tcW w:w="1728"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2B0D21" w14:textId="77777777" w:rsidR="003F6EE2" w:rsidRPr="00E55FF5" w:rsidRDefault="003F6EE2" w:rsidP="005108F3">
            <w:pPr>
              <w:pStyle w:val="C-TableHeader"/>
              <w:ind w:left="144"/>
            </w:pPr>
            <w:r w:rsidRPr="00E55FF5">
              <w:t>Analytical Procedure </w:t>
            </w:r>
          </w:p>
        </w:tc>
        <w:tc>
          <w:tcPr>
            <w:tcW w:w="2592"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FA3A14E" w14:textId="3B737770" w:rsidR="003F6EE2" w:rsidRPr="00E55FF5" w:rsidRDefault="00B645D3" w:rsidP="005108F3">
            <w:pPr>
              <w:pStyle w:val="C-TableHeader"/>
              <w:ind w:left="144"/>
            </w:pPr>
            <w:r>
              <w:t>Qualification</w:t>
            </w:r>
            <w:r w:rsidR="003F6EE2" w:rsidRPr="00E55FF5">
              <w:t> Report N</w:t>
            </w:r>
            <w:r>
              <w:t>o.</w:t>
            </w:r>
            <w:r w:rsidR="003F6EE2" w:rsidRPr="00E55FF5">
              <w:t> </w:t>
            </w:r>
          </w:p>
        </w:tc>
        <w:tc>
          <w:tcPr>
            <w:tcW w:w="504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136FD99F" w14:textId="57B9CC4B" w:rsidR="003F6EE2" w:rsidRPr="00E55FF5" w:rsidRDefault="0091128D" w:rsidP="005108F3">
            <w:pPr>
              <w:pStyle w:val="C-TableHeader"/>
              <w:ind w:left="144"/>
            </w:pPr>
            <w:r>
              <w:t>Analytical Procedure Name</w:t>
            </w:r>
          </w:p>
        </w:tc>
      </w:tr>
      <w:tr w:rsidR="003D2C08" w:rsidRPr="00E55FF5" w14:paraId="1EA4CCCC" w14:textId="77777777" w:rsidTr="004B2304">
        <w:tc>
          <w:tcPr>
            <w:tcW w:w="1728" w:type="dxa"/>
            <w:tcBorders>
              <w:top w:val="single" w:sz="6" w:space="0" w:color="auto"/>
              <w:left w:val="single" w:sz="6" w:space="0" w:color="auto"/>
              <w:bottom w:val="single" w:sz="6" w:space="0" w:color="auto"/>
              <w:right w:val="single" w:sz="6" w:space="0" w:color="auto"/>
            </w:tcBorders>
            <w:shd w:val="clear" w:color="auto" w:fill="auto"/>
          </w:tcPr>
          <w:p w14:paraId="4D5F2F5E" w14:textId="3E5355EB" w:rsidR="003D2C08" w:rsidRPr="00E55FF5" w:rsidRDefault="00B645D3" w:rsidP="005108F3">
            <w:pPr>
              <w:pStyle w:val="C-TableText"/>
              <w:ind w:left="144"/>
            </w:pPr>
            <w:r>
              <w:t xml:space="preserve">USP &lt;790&gt; </w:t>
            </w:r>
            <w:r w:rsidRPr="004B2304">
              <w:rPr>
                <w:vertAlign w:val="superscript"/>
              </w:rPr>
              <w:t>1</w:t>
            </w:r>
          </w:p>
        </w:tc>
        <w:tc>
          <w:tcPr>
            <w:tcW w:w="2592" w:type="dxa"/>
            <w:tcBorders>
              <w:top w:val="single" w:sz="6" w:space="0" w:color="auto"/>
              <w:left w:val="single" w:sz="6" w:space="0" w:color="auto"/>
              <w:bottom w:val="single" w:sz="6" w:space="0" w:color="auto"/>
              <w:right w:val="single" w:sz="6" w:space="0" w:color="auto"/>
            </w:tcBorders>
            <w:shd w:val="clear" w:color="auto" w:fill="auto"/>
          </w:tcPr>
          <w:p w14:paraId="57A8FBF1" w14:textId="6F854B4C" w:rsidR="003D2C08" w:rsidRPr="00E55FF5" w:rsidRDefault="00B645D3" w:rsidP="005108F3">
            <w:pPr>
              <w:pStyle w:val="C-TableText"/>
              <w:ind w:left="144"/>
            </w:pPr>
            <w:r>
              <w:t>2022/01078/00</w:t>
            </w:r>
          </w:p>
        </w:tc>
        <w:tc>
          <w:tcPr>
            <w:tcW w:w="5040" w:type="dxa"/>
            <w:tcBorders>
              <w:top w:val="single" w:sz="6" w:space="0" w:color="auto"/>
              <w:left w:val="single" w:sz="6" w:space="0" w:color="auto"/>
              <w:bottom w:val="single" w:sz="6" w:space="0" w:color="auto"/>
              <w:right w:val="single" w:sz="6" w:space="0" w:color="auto"/>
            </w:tcBorders>
            <w:shd w:val="clear" w:color="auto" w:fill="auto"/>
          </w:tcPr>
          <w:p w14:paraId="08D641BE" w14:textId="78F5525D" w:rsidR="003D2C08" w:rsidRDefault="00B645D3" w:rsidP="005108F3">
            <w:pPr>
              <w:pStyle w:val="C-TableText"/>
              <w:ind w:left="144"/>
            </w:pPr>
            <w:r>
              <w:t>Visible Particulates in Injections</w:t>
            </w:r>
          </w:p>
        </w:tc>
      </w:tr>
      <w:tr w:rsidR="003F6EE2" w:rsidRPr="00E55FF5" w14:paraId="7C0EBE9F" w14:textId="77777777" w:rsidTr="004B2304">
        <w:tc>
          <w:tcPr>
            <w:tcW w:w="1728" w:type="dxa"/>
            <w:tcBorders>
              <w:top w:val="single" w:sz="6" w:space="0" w:color="auto"/>
              <w:left w:val="single" w:sz="6" w:space="0" w:color="auto"/>
              <w:bottom w:val="single" w:sz="6" w:space="0" w:color="auto"/>
              <w:right w:val="single" w:sz="6" w:space="0" w:color="auto"/>
            </w:tcBorders>
            <w:shd w:val="clear" w:color="auto" w:fill="auto"/>
            <w:hideMark/>
          </w:tcPr>
          <w:p w14:paraId="226DEAAF" w14:textId="77777777" w:rsidR="003F6EE2" w:rsidRPr="00E55FF5" w:rsidRDefault="003F6EE2" w:rsidP="005108F3">
            <w:pPr>
              <w:pStyle w:val="C-TableText"/>
              <w:ind w:left="144"/>
            </w:pPr>
            <w:r w:rsidRPr="00E55FF5">
              <w:t>USP &lt;791&gt; </w:t>
            </w:r>
          </w:p>
        </w:tc>
        <w:tc>
          <w:tcPr>
            <w:tcW w:w="2592" w:type="dxa"/>
            <w:tcBorders>
              <w:top w:val="single" w:sz="6" w:space="0" w:color="auto"/>
              <w:left w:val="single" w:sz="6" w:space="0" w:color="auto"/>
              <w:bottom w:val="single" w:sz="6" w:space="0" w:color="auto"/>
              <w:right w:val="single" w:sz="6" w:space="0" w:color="auto"/>
            </w:tcBorders>
            <w:shd w:val="clear" w:color="auto" w:fill="auto"/>
            <w:hideMark/>
          </w:tcPr>
          <w:p w14:paraId="6DD10C32" w14:textId="59F6A62A" w:rsidR="003F6EE2" w:rsidRPr="00E55FF5" w:rsidRDefault="003F6EE2" w:rsidP="005108F3">
            <w:pPr>
              <w:pStyle w:val="C-TableText"/>
              <w:ind w:left="144"/>
            </w:pPr>
            <w:r w:rsidRPr="00E55FF5">
              <w:t>QCMV-T0019-102913R </w:t>
            </w:r>
          </w:p>
        </w:tc>
        <w:tc>
          <w:tcPr>
            <w:tcW w:w="5040" w:type="dxa"/>
            <w:tcBorders>
              <w:top w:val="single" w:sz="6" w:space="0" w:color="auto"/>
              <w:left w:val="single" w:sz="6" w:space="0" w:color="auto"/>
              <w:bottom w:val="single" w:sz="6" w:space="0" w:color="auto"/>
              <w:right w:val="single" w:sz="6" w:space="0" w:color="auto"/>
            </w:tcBorders>
            <w:shd w:val="clear" w:color="auto" w:fill="auto"/>
            <w:hideMark/>
          </w:tcPr>
          <w:p w14:paraId="07CDC517" w14:textId="60FAF23F" w:rsidR="003F6EE2" w:rsidRPr="00E55FF5" w:rsidRDefault="00B645D3" w:rsidP="005108F3">
            <w:pPr>
              <w:pStyle w:val="C-TableText"/>
              <w:ind w:left="144"/>
            </w:pPr>
            <w:r>
              <w:t>pH</w:t>
            </w:r>
          </w:p>
        </w:tc>
      </w:tr>
      <w:tr w:rsidR="003F6EE2" w:rsidRPr="00E55FF5" w14:paraId="1EEB97E7" w14:textId="77777777" w:rsidTr="004B2304">
        <w:tc>
          <w:tcPr>
            <w:tcW w:w="1728" w:type="dxa"/>
            <w:tcBorders>
              <w:top w:val="single" w:sz="6" w:space="0" w:color="auto"/>
              <w:left w:val="single" w:sz="6" w:space="0" w:color="auto"/>
              <w:bottom w:val="single" w:sz="6" w:space="0" w:color="auto"/>
              <w:right w:val="single" w:sz="6" w:space="0" w:color="auto"/>
            </w:tcBorders>
            <w:shd w:val="clear" w:color="auto" w:fill="auto"/>
            <w:hideMark/>
          </w:tcPr>
          <w:p w14:paraId="5CB3CD99" w14:textId="77777777" w:rsidR="003F6EE2" w:rsidRPr="00E55FF5" w:rsidRDefault="003F6EE2" w:rsidP="005108F3">
            <w:pPr>
              <w:pStyle w:val="C-TableText"/>
              <w:ind w:left="144"/>
            </w:pPr>
            <w:r w:rsidRPr="00E55FF5">
              <w:t>USP &lt;921&gt; </w:t>
            </w:r>
          </w:p>
        </w:tc>
        <w:tc>
          <w:tcPr>
            <w:tcW w:w="2592" w:type="dxa"/>
            <w:tcBorders>
              <w:top w:val="single" w:sz="6" w:space="0" w:color="auto"/>
              <w:left w:val="single" w:sz="6" w:space="0" w:color="auto"/>
              <w:bottom w:val="single" w:sz="6" w:space="0" w:color="auto"/>
              <w:right w:val="single" w:sz="6" w:space="0" w:color="auto"/>
            </w:tcBorders>
            <w:shd w:val="clear" w:color="auto" w:fill="auto"/>
            <w:hideMark/>
          </w:tcPr>
          <w:p w14:paraId="78E35FE3" w14:textId="77777777" w:rsidR="003F6EE2" w:rsidRPr="00E55FF5" w:rsidRDefault="003F6EE2" w:rsidP="005108F3">
            <w:pPr>
              <w:pStyle w:val="C-TableText"/>
              <w:ind w:left="144"/>
            </w:pPr>
            <w:r w:rsidRPr="00E55FF5">
              <w:t>QCMV-T0022-051314R </w:t>
            </w:r>
          </w:p>
        </w:tc>
        <w:tc>
          <w:tcPr>
            <w:tcW w:w="5040" w:type="dxa"/>
            <w:tcBorders>
              <w:top w:val="single" w:sz="6" w:space="0" w:color="auto"/>
              <w:left w:val="single" w:sz="6" w:space="0" w:color="auto"/>
              <w:bottom w:val="single" w:sz="6" w:space="0" w:color="auto"/>
              <w:right w:val="single" w:sz="6" w:space="0" w:color="auto"/>
            </w:tcBorders>
            <w:shd w:val="clear" w:color="auto" w:fill="auto"/>
            <w:hideMark/>
          </w:tcPr>
          <w:p w14:paraId="45E28A97" w14:textId="3DBDDDE4" w:rsidR="003F6EE2" w:rsidRPr="00E55FF5" w:rsidRDefault="00B645D3" w:rsidP="005108F3">
            <w:pPr>
              <w:pStyle w:val="C-TableText"/>
              <w:ind w:left="144"/>
            </w:pPr>
            <w:r>
              <w:t>Water Determination</w:t>
            </w:r>
          </w:p>
        </w:tc>
      </w:tr>
      <w:tr w:rsidR="003F6EE2" w:rsidRPr="00E55FF5" w14:paraId="21C50268" w14:textId="77777777" w:rsidTr="004B2304">
        <w:tc>
          <w:tcPr>
            <w:tcW w:w="1728" w:type="dxa"/>
            <w:tcBorders>
              <w:top w:val="single" w:sz="6" w:space="0" w:color="auto"/>
              <w:left w:val="single" w:sz="6" w:space="0" w:color="auto"/>
              <w:bottom w:val="single" w:sz="6" w:space="0" w:color="auto"/>
              <w:right w:val="single" w:sz="6" w:space="0" w:color="auto"/>
            </w:tcBorders>
            <w:shd w:val="clear" w:color="auto" w:fill="auto"/>
            <w:hideMark/>
          </w:tcPr>
          <w:p w14:paraId="4F2F329D" w14:textId="1BA8FB21" w:rsidR="003F6EE2" w:rsidRPr="00E55FF5" w:rsidRDefault="003F6EE2" w:rsidP="005108F3">
            <w:pPr>
              <w:pStyle w:val="C-TableText"/>
              <w:ind w:left="144"/>
            </w:pPr>
            <w:r w:rsidRPr="00E55FF5">
              <w:t>USP &lt;78</w:t>
            </w:r>
            <w:r w:rsidR="00060472">
              <w:t>8</w:t>
            </w:r>
            <w:r w:rsidRPr="00E55FF5">
              <w:t>&gt;</w:t>
            </w:r>
            <w:r w:rsidR="00B645D3">
              <w:t xml:space="preserve"> </w:t>
            </w:r>
            <w:r w:rsidR="00B645D3" w:rsidRPr="004B2304">
              <w:rPr>
                <w:vertAlign w:val="superscript"/>
              </w:rPr>
              <w:t>2</w:t>
            </w:r>
            <w:r w:rsidRPr="00E55FF5">
              <w:t> </w:t>
            </w:r>
          </w:p>
        </w:tc>
        <w:tc>
          <w:tcPr>
            <w:tcW w:w="2592" w:type="dxa"/>
            <w:tcBorders>
              <w:top w:val="single" w:sz="6" w:space="0" w:color="auto"/>
              <w:left w:val="single" w:sz="6" w:space="0" w:color="auto"/>
              <w:bottom w:val="single" w:sz="6" w:space="0" w:color="auto"/>
              <w:right w:val="single" w:sz="6" w:space="0" w:color="auto"/>
            </w:tcBorders>
            <w:shd w:val="clear" w:color="auto" w:fill="auto"/>
            <w:hideMark/>
          </w:tcPr>
          <w:p w14:paraId="60B585A1" w14:textId="7CCA427A" w:rsidR="003F6EE2" w:rsidRPr="00E55FF5" w:rsidRDefault="0009717B" w:rsidP="005108F3">
            <w:pPr>
              <w:pStyle w:val="C-TableText"/>
              <w:ind w:left="144"/>
            </w:pPr>
            <w:r w:rsidRPr="0009717B">
              <w:t>RPT-0141</w:t>
            </w:r>
          </w:p>
        </w:tc>
        <w:tc>
          <w:tcPr>
            <w:tcW w:w="5040" w:type="dxa"/>
            <w:tcBorders>
              <w:top w:val="single" w:sz="6" w:space="0" w:color="auto"/>
              <w:left w:val="single" w:sz="6" w:space="0" w:color="auto"/>
              <w:bottom w:val="single" w:sz="6" w:space="0" w:color="auto"/>
              <w:right w:val="single" w:sz="6" w:space="0" w:color="auto"/>
            </w:tcBorders>
            <w:shd w:val="clear" w:color="auto" w:fill="auto"/>
            <w:hideMark/>
          </w:tcPr>
          <w:p w14:paraId="2ED44E1A" w14:textId="24517077" w:rsidR="003F6EE2" w:rsidRPr="00E55FF5" w:rsidRDefault="00B645D3" w:rsidP="005108F3">
            <w:pPr>
              <w:pStyle w:val="C-TableText"/>
              <w:ind w:left="144"/>
            </w:pPr>
            <w:r>
              <w:t>Particulate Matter in Injections</w:t>
            </w:r>
          </w:p>
        </w:tc>
      </w:tr>
      <w:tr w:rsidR="003F6EE2" w:rsidRPr="00E55FF5" w14:paraId="1D170D50" w14:textId="77777777" w:rsidTr="004B2304">
        <w:tc>
          <w:tcPr>
            <w:tcW w:w="1728" w:type="dxa"/>
            <w:tcBorders>
              <w:top w:val="single" w:sz="6" w:space="0" w:color="auto"/>
              <w:left w:val="single" w:sz="6" w:space="0" w:color="auto"/>
              <w:bottom w:val="single" w:sz="6" w:space="0" w:color="auto"/>
              <w:right w:val="single" w:sz="6" w:space="0" w:color="auto"/>
            </w:tcBorders>
            <w:shd w:val="clear" w:color="auto" w:fill="auto"/>
            <w:hideMark/>
          </w:tcPr>
          <w:p w14:paraId="1DFA03C9" w14:textId="0F5848B4" w:rsidR="003F6EE2" w:rsidRPr="00E55FF5" w:rsidRDefault="003F6EE2" w:rsidP="005108F3">
            <w:pPr>
              <w:pStyle w:val="C-TableText"/>
              <w:ind w:left="144"/>
            </w:pPr>
            <w:r w:rsidRPr="00E55FF5">
              <w:t>USP &lt;85&gt;</w:t>
            </w:r>
            <w:r w:rsidR="00DF1930">
              <w:t xml:space="preserve"> </w:t>
            </w:r>
            <w:r w:rsidR="00DF1930" w:rsidRPr="00001FAD">
              <w:rPr>
                <w:vertAlign w:val="superscript"/>
              </w:rPr>
              <w:t>1</w:t>
            </w:r>
            <w:r w:rsidRPr="00E55FF5">
              <w:t> </w:t>
            </w:r>
          </w:p>
        </w:tc>
        <w:tc>
          <w:tcPr>
            <w:tcW w:w="2592" w:type="dxa"/>
            <w:tcBorders>
              <w:top w:val="single" w:sz="6" w:space="0" w:color="auto"/>
              <w:left w:val="single" w:sz="6" w:space="0" w:color="auto"/>
              <w:bottom w:val="single" w:sz="6" w:space="0" w:color="auto"/>
              <w:right w:val="single" w:sz="6" w:space="0" w:color="auto"/>
            </w:tcBorders>
            <w:shd w:val="clear" w:color="auto" w:fill="auto"/>
            <w:hideMark/>
          </w:tcPr>
          <w:p w14:paraId="1B6FEBBF" w14:textId="63544B96" w:rsidR="003F6EE2" w:rsidRPr="00E55FF5" w:rsidRDefault="00B645D3" w:rsidP="005108F3">
            <w:pPr>
              <w:pStyle w:val="C-TableText"/>
              <w:ind w:left="144"/>
            </w:pPr>
            <w:r>
              <w:t>2020/00923/00</w:t>
            </w:r>
            <w:r w:rsidR="003F6EE2" w:rsidRPr="00E55FF5">
              <w:t> </w:t>
            </w:r>
          </w:p>
        </w:tc>
        <w:tc>
          <w:tcPr>
            <w:tcW w:w="5040" w:type="dxa"/>
            <w:tcBorders>
              <w:top w:val="single" w:sz="6" w:space="0" w:color="auto"/>
              <w:left w:val="single" w:sz="6" w:space="0" w:color="auto"/>
              <w:bottom w:val="single" w:sz="6" w:space="0" w:color="auto"/>
              <w:right w:val="single" w:sz="6" w:space="0" w:color="auto"/>
            </w:tcBorders>
            <w:shd w:val="clear" w:color="auto" w:fill="auto"/>
            <w:hideMark/>
          </w:tcPr>
          <w:p w14:paraId="2FB3BAEE" w14:textId="0A5B6E75" w:rsidR="003F6EE2" w:rsidRPr="00E55FF5" w:rsidRDefault="00B645D3" w:rsidP="005108F3">
            <w:pPr>
              <w:pStyle w:val="C-TableText"/>
              <w:ind w:left="144"/>
            </w:pPr>
            <w:r>
              <w:t>Bacterial Endotoxins Test</w:t>
            </w:r>
          </w:p>
        </w:tc>
      </w:tr>
      <w:tr w:rsidR="003F6EE2" w:rsidRPr="00E55FF5" w14:paraId="36E18A48" w14:textId="77777777" w:rsidTr="004B2304">
        <w:tc>
          <w:tcPr>
            <w:tcW w:w="1728" w:type="dxa"/>
            <w:tcBorders>
              <w:top w:val="single" w:sz="6" w:space="0" w:color="auto"/>
              <w:left w:val="single" w:sz="6" w:space="0" w:color="auto"/>
              <w:bottom w:val="single" w:sz="6" w:space="0" w:color="auto"/>
              <w:right w:val="single" w:sz="6" w:space="0" w:color="auto"/>
            </w:tcBorders>
            <w:shd w:val="clear" w:color="auto" w:fill="auto"/>
            <w:hideMark/>
          </w:tcPr>
          <w:p w14:paraId="1866692B" w14:textId="4C9F26B7" w:rsidR="003F6EE2" w:rsidRPr="00E55FF5" w:rsidRDefault="003F6EE2" w:rsidP="005108F3">
            <w:pPr>
              <w:pStyle w:val="C-TableText"/>
              <w:ind w:left="144"/>
            </w:pPr>
            <w:r w:rsidRPr="00E55FF5">
              <w:t>USP &lt;71&gt;</w:t>
            </w:r>
            <w:r w:rsidR="00DF1930">
              <w:t xml:space="preserve"> </w:t>
            </w:r>
            <w:r w:rsidR="00DF1930" w:rsidRPr="00001FAD">
              <w:rPr>
                <w:vertAlign w:val="superscript"/>
              </w:rPr>
              <w:t>1</w:t>
            </w:r>
            <w:r w:rsidRPr="00E55FF5">
              <w:t> </w:t>
            </w:r>
          </w:p>
        </w:tc>
        <w:tc>
          <w:tcPr>
            <w:tcW w:w="2592" w:type="dxa"/>
            <w:tcBorders>
              <w:top w:val="single" w:sz="6" w:space="0" w:color="auto"/>
              <w:left w:val="single" w:sz="6" w:space="0" w:color="auto"/>
              <w:bottom w:val="single" w:sz="6" w:space="0" w:color="auto"/>
              <w:right w:val="single" w:sz="6" w:space="0" w:color="auto"/>
            </w:tcBorders>
            <w:shd w:val="clear" w:color="auto" w:fill="auto"/>
            <w:hideMark/>
          </w:tcPr>
          <w:p w14:paraId="2BDD4574" w14:textId="70A93CFE" w:rsidR="003F6EE2" w:rsidRPr="00E55FF5" w:rsidRDefault="00B645D3" w:rsidP="005108F3">
            <w:pPr>
              <w:pStyle w:val="C-TableText"/>
              <w:ind w:left="144"/>
            </w:pPr>
            <w:r>
              <w:t>2021/01341/01</w:t>
            </w:r>
          </w:p>
        </w:tc>
        <w:tc>
          <w:tcPr>
            <w:tcW w:w="5040" w:type="dxa"/>
            <w:tcBorders>
              <w:top w:val="single" w:sz="6" w:space="0" w:color="auto"/>
              <w:left w:val="single" w:sz="6" w:space="0" w:color="auto"/>
              <w:bottom w:val="single" w:sz="6" w:space="0" w:color="auto"/>
              <w:right w:val="single" w:sz="6" w:space="0" w:color="auto"/>
            </w:tcBorders>
            <w:shd w:val="clear" w:color="auto" w:fill="auto"/>
            <w:hideMark/>
          </w:tcPr>
          <w:p w14:paraId="62BE3AC5" w14:textId="133D3B2F" w:rsidR="003F6EE2" w:rsidRPr="00E55FF5" w:rsidRDefault="003F6EE2" w:rsidP="005108F3">
            <w:pPr>
              <w:pStyle w:val="C-TableText"/>
              <w:ind w:left="144"/>
            </w:pPr>
            <w:r w:rsidRPr="00E55FF5">
              <w:t>Sterility Test</w:t>
            </w:r>
            <w:r w:rsidR="00B645D3">
              <w:t>s</w:t>
            </w:r>
          </w:p>
        </w:tc>
      </w:tr>
    </w:tbl>
    <w:p w14:paraId="1B444FDE" w14:textId="545B5839" w:rsidR="00B645D3" w:rsidRDefault="00B645D3" w:rsidP="00E7382D">
      <w:pPr>
        <w:pStyle w:val="C-TableFootnote"/>
      </w:pPr>
      <w:r>
        <w:t>NA = Not available</w:t>
      </w:r>
    </w:p>
    <w:p w14:paraId="4F545A86" w14:textId="2CE89E5E" w:rsidR="00B645D3" w:rsidRDefault="00B645D3" w:rsidP="00E7382D">
      <w:pPr>
        <w:pStyle w:val="C-TableFootnote"/>
      </w:pPr>
      <w:r w:rsidRPr="004B2304">
        <w:rPr>
          <w:vertAlign w:val="superscript"/>
        </w:rPr>
        <w:t>1</w:t>
      </w:r>
      <w:r>
        <w:tab/>
        <w:t>Performed at Patheon.</w:t>
      </w:r>
    </w:p>
    <w:p w14:paraId="30F158A1" w14:textId="0FDDDC86" w:rsidR="00B645D3" w:rsidRDefault="00B645D3" w:rsidP="00E7382D">
      <w:pPr>
        <w:pStyle w:val="C-TableFootnote"/>
      </w:pPr>
      <w:r w:rsidRPr="004B2304">
        <w:rPr>
          <w:vertAlign w:val="superscript"/>
        </w:rPr>
        <w:t>2</w:t>
      </w:r>
      <w:r>
        <w:tab/>
        <w:t>Performed at Nitto Avecia Pharma Services.</w:t>
      </w:r>
    </w:p>
    <w:p w14:paraId="0582C985" w14:textId="781E8B0D" w:rsidR="0024235E" w:rsidRDefault="0024235E" w:rsidP="0024235E">
      <w:pPr>
        <w:pStyle w:val="C-Heading2non-numbered"/>
      </w:pPr>
      <w:bookmarkStart w:id="60" w:name="_Toc132276336"/>
      <w:r>
        <w:t>2.</w:t>
      </w:r>
      <w:r w:rsidR="00BF64CC">
        <w:t>3</w:t>
      </w:r>
      <w:r>
        <w:t>.P.5.4</w:t>
      </w:r>
      <w:r>
        <w:tab/>
        <w:t>Batch Analysis</w:t>
      </w:r>
      <w:bookmarkEnd w:id="60"/>
    </w:p>
    <w:p w14:paraId="0579B33C" w14:textId="201A6E92" w:rsidR="0024235E" w:rsidRPr="001B263D" w:rsidRDefault="0024235E" w:rsidP="004B2304">
      <w:pPr>
        <w:pStyle w:val="C-BodyText"/>
        <w:rPr>
          <w:szCs w:val="24"/>
        </w:rPr>
      </w:pPr>
      <w:r>
        <w:t>The</w:t>
      </w:r>
      <w:r w:rsidRPr="00B40487">
        <w:t xml:space="preserve"> Certificate of </w:t>
      </w:r>
      <w:r w:rsidRPr="00641A00">
        <w:t xml:space="preserve">Analysis </w:t>
      </w:r>
      <w:r>
        <w:t xml:space="preserve">for the </w:t>
      </w:r>
      <w:r w:rsidR="00CD6260">
        <w:t>placebo batch</w:t>
      </w:r>
      <w:r>
        <w:t xml:space="preserve"> </w:t>
      </w:r>
      <w:r w:rsidR="008C766F">
        <w:t>B27094</w:t>
      </w:r>
      <w:r w:rsidR="008C766F" w:rsidRPr="008C766F">
        <w:t xml:space="preserve"> </w:t>
      </w:r>
      <w:r>
        <w:t xml:space="preserve">is </w:t>
      </w:r>
      <w:r w:rsidRPr="001B263D">
        <w:t xml:space="preserve">provided in </w:t>
      </w:r>
      <w:hyperlink w:anchor="F2" w:history="1">
        <w:r w:rsidRPr="001B263D">
          <w:rPr>
            <w:rStyle w:val="Hyperlink"/>
            <w:u w:val="none"/>
          </w:rPr>
          <w:t xml:space="preserve">Figure </w:t>
        </w:r>
        <w:r w:rsidR="00DC41DB" w:rsidRPr="001B263D">
          <w:rPr>
            <w:rStyle w:val="Hyperlink"/>
            <w:u w:val="none"/>
          </w:rPr>
          <w:t>2</w:t>
        </w:r>
      </w:hyperlink>
      <w:r w:rsidRPr="001B263D">
        <w:t>.</w:t>
      </w:r>
      <w:r w:rsidRPr="001B263D">
        <w:rPr>
          <w:szCs w:val="24"/>
        </w:rPr>
        <w:t xml:space="preserve"> </w:t>
      </w:r>
    </w:p>
    <w:p w14:paraId="28DDB5F4" w14:textId="27B89AED" w:rsidR="0024235E" w:rsidRPr="005C7FDE" w:rsidRDefault="00DC41DB" w:rsidP="00587DA9">
      <w:pPr>
        <w:pStyle w:val="C-CaptionContinued"/>
      </w:pPr>
      <w:bookmarkStart w:id="61" w:name="F2"/>
      <w:bookmarkStart w:id="62" w:name="_Toc131506427"/>
      <w:bookmarkEnd w:id="61"/>
      <w:r>
        <w:lastRenderedPageBreak/>
        <w:t xml:space="preserve">Figure </w:t>
      </w:r>
      <w:fldSimple w:instr=" SEQ Figure \* ARABIC ">
        <w:r w:rsidR="00EC25D0">
          <w:rPr>
            <w:noProof/>
          </w:rPr>
          <w:t>2</w:t>
        </w:r>
      </w:fldSimple>
      <w:r w:rsidR="0024235E">
        <w:t>:</w:t>
      </w:r>
      <w:r w:rsidR="0024235E">
        <w:tab/>
      </w:r>
      <w:r w:rsidR="0024235E" w:rsidRPr="005C7FDE">
        <w:t xml:space="preserve">Certificate of Analysis – </w:t>
      </w:r>
      <w:r w:rsidR="00E7382D">
        <w:t>Placebo for Injection</w:t>
      </w:r>
      <w:bookmarkEnd w:id="62"/>
    </w:p>
    <w:p w14:paraId="5C9A0B1C" w14:textId="77777777" w:rsidR="00323AFA" w:rsidRDefault="00C925C9" w:rsidP="0024235E">
      <w:pPr>
        <w:pStyle w:val="PNormal"/>
        <w:rPr>
          <w:color w:val="FF0000"/>
        </w:rPr>
      </w:pPr>
      <w:r w:rsidRPr="00C925C9">
        <w:rPr>
          <w:noProof/>
        </w:rPr>
        <w:drawing>
          <wp:inline distT="0" distB="0" distL="0" distR="0" wp14:anchorId="4613DB64" wp14:editId="02D46180">
            <wp:extent cx="5943600" cy="7507605"/>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8"/>
                    <a:stretch>
                      <a:fillRect/>
                    </a:stretch>
                  </pic:blipFill>
                  <pic:spPr>
                    <a:xfrm>
                      <a:off x="0" y="0"/>
                      <a:ext cx="5943600" cy="7507605"/>
                    </a:xfrm>
                    <a:prstGeom prst="rect">
                      <a:avLst/>
                    </a:prstGeom>
                  </pic:spPr>
                </pic:pic>
              </a:graphicData>
            </a:graphic>
          </wp:inline>
        </w:drawing>
      </w:r>
    </w:p>
    <w:p w14:paraId="1CA9173A" w14:textId="77777777" w:rsidR="0024235E" w:rsidRPr="0024235E" w:rsidRDefault="0024235E" w:rsidP="001B263D">
      <w:pPr>
        <w:pStyle w:val="C-BodyText"/>
      </w:pPr>
    </w:p>
    <w:p w14:paraId="1DECCEAF" w14:textId="39B6FC53" w:rsidR="0024235E" w:rsidRDefault="0024235E" w:rsidP="0024235E">
      <w:pPr>
        <w:pStyle w:val="C-Heading2non-numbered"/>
      </w:pPr>
      <w:bookmarkStart w:id="63" w:name="_Toc132276337"/>
      <w:r>
        <w:lastRenderedPageBreak/>
        <w:t>2.</w:t>
      </w:r>
      <w:r w:rsidR="00BF64CC">
        <w:t>3</w:t>
      </w:r>
      <w:r>
        <w:t>.P.5.5</w:t>
      </w:r>
      <w:r>
        <w:tab/>
        <w:t>Characterization of Impurities</w:t>
      </w:r>
      <w:bookmarkEnd w:id="63"/>
    </w:p>
    <w:p w14:paraId="20C1D569" w14:textId="77777777" w:rsidR="0024235E" w:rsidRDefault="00E47179" w:rsidP="0024235E">
      <w:pPr>
        <w:pStyle w:val="C-BodyText"/>
        <w:rPr>
          <w:rStyle w:val="PSample"/>
          <w:rFonts w:eastAsiaTheme="minorHAnsi" w:cstheme="minorBidi"/>
          <w:b/>
          <w:i w:val="0"/>
          <w:color w:val="auto"/>
        </w:rPr>
      </w:pPr>
      <w:r>
        <w:rPr>
          <w:rStyle w:val="PSample"/>
          <w:i w:val="0"/>
          <w:color w:val="auto"/>
        </w:rPr>
        <w:t>Not applicable</w:t>
      </w:r>
      <w:r w:rsidR="0024235E" w:rsidRPr="005F7DE2">
        <w:rPr>
          <w:rStyle w:val="PSample"/>
          <w:rFonts w:eastAsiaTheme="minorHAnsi" w:cstheme="minorBidi"/>
          <w:i w:val="0"/>
          <w:color w:val="auto"/>
        </w:rPr>
        <w:t xml:space="preserve">. </w:t>
      </w:r>
    </w:p>
    <w:p w14:paraId="4724DBB6" w14:textId="20356B5B" w:rsidR="0024235E" w:rsidRDefault="0024235E" w:rsidP="0024235E">
      <w:pPr>
        <w:pStyle w:val="C-Heading2non-numbered"/>
      </w:pPr>
      <w:bookmarkStart w:id="64" w:name="_Toc132276338"/>
      <w:r>
        <w:t>2.</w:t>
      </w:r>
      <w:r w:rsidR="00BF64CC">
        <w:t>3</w:t>
      </w:r>
      <w:r>
        <w:t>.P.5.6</w:t>
      </w:r>
      <w:r>
        <w:tab/>
        <w:t>Justification of Specifications</w:t>
      </w:r>
      <w:bookmarkEnd w:id="64"/>
    </w:p>
    <w:p w14:paraId="6C0DA24A" w14:textId="7BF8B836" w:rsidR="0024235E" w:rsidRPr="00A366E2" w:rsidRDefault="0024235E" w:rsidP="0024235E">
      <w:pPr>
        <w:pStyle w:val="C-BodyText"/>
        <w:rPr>
          <w:sz w:val="22"/>
        </w:rPr>
      </w:pPr>
      <w:r w:rsidRPr="008778B2">
        <w:t xml:space="preserve">The specifications for </w:t>
      </w:r>
      <w:r w:rsidR="00E47179">
        <w:t>placebo</w:t>
      </w:r>
      <w:r w:rsidRPr="008778B2">
        <w:t xml:space="preserve"> are based on </w:t>
      </w:r>
      <w:r w:rsidR="00F156D3">
        <w:t>absence of drug substance</w:t>
      </w:r>
      <w:r w:rsidRPr="008778B2">
        <w:t xml:space="preserve">. </w:t>
      </w:r>
    </w:p>
    <w:p w14:paraId="6217F488" w14:textId="6B3B7C61" w:rsidR="0024235E" w:rsidRPr="001F3EAC" w:rsidRDefault="0024235E" w:rsidP="00587DA9">
      <w:pPr>
        <w:pStyle w:val="C-Heading1nopagebreak"/>
        <w:numPr>
          <w:ilvl w:val="0"/>
          <w:numId w:val="0"/>
        </w:numPr>
        <w:ind w:left="1080" w:hanging="1080"/>
      </w:pPr>
      <w:bookmarkStart w:id="65" w:name="_Toc132276339"/>
      <w:r>
        <w:t>2.</w:t>
      </w:r>
      <w:r w:rsidR="00BF64CC">
        <w:t>3</w:t>
      </w:r>
      <w:r>
        <w:t>.P</w:t>
      </w:r>
      <w:r w:rsidRPr="001F3EAC">
        <w:t>.6</w:t>
      </w:r>
      <w:r w:rsidRPr="001F3EAC">
        <w:tab/>
        <w:t>Reference Standards or Materials</w:t>
      </w:r>
      <w:bookmarkEnd w:id="65"/>
      <w:r w:rsidRPr="001F3EAC">
        <w:t xml:space="preserve"> </w:t>
      </w:r>
    </w:p>
    <w:p w14:paraId="4C0CE4CA" w14:textId="77777777" w:rsidR="0024235E" w:rsidRDefault="0024235E" w:rsidP="0024235E">
      <w:pPr>
        <w:pStyle w:val="C-BodyText"/>
        <w:rPr>
          <w:rFonts w:eastAsiaTheme="minorHAnsi" w:cstheme="minorBidi"/>
          <w:b/>
          <w:sz w:val="22"/>
          <w:szCs w:val="22"/>
        </w:rPr>
      </w:pPr>
      <w:r w:rsidRPr="001B239E">
        <w:t xml:space="preserve">The reference standard for testing </w:t>
      </w:r>
      <w:r w:rsidR="001B490C">
        <w:t>placebo</w:t>
      </w:r>
      <w:r w:rsidRPr="001B239E">
        <w:t xml:space="preserve"> is the same reference standard used for testing drug substance sargramostim</w:t>
      </w:r>
      <w:r w:rsidRPr="00117439">
        <w:rPr>
          <w:rFonts w:eastAsiaTheme="minorHAnsi" w:cstheme="minorBidi"/>
          <w:sz w:val="22"/>
          <w:szCs w:val="22"/>
        </w:rPr>
        <w:t>.</w:t>
      </w:r>
    </w:p>
    <w:p w14:paraId="25B1FBFE" w14:textId="28679C63" w:rsidR="0024235E" w:rsidRPr="002213B9" w:rsidRDefault="0024235E" w:rsidP="00587DA9">
      <w:pPr>
        <w:pStyle w:val="C-Heading1nopagebreak0"/>
      </w:pPr>
      <w:bookmarkStart w:id="66" w:name="_Toc132276340"/>
      <w:r>
        <w:t>2.</w:t>
      </w:r>
      <w:r w:rsidR="00BF64CC">
        <w:t>3</w:t>
      </w:r>
      <w:r>
        <w:t>.P.7</w:t>
      </w:r>
      <w:r>
        <w:tab/>
        <w:t>Container Closure System</w:t>
      </w:r>
      <w:bookmarkEnd w:id="66"/>
      <w:r>
        <w:t xml:space="preserve"> </w:t>
      </w:r>
    </w:p>
    <w:p w14:paraId="381CF440" w14:textId="77777777" w:rsidR="0024235E" w:rsidRDefault="0024235E" w:rsidP="0024235E">
      <w:pPr>
        <w:pStyle w:val="C-BodyText"/>
      </w:pPr>
      <w:r>
        <w:t xml:space="preserve">The primary container closure system for </w:t>
      </w:r>
      <w:r w:rsidR="001B490C">
        <w:t>Placebo</w:t>
      </w:r>
      <w:r>
        <w:t xml:space="preserve"> for Injection consists of a clear, colorless, Type I borosilicate glass vial closed with a chlorobutyl stopper fastened by an aluminum crimp seal with a dark blue plastic flip-off cap. The description of the components of the primary packaging system (i.e., glass vials, stoppers, and aluminum seals), materials of construction, and manufacturer are </w:t>
      </w:r>
      <w:r w:rsidRPr="001B263D">
        <w:t xml:space="preserve">listed in </w:t>
      </w:r>
      <w:hyperlink w:anchor="T12" w:history="1">
        <w:r w:rsidRPr="001B263D">
          <w:rPr>
            <w:rStyle w:val="Hyperlink"/>
            <w:u w:val="none"/>
          </w:rPr>
          <w:t xml:space="preserve">Table </w:t>
        </w:r>
        <w:r w:rsidR="00DC41DB" w:rsidRPr="001B263D">
          <w:rPr>
            <w:rStyle w:val="Hyperlink"/>
            <w:u w:val="none"/>
          </w:rPr>
          <w:t>12</w:t>
        </w:r>
      </w:hyperlink>
      <w:r>
        <w:t xml:space="preserve">. </w:t>
      </w:r>
    </w:p>
    <w:p w14:paraId="49D2FED6" w14:textId="2E58623D" w:rsidR="0024235E" w:rsidRDefault="00DC41DB" w:rsidP="00587DA9">
      <w:pPr>
        <w:pStyle w:val="C-CaptionContinued"/>
      </w:pPr>
      <w:bookmarkStart w:id="67" w:name="T12"/>
      <w:bookmarkStart w:id="68" w:name="_Toc131507432"/>
      <w:bookmarkEnd w:id="67"/>
      <w:r>
        <w:t xml:space="preserve">Table </w:t>
      </w:r>
      <w:fldSimple w:instr=" SEQ Table \* ARABIC ">
        <w:r w:rsidR="00EC25D0">
          <w:rPr>
            <w:noProof/>
          </w:rPr>
          <w:t>12</w:t>
        </w:r>
      </w:fldSimple>
      <w:r w:rsidR="0024235E">
        <w:t>:</w:t>
      </w:r>
      <w:r w:rsidR="0024235E">
        <w:tab/>
        <w:t>Description of Primary Packaging Components</w:t>
      </w:r>
      <w:bookmarkEnd w:id="68"/>
    </w:p>
    <w:tbl>
      <w:tblPr>
        <w:tblStyle w:val="TableGrid"/>
        <w:tblW w:w="5000" w:type="pct"/>
        <w:tblLook w:val="04A0" w:firstRow="1" w:lastRow="0" w:firstColumn="1" w:lastColumn="0" w:noHBand="0" w:noVBand="1"/>
      </w:tblPr>
      <w:tblGrid>
        <w:gridCol w:w="2089"/>
        <w:gridCol w:w="2849"/>
        <w:gridCol w:w="4412"/>
      </w:tblGrid>
      <w:tr w:rsidR="0024235E" w14:paraId="78EAEAE1" w14:textId="77777777" w:rsidTr="00413B49">
        <w:tc>
          <w:tcPr>
            <w:tcW w:w="2119" w:type="dxa"/>
            <w:tcBorders>
              <w:top w:val="single" w:sz="4" w:space="0" w:color="auto"/>
              <w:left w:val="single" w:sz="4" w:space="0" w:color="auto"/>
              <w:bottom w:val="single" w:sz="4" w:space="0" w:color="auto"/>
              <w:right w:val="single" w:sz="4" w:space="0" w:color="auto"/>
            </w:tcBorders>
            <w:hideMark/>
          </w:tcPr>
          <w:p w14:paraId="3E872B70" w14:textId="77777777" w:rsidR="0024235E" w:rsidRDefault="0024235E" w:rsidP="00413B49">
            <w:pPr>
              <w:pStyle w:val="C-TableHeader"/>
            </w:pPr>
            <w:r>
              <w:t>Description</w:t>
            </w:r>
          </w:p>
        </w:tc>
        <w:tc>
          <w:tcPr>
            <w:tcW w:w="2914" w:type="dxa"/>
            <w:tcBorders>
              <w:top w:val="single" w:sz="4" w:space="0" w:color="auto"/>
              <w:left w:val="single" w:sz="4" w:space="0" w:color="auto"/>
              <w:bottom w:val="single" w:sz="4" w:space="0" w:color="auto"/>
              <w:right w:val="single" w:sz="4" w:space="0" w:color="auto"/>
            </w:tcBorders>
            <w:hideMark/>
          </w:tcPr>
          <w:p w14:paraId="629A3D67" w14:textId="77777777" w:rsidR="0024235E" w:rsidRDefault="0024235E" w:rsidP="00413B49">
            <w:pPr>
              <w:pStyle w:val="C-TableHeader"/>
            </w:pPr>
            <w:r>
              <w:t>Materials of Construction</w:t>
            </w:r>
          </w:p>
        </w:tc>
        <w:tc>
          <w:tcPr>
            <w:tcW w:w="4543" w:type="dxa"/>
            <w:tcBorders>
              <w:top w:val="single" w:sz="4" w:space="0" w:color="auto"/>
              <w:left w:val="single" w:sz="4" w:space="0" w:color="auto"/>
              <w:bottom w:val="single" w:sz="4" w:space="0" w:color="auto"/>
              <w:right w:val="single" w:sz="4" w:space="0" w:color="auto"/>
            </w:tcBorders>
            <w:hideMark/>
          </w:tcPr>
          <w:p w14:paraId="523290D4" w14:textId="77777777" w:rsidR="0024235E" w:rsidRDefault="0024235E" w:rsidP="00413B49">
            <w:pPr>
              <w:pStyle w:val="C-TableHeader"/>
            </w:pPr>
            <w:r>
              <w:t>Manufacturer</w:t>
            </w:r>
          </w:p>
        </w:tc>
      </w:tr>
      <w:tr w:rsidR="0024235E" w:rsidRPr="005452ED" w14:paraId="3E153FD3" w14:textId="77777777" w:rsidTr="00413B49">
        <w:tc>
          <w:tcPr>
            <w:tcW w:w="2119" w:type="dxa"/>
            <w:tcBorders>
              <w:top w:val="single" w:sz="4" w:space="0" w:color="auto"/>
              <w:left w:val="single" w:sz="4" w:space="0" w:color="auto"/>
              <w:bottom w:val="single" w:sz="4" w:space="0" w:color="auto"/>
              <w:right w:val="single" w:sz="4" w:space="0" w:color="auto"/>
            </w:tcBorders>
            <w:hideMark/>
          </w:tcPr>
          <w:p w14:paraId="6741C015" w14:textId="77777777" w:rsidR="0024235E" w:rsidRDefault="0024235E" w:rsidP="00413B49">
            <w:pPr>
              <w:pStyle w:val="C-TableText"/>
            </w:pPr>
            <w:r>
              <w:t xml:space="preserve">Clear, colorless, </w:t>
            </w:r>
            <w:r>
              <w:br/>
              <w:t>20 mm glass vial</w:t>
            </w:r>
          </w:p>
        </w:tc>
        <w:tc>
          <w:tcPr>
            <w:tcW w:w="2914" w:type="dxa"/>
            <w:tcBorders>
              <w:top w:val="single" w:sz="4" w:space="0" w:color="auto"/>
              <w:left w:val="single" w:sz="4" w:space="0" w:color="auto"/>
              <w:bottom w:val="single" w:sz="4" w:space="0" w:color="auto"/>
              <w:right w:val="single" w:sz="4" w:space="0" w:color="auto"/>
            </w:tcBorders>
            <w:hideMark/>
          </w:tcPr>
          <w:p w14:paraId="6072D9B1" w14:textId="77777777" w:rsidR="0024235E" w:rsidRDefault="0024235E" w:rsidP="00413B49">
            <w:pPr>
              <w:pStyle w:val="C-TableText"/>
            </w:pPr>
            <w:r>
              <w:t>Tubing, Type I borosilicate glass</w:t>
            </w:r>
          </w:p>
        </w:tc>
        <w:tc>
          <w:tcPr>
            <w:tcW w:w="4543" w:type="dxa"/>
            <w:tcBorders>
              <w:top w:val="single" w:sz="4" w:space="0" w:color="auto"/>
              <w:left w:val="single" w:sz="4" w:space="0" w:color="auto"/>
              <w:bottom w:val="single" w:sz="4" w:space="0" w:color="auto"/>
              <w:right w:val="single" w:sz="4" w:space="0" w:color="auto"/>
            </w:tcBorders>
            <w:hideMark/>
          </w:tcPr>
          <w:p w14:paraId="31164301" w14:textId="77777777" w:rsidR="0024235E" w:rsidRPr="007444F8" w:rsidRDefault="0024235E" w:rsidP="00413B49">
            <w:pPr>
              <w:pStyle w:val="C-TableText"/>
              <w:rPr>
                <w:lang w:val="pt-BR"/>
              </w:rPr>
            </w:pPr>
            <w:r w:rsidRPr="007444F8">
              <w:rPr>
                <w:lang w:val="pt-BR"/>
              </w:rPr>
              <w:t xml:space="preserve">Ompi North America </w:t>
            </w:r>
            <w:r w:rsidRPr="007444F8">
              <w:rPr>
                <w:vertAlign w:val="superscript"/>
                <w:lang w:val="pt-BR"/>
              </w:rPr>
              <w:t>1</w:t>
            </w:r>
            <w:r w:rsidRPr="007444F8">
              <w:rPr>
                <w:lang w:val="pt-BR"/>
              </w:rPr>
              <w:t xml:space="preserve"> </w:t>
            </w:r>
            <w:r w:rsidRPr="007444F8">
              <w:rPr>
                <w:lang w:val="pt-BR"/>
              </w:rPr>
              <w:br/>
              <w:t xml:space="preserve">Canadá 130, Parque Nacional Industrial </w:t>
            </w:r>
            <w:r w:rsidRPr="007444F8">
              <w:rPr>
                <w:lang w:val="pt-BR"/>
              </w:rPr>
              <w:br/>
              <w:t>65550 Ciénega de Flores, Nuevo Leon</w:t>
            </w:r>
            <w:r w:rsidRPr="007444F8">
              <w:rPr>
                <w:lang w:val="pt-BR"/>
              </w:rPr>
              <w:br/>
              <w:t>Mexico</w:t>
            </w:r>
          </w:p>
        </w:tc>
      </w:tr>
      <w:tr w:rsidR="0024235E" w14:paraId="324FF107" w14:textId="77777777" w:rsidTr="00413B49">
        <w:tc>
          <w:tcPr>
            <w:tcW w:w="2119" w:type="dxa"/>
            <w:tcBorders>
              <w:top w:val="single" w:sz="4" w:space="0" w:color="auto"/>
              <w:left w:val="single" w:sz="4" w:space="0" w:color="auto"/>
              <w:bottom w:val="single" w:sz="4" w:space="0" w:color="auto"/>
              <w:right w:val="single" w:sz="4" w:space="0" w:color="auto"/>
            </w:tcBorders>
            <w:hideMark/>
          </w:tcPr>
          <w:p w14:paraId="503E5FE9" w14:textId="77777777" w:rsidR="0024235E" w:rsidRDefault="0024235E" w:rsidP="00413B49">
            <w:pPr>
              <w:pStyle w:val="C-TableText"/>
            </w:pPr>
            <w:r>
              <w:t>Gray, 20 mm lyophilization stopper</w:t>
            </w:r>
          </w:p>
        </w:tc>
        <w:tc>
          <w:tcPr>
            <w:tcW w:w="2914" w:type="dxa"/>
            <w:tcBorders>
              <w:top w:val="single" w:sz="4" w:space="0" w:color="auto"/>
              <w:left w:val="single" w:sz="4" w:space="0" w:color="auto"/>
              <w:bottom w:val="single" w:sz="4" w:space="0" w:color="auto"/>
              <w:right w:val="single" w:sz="4" w:space="0" w:color="auto"/>
            </w:tcBorders>
            <w:hideMark/>
          </w:tcPr>
          <w:p w14:paraId="03F25AD2" w14:textId="77777777" w:rsidR="0024235E" w:rsidRDefault="0024235E" w:rsidP="00413B49">
            <w:pPr>
              <w:pStyle w:val="C-TableText"/>
            </w:pPr>
            <w:r>
              <w:t>4432/50 chlorobutyl formulation, FluroTec® and B2 coating</w:t>
            </w:r>
          </w:p>
        </w:tc>
        <w:tc>
          <w:tcPr>
            <w:tcW w:w="4543" w:type="dxa"/>
            <w:tcBorders>
              <w:top w:val="single" w:sz="4" w:space="0" w:color="auto"/>
              <w:left w:val="single" w:sz="4" w:space="0" w:color="auto"/>
              <w:bottom w:val="single" w:sz="4" w:space="0" w:color="auto"/>
              <w:right w:val="single" w:sz="4" w:space="0" w:color="auto"/>
            </w:tcBorders>
            <w:hideMark/>
          </w:tcPr>
          <w:p w14:paraId="0392D05B" w14:textId="77777777" w:rsidR="0024235E" w:rsidRDefault="0024235E" w:rsidP="00413B49">
            <w:pPr>
              <w:pStyle w:val="C-TableText"/>
            </w:pPr>
            <w:r>
              <w:t xml:space="preserve">West Pharmaceutical Services, Inc. </w:t>
            </w:r>
            <w:r>
              <w:br/>
              <w:t>Jersey Shore, PA 17740</w:t>
            </w:r>
            <w:r>
              <w:br/>
              <w:t>United States</w:t>
            </w:r>
          </w:p>
        </w:tc>
      </w:tr>
      <w:tr w:rsidR="0024235E" w14:paraId="66E66B34" w14:textId="77777777" w:rsidTr="00413B49">
        <w:tc>
          <w:tcPr>
            <w:tcW w:w="2119" w:type="dxa"/>
            <w:tcBorders>
              <w:top w:val="single" w:sz="4" w:space="0" w:color="auto"/>
              <w:left w:val="single" w:sz="4" w:space="0" w:color="auto"/>
              <w:bottom w:val="single" w:sz="4" w:space="0" w:color="auto"/>
              <w:right w:val="single" w:sz="4" w:space="0" w:color="auto"/>
            </w:tcBorders>
            <w:hideMark/>
          </w:tcPr>
          <w:p w14:paraId="3FDE5556" w14:textId="77777777" w:rsidR="0024235E" w:rsidRDefault="0024235E" w:rsidP="00413B49">
            <w:pPr>
              <w:pStyle w:val="C-TableText"/>
            </w:pPr>
            <w:r>
              <w:rPr>
                <w:szCs w:val="22"/>
              </w:rPr>
              <w:t>Aluminum seal with plastic dark blue flip-off cap</w:t>
            </w:r>
          </w:p>
        </w:tc>
        <w:tc>
          <w:tcPr>
            <w:tcW w:w="2914" w:type="dxa"/>
            <w:tcBorders>
              <w:top w:val="single" w:sz="4" w:space="0" w:color="auto"/>
              <w:left w:val="single" w:sz="4" w:space="0" w:color="auto"/>
              <w:bottom w:val="single" w:sz="4" w:space="0" w:color="auto"/>
              <w:right w:val="single" w:sz="4" w:space="0" w:color="auto"/>
            </w:tcBorders>
            <w:hideMark/>
          </w:tcPr>
          <w:p w14:paraId="4F7C9C22" w14:textId="77777777" w:rsidR="0024235E" w:rsidRDefault="0024235E" w:rsidP="00413B49">
            <w:pPr>
              <w:pStyle w:val="C-TableText"/>
            </w:pPr>
            <w:r>
              <w:rPr>
                <w:szCs w:val="22"/>
              </w:rPr>
              <w:t>Aluminum and plastic</w:t>
            </w:r>
          </w:p>
        </w:tc>
        <w:tc>
          <w:tcPr>
            <w:tcW w:w="4543" w:type="dxa"/>
            <w:tcBorders>
              <w:top w:val="single" w:sz="4" w:space="0" w:color="auto"/>
              <w:left w:val="single" w:sz="4" w:space="0" w:color="auto"/>
              <w:bottom w:val="single" w:sz="4" w:space="0" w:color="auto"/>
              <w:right w:val="single" w:sz="4" w:space="0" w:color="auto"/>
            </w:tcBorders>
            <w:hideMark/>
          </w:tcPr>
          <w:p w14:paraId="7A7EA0A9" w14:textId="77777777" w:rsidR="0024235E" w:rsidRDefault="0024235E" w:rsidP="00413B49">
            <w:pPr>
              <w:pStyle w:val="C-TableText"/>
            </w:pPr>
            <w:r>
              <w:t>West Pharmaceutical Services of Florida, Inc. Clearwater, FL 33760</w:t>
            </w:r>
            <w:r>
              <w:br/>
              <w:t>United States</w:t>
            </w:r>
          </w:p>
        </w:tc>
      </w:tr>
    </w:tbl>
    <w:p w14:paraId="30AB94D1" w14:textId="77777777" w:rsidR="0024235E" w:rsidRDefault="0024235E" w:rsidP="0024235E">
      <w:pPr>
        <w:pStyle w:val="C-TableFootnote"/>
      </w:pPr>
      <w:r>
        <w:rPr>
          <w:vertAlign w:val="superscript"/>
        </w:rPr>
        <w:t>1</w:t>
      </w:r>
      <w:r>
        <w:tab/>
        <w:t>Depending upon supply and product demand the vials may be manufactured by Nuovo Ompi S.r.l., Piombino Dese, Padova, 35017, Italy or Nuovo Ompi S.r.l., Borgo Tor Tre Ponti, Latina, 04013, Italy.</w:t>
      </w:r>
    </w:p>
    <w:p w14:paraId="4178D11F" w14:textId="77777777" w:rsidR="0024235E" w:rsidRDefault="0024235E" w:rsidP="0024235E">
      <w:pPr>
        <w:pStyle w:val="C-BodyText"/>
      </w:pPr>
      <w:r>
        <w:t xml:space="preserve">The glass vials (6R) are manufactured in compliance with ISO 9001:2008, Quality Management Systems, and meet the requirements of the USP General Chapter &lt;660&gt;, Containers-Glass. The specifications for the clear, colorless Type I glass vials manufactured by Ompi North America are provided </w:t>
      </w:r>
      <w:r w:rsidRPr="001B263D">
        <w:t xml:space="preserve">in </w:t>
      </w:r>
      <w:hyperlink w:anchor="T13" w:history="1">
        <w:r w:rsidRPr="001B263D">
          <w:rPr>
            <w:rStyle w:val="Hyperlink"/>
            <w:u w:val="none"/>
          </w:rPr>
          <w:t xml:space="preserve">Table </w:t>
        </w:r>
        <w:r w:rsidR="00DC41DB" w:rsidRPr="001B263D">
          <w:rPr>
            <w:rStyle w:val="Hyperlink"/>
            <w:u w:val="none"/>
          </w:rPr>
          <w:t>13</w:t>
        </w:r>
      </w:hyperlink>
      <w:r w:rsidRPr="001B263D">
        <w:t>.</w:t>
      </w:r>
      <w:r>
        <w:t xml:space="preserve"> </w:t>
      </w:r>
    </w:p>
    <w:p w14:paraId="52FB58C5" w14:textId="11999C1A" w:rsidR="0024235E" w:rsidRDefault="00DC41DB" w:rsidP="00587DA9">
      <w:pPr>
        <w:pStyle w:val="C-CaptionContinued"/>
      </w:pPr>
      <w:bookmarkStart w:id="69" w:name="T13"/>
      <w:bookmarkStart w:id="70" w:name="_Toc131507433"/>
      <w:bookmarkEnd w:id="69"/>
      <w:r>
        <w:t xml:space="preserve">Table </w:t>
      </w:r>
      <w:fldSimple w:instr=" SEQ Table \* ARABIC ">
        <w:r w:rsidR="00EC25D0">
          <w:rPr>
            <w:noProof/>
          </w:rPr>
          <w:t>13</w:t>
        </w:r>
      </w:fldSimple>
      <w:r w:rsidR="0024235E">
        <w:t>:</w:t>
      </w:r>
      <w:r w:rsidR="0024235E">
        <w:tab/>
        <w:t>Glass Vials (Dimensions: 22 mm x 40 mm) Specifications</w:t>
      </w:r>
      <w:bookmarkEnd w:id="70"/>
    </w:p>
    <w:tbl>
      <w:tblPr>
        <w:tblStyle w:val="TableGrid"/>
        <w:tblW w:w="0" w:type="auto"/>
        <w:tblLook w:val="04A0" w:firstRow="1" w:lastRow="0" w:firstColumn="1" w:lastColumn="0" w:noHBand="0" w:noVBand="1"/>
      </w:tblPr>
      <w:tblGrid>
        <w:gridCol w:w="3117"/>
        <w:gridCol w:w="3117"/>
        <w:gridCol w:w="3116"/>
      </w:tblGrid>
      <w:tr w:rsidR="0024235E" w14:paraId="5A3CF8B9" w14:textId="77777777" w:rsidTr="00587DA9">
        <w:trPr>
          <w:tblHeader/>
        </w:trPr>
        <w:tc>
          <w:tcPr>
            <w:tcW w:w="3192" w:type="dxa"/>
            <w:tcBorders>
              <w:top w:val="single" w:sz="4" w:space="0" w:color="auto"/>
              <w:left w:val="single" w:sz="4" w:space="0" w:color="auto"/>
              <w:bottom w:val="single" w:sz="4" w:space="0" w:color="auto"/>
              <w:right w:val="single" w:sz="4" w:space="0" w:color="auto"/>
            </w:tcBorders>
            <w:hideMark/>
          </w:tcPr>
          <w:p w14:paraId="0F89547D" w14:textId="77777777" w:rsidR="0024235E" w:rsidRDefault="0024235E" w:rsidP="00413B49">
            <w:pPr>
              <w:pStyle w:val="C-TableHeader"/>
            </w:pPr>
            <w:r>
              <w:t>Test</w:t>
            </w:r>
          </w:p>
        </w:tc>
        <w:tc>
          <w:tcPr>
            <w:tcW w:w="3192" w:type="dxa"/>
            <w:tcBorders>
              <w:top w:val="single" w:sz="4" w:space="0" w:color="auto"/>
              <w:left w:val="single" w:sz="4" w:space="0" w:color="auto"/>
              <w:bottom w:val="single" w:sz="4" w:space="0" w:color="auto"/>
              <w:right w:val="single" w:sz="4" w:space="0" w:color="auto"/>
            </w:tcBorders>
            <w:hideMark/>
          </w:tcPr>
          <w:p w14:paraId="227AE780" w14:textId="77777777" w:rsidR="0024235E" w:rsidRDefault="0024235E" w:rsidP="00413B49">
            <w:pPr>
              <w:pStyle w:val="C-TableHeader"/>
            </w:pPr>
            <w:r>
              <w:t>Test Method</w:t>
            </w:r>
          </w:p>
        </w:tc>
        <w:tc>
          <w:tcPr>
            <w:tcW w:w="3192" w:type="dxa"/>
            <w:tcBorders>
              <w:top w:val="single" w:sz="4" w:space="0" w:color="auto"/>
              <w:left w:val="single" w:sz="4" w:space="0" w:color="auto"/>
              <w:bottom w:val="single" w:sz="4" w:space="0" w:color="auto"/>
              <w:right w:val="single" w:sz="4" w:space="0" w:color="auto"/>
            </w:tcBorders>
            <w:hideMark/>
          </w:tcPr>
          <w:p w14:paraId="600FD3CB" w14:textId="77777777" w:rsidR="0024235E" w:rsidRDefault="0024235E" w:rsidP="00413B49">
            <w:pPr>
              <w:pStyle w:val="C-TableHeader"/>
            </w:pPr>
            <w:r>
              <w:t>Acceptance Criteria</w:t>
            </w:r>
          </w:p>
        </w:tc>
      </w:tr>
      <w:tr w:rsidR="0024235E" w14:paraId="6ECCF8CE"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701EB336" w14:textId="77777777" w:rsidR="0024235E" w:rsidRDefault="0024235E" w:rsidP="00413B49">
            <w:pPr>
              <w:pStyle w:val="C-TableText"/>
            </w:pPr>
            <w:r>
              <w:t>Appearance</w:t>
            </w:r>
          </w:p>
        </w:tc>
        <w:tc>
          <w:tcPr>
            <w:tcW w:w="3192" w:type="dxa"/>
            <w:tcBorders>
              <w:top w:val="single" w:sz="4" w:space="0" w:color="auto"/>
              <w:left w:val="single" w:sz="4" w:space="0" w:color="auto"/>
              <w:bottom w:val="single" w:sz="4" w:space="0" w:color="auto"/>
              <w:right w:val="single" w:sz="4" w:space="0" w:color="auto"/>
            </w:tcBorders>
            <w:hideMark/>
          </w:tcPr>
          <w:p w14:paraId="64CE0EEF" w14:textId="77777777" w:rsidR="0024235E" w:rsidRDefault="0024235E" w:rsidP="00413B49">
            <w:pPr>
              <w:pStyle w:val="C-TableText"/>
            </w:pPr>
            <w:r>
              <w:t>Visual examination</w:t>
            </w:r>
          </w:p>
        </w:tc>
        <w:tc>
          <w:tcPr>
            <w:tcW w:w="3192" w:type="dxa"/>
            <w:tcBorders>
              <w:top w:val="single" w:sz="4" w:space="0" w:color="auto"/>
              <w:left w:val="single" w:sz="4" w:space="0" w:color="auto"/>
              <w:bottom w:val="single" w:sz="4" w:space="0" w:color="auto"/>
              <w:right w:val="single" w:sz="4" w:space="0" w:color="auto"/>
            </w:tcBorders>
            <w:hideMark/>
          </w:tcPr>
          <w:p w14:paraId="501FCB74" w14:textId="77777777" w:rsidR="0024235E" w:rsidRDefault="0024235E" w:rsidP="00413B49">
            <w:pPr>
              <w:pStyle w:val="C-TableText"/>
            </w:pPr>
            <w:r>
              <w:t>Clear, colorless</w:t>
            </w:r>
          </w:p>
        </w:tc>
      </w:tr>
      <w:tr w:rsidR="0024235E" w14:paraId="219636CF"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4871E49B" w14:textId="77777777" w:rsidR="0024235E" w:rsidRDefault="0024235E" w:rsidP="00413B49">
            <w:pPr>
              <w:pStyle w:val="C-TableText"/>
            </w:pPr>
            <w:r>
              <w:t>Volume</w:t>
            </w:r>
          </w:p>
        </w:tc>
        <w:tc>
          <w:tcPr>
            <w:tcW w:w="3192" w:type="dxa"/>
            <w:tcBorders>
              <w:top w:val="single" w:sz="4" w:space="0" w:color="auto"/>
              <w:left w:val="single" w:sz="4" w:space="0" w:color="auto"/>
              <w:bottom w:val="single" w:sz="4" w:space="0" w:color="auto"/>
              <w:right w:val="single" w:sz="4" w:space="0" w:color="auto"/>
            </w:tcBorders>
            <w:hideMark/>
          </w:tcPr>
          <w:p w14:paraId="545BEC31" w14:textId="77777777" w:rsidR="0024235E" w:rsidRDefault="0024235E" w:rsidP="00413B49">
            <w:pPr>
              <w:pStyle w:val="C-TableText"/>
            </w:pPr>
            <w:r>
              <w:t>USP &lt;660&gt;</w:t>
            </w:r>
          </w:p>
        </w:tc>
        <w:tc>
          <w:tcPr>
            <w:tcW w:w="3192" w:type="dxa"/>
            <w:tcBorders>
              <w:top w:val="single" w:sz="4" w:space="0" w:color="auto"/>
              <w:left w:val="single" w:sz="4" w:space="0" w:color="auto"/>
              <w:bottom w:val="single" w:sz="4" w:space="0" w:color="auto"/>
              <w:right w:val="single" w:sz="4" w:space="0" w:color="auto"/>
            </w:tcBorders>
            <w:hideMark/>
          </w:tcPr>
          <w:p w14:paraId="6581047E" w14:textId="77777777" w:rsidR="0024235E" w:rsidRDefault="0024235E" w:rsidP="00413B49">
            <w:pPr>
              <w:pStyle w:val="C-TableText"/>
            </w:pPr>
            <w:r>
              <w:t>≥ 5.0 and ≤ 10.0 mL</w:t>
            </w:r>
          </w:p>
        </w:tc>
      </w:tr>
      <w:tr w:rsidR="0024235E" w14:paraId="6F8A1C4B"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1AC15F4B" w14:textId="77777777" w:rsidR="0024235E" w:rsidRDefault="0024235E" w:rsidP="00413B49">
            <w:pPr>
              <w:pStyle w:val="C-TableText"/>
            </w:pPr>
            <w:r>
              <w:lastRenderedPageBreak/>
              <w:t>Alkaline Release</w:t>
            </w:r>
          </w:p>
        </w:tc>
        <w:tc>
          <w:tcPr>
            <w:tcW w:w="3192" w:type="dxa"/>
            <w:tcBorders>
              <w:top w:val="single" w:sz="4" w:space="0" w:color="auto"/>
              <w:left w:val="single" w:sz="4" w:space="0" w:color="auto"/>
              <w:bottom w:val="single" w:sz="4" w:space="0" w:color="auto"/>
              <w:right w:val="single" w:sz="4" w:space="0" w:color="auto"/>
            </w:tcBorders>
            <w:hideMark/>
          </w:tcPr>
          <w:p w14:paraId="07718DA7" w14:textId="77777777" w:rsidR="0024235E" w:rsidRDefault="0024235E" w:rsidP="00413B49">
            <w:pPr>
              <w:pStyle w:val="C-TableText"/>
            </w:pPr>
            <w:r>
              <w:t>USP &lt;660&gt;</w:t>
            </w:r>
          </w:p>
        </w:tc>
        <w:tc>
          <w:tcPr>
            <w:tcW w:w="3192" w:type="dxa"/>
            <w:tcBorders>
              <w:top w:val="single" w:sz="4" w:space="0" w:color="auto"/>
              <w:left w:val="single" w:sz="4" w:space="0" w:color="auto"/>
              <w:bottom w:val="single" w:sz="4" w:space="0" w:color="auto"/>
              <w:right w:val="single" w:sz="4" w:space="0" w:color="auto"/>
            </w:tcBorders>
            <w:hideMark/>
          </w:tcPr>
          <w:p w14:paraId="2A53E522" w14:textId="77777777" w:rsidR="0024235E" w:rsidRDefault="0024235E" w:rsidP="00413B49">
            <w:pPr>
              <w:pStyle w:val="C-TableText"/>
            </w:pPr>
            <w:r>
              <w:t>≤ 1.0 mL 0.01 M HCl</w:t>
            </w:r>
          </w:p>
        </w:tc>
      </w:tr>
      <w:tr w:rsidR="0024235E" w14:paraId="55A32EAF"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206C6C5F" w14:textId="77777777" w:rsidR="0024235E" w:rsidRDefault="0024235E" w:rsidP="00413B49">
            <w:pPr>
              <w:pStyle w:val="C-TableText"/>
              <w:ind w:left="288" w:hanging="288"/>
            </w:pPr>
            <w:r>
              <w:t>Dimensions</w:t>
            </w:r>
            <w:r>
              <w:br/>
              <w:t>Body Diameter</w:t>
            </w:r>
            <w:r>
              <w:br/>
              <w:t>Collar Diameter</w:t>
            </w:r>
            <w:r>
              <w:br/>
              <w:t>Neck Diameter</w:t>
            </w:r>
            <w:r>
              <w:br/>
              <w:t>Collar Height</w:t>
            </w:r>
            <w:r>
              <w:br/>
              <w:t>Neck Height</w:t>
            </w:r>
          </w:p>
        </w:tc>
        <w:tc>
          <w:tcPr>
            <w:tcW w:w="3192" w:type="dxa"/>
            <w:tcBorders>
              <w:top w:val="single" w:sz="4" w:space="0" w:color="auto"/>
              <w:left w:val="single" w:sz="4" w:space="0" w:color="auto"/>
              <w:bottom w:val="single" w:sz="4" w:space="0" w:color="auto"/>
              <w:right w:val="single" w:sz="4" w:space="0" w:color="auto"/>
            </w:tcBorders>
            <w:hideMark/>
          </w:tcPr>
          <w:p w14:paraId="7A864D8D" w14:textId="77777777" w:rsidR="0024235E" w:rsidRDefault="0024235E" w:rsidP="00413B49">
            <w:pPr>
              <w:pStyle w:val="C-TableText"/>
            </w:pPr>
            <w:r>
              <w:t>COC</w:t>
            </w:r>
          </w:p>
        </w:tc>
        <w:tc>
          <w:tcPr>
            <w:tcW w:w="3192" w:type="dxa"/>
            <w:tcBorders>
              <w:top w:val="single" w:sz="4" w:space="0" w:color="auto"/>
              <w:left w:val="single" w:sz="4" w:space="0" w:color="auto"/>
              <w:bottom w:val="single" w:sz="4" w:space="0" w:color="auto"/>
              <w:right w:val="single" w:sz="4" w:space="0" w:color="auto"/>
            </w:tcBorders>
            <w:hideMark/>
          </w:tcPr>
          <w:p w14:paraId="0D5A20A6" w14:textId="77777777" w:rsidR="0024235E" w:rsidRDefault="0024235E" w:rsidP="00413B49">
            <w:pPr>
              <w:pStyle w:val="C-TableText"/>
            </w:pPr>
            <w:r>
              <w:br/>
              <w:t>21.80 – 22.20 mm</w:t>
            </w:r>
            <w:r>
              <w:br/>
              <w:t>19.70 – 20.20 mm</w:t>
            </w:r>
            <w:r>
              <w:br/>
              <w:t>0.00 – 16.50 mm</w:t>
            </w:r>
            <w:r>
              <w:br/>
              <w:t>3.40 – 3.80 mm</w:t>
            </w:r>
            <w:r>
              <w:br/>
              <w:t>8.00 – 9.00 mm</w:t>
            </w:r>
          </w:p>
        </w:tc>
      </w:tr>
      <w:tr w:rsidR="0024235E" w14:paraId="0EB0B7C3"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7042DA1F" w14:textId="77777777" w:rsidR="0024235E" w:rsidRDefault="0024235E" w:rsidP="00413B49">
            <w:pPr>
              <w:pStyle w:val="C-TableText"/>
            </w:pPr>
            <w:r>
              <w:t>Glass type</w:t>
            </w:r>
          </w:p>
        </w:tc>
        <w:tc>
          <w:tcPr>
            <w:tcW w:w="3192" w:type="dxa"/>
            <w:tcBorders>
              <w:top w:val="single" w:sz="4" w:space="0" w:color="auto"/>
              <w:left w:val="single" w:sz="4" w:space="0" w:color="auto"/>
              <w:bottom w:val="single" w:sz="4" w:space="0" w:color="auto"/>
              <w:right w:val="single" w:sz="4" w:space="0" w:color="auto"/>
            </w:tcBorders>
            <w:hideMark/>
          </w:tcPr>
          <w:p w14:paraId="4FB6BC57" w14:textId="77777777" w:rsidR="0024235E" w:rsidRDefault="0024235E" w:rsidP="00413B49">
            <w:pPr>
              <w:pStyle w:val="C-TableText"/>
            </w:pPr>
            <w:r>
              <w:t>Glass Supplier COA</w:t>
            </w:r>
          </w:p>
        </w:tc>
        <w:tc>
          <w:tcPr>
            <w:tcW w:w="3192" w:type="dxa"/>
            <w:tcBorders>
              <w:top w:val="single" w:sz="4" w:space="0" w:color="auto"/>
              <w:left w:val="single" w:sz="4" w:space="0" w:color="auto"/>
              <w:bottom w:val="single" w:sz="4" w:space="0" w:color="auto"/>
              <w:right w:val="single" w:sz="4" w:space="0" w:color="auto"/>
            </w:tcBorders>
            <w:hideMark/>
          </w:tcPr>
          <w:p w14:paraId="306430CB" w14:textId="77777777" w:rsidR="0024235E" w:rsidRDefault="0024235E" w:rsidP="00413B49">
            <w:pPr>
              <w:pStyle w:val="C-TableText"/>
            </w:pPr>
            <w:r>
              <w:t>Borosilicate type I</w:t>
            </w:r>
          </w:p>
        </w:tc>
      </w:tr>
    </w:tbl>
    <w:p w14:paraId="2C86696A" w14:textId="77777777" w:rsidR="0024235E" w:rsidRDefault="0024235E" w:rsidP="0024235E">
      <w:pPr>
        <w:pStyle w:val="C-TableFootnote"/>
      </w:pPr>
      <w:r>
        <w:t>COC = Certificate of Conformance; COA = Certificate of Analysis</w:t>
      </w:r>
    </w:p>
    <w:p w14:paraId="3B86DC7A" w14:textId="77777777" w:rsidR="0024235E" w:rsidRDefault="0024235E" w:rsidP="0024235E">
      <w:pPr>
        <w:pStyle w:val="C-BodyText"/>
      </w:pPr>
      <w:r>
        <w:t xml:space="preserve">The chlorobutyl stoppers meet the requirements of the USP General Chapter &lt;381&gt;, Elastomeric Closures for Injections. The specifications for the gray, chlorobutyl stoppers manufactured by West Pharmaceutical Services are </w:t>
      </w:r>
      <w:r w:rsidRPr="001B263D">
        <w:t xml:space="preserve">provided in </w:t>
      </w:r>
      <w:hyperlink w:anchor="T14" w:history="1">
        <w:r w:rsidRPr="001B263D">
          <w:rPr>
            <w:rStyle w:val="Hyperlink"/>
            <w:u w:val="none"/>
          </w:rPr>
          <w:t xml:space="preserve">Table </w:t>
        </w:r>
        <w:r w:rsidR="00DC41DB" w:rsidRPr="001B263D">
          <w:rPr>
            <w:rStyle w:val="Hyperlink"/>
            <w:u w:val="none"/>
          </w:rPr>
          <w:t>14</w:t>
        </w:r>
      </w:hyperlink>
      <w:r>
        <w:t>.</w:t>
      </w:r>
    </w:p>
    <w:p w14:paraId="3FC50D69" w14:textId="4D21A740" w:rsidR="0024235E" w:rsidRDefault="00DC41DB" w:rsidP="00587DA9">
      <w:pPr>
        <w:pStyle w:val="C-CaptionContinued"/>
      </w:pPr>
      <w:bookmarkStart w:id="71" w:name="T14"/>
      <w:bookmarkStart w:id="72" w:name="_Toc131507434"/>
      <w:bookmarkEnd w:id="71"/>
      <w:r>
        <w:t xml:space="preserve">Table </w:t>
      </w:r>
      <w:fldSimple w:instr=" SEQ Table \* ARABIC ">
        <w:r w:rsidR="00EC25D0">
          <w:rPr>
            <w:noProof/>
          </w:rPr>
          <w:t>14</w:t>
        </w:r>
      </w:fldSimple>
      <w:r w:rsidR="0024235E">
        <w:t>:</w:t>
      </w:r>
      <w:r w:rsidR="0024235E">
        <w:tab/>
        <w:t>Chlorobutyl Stopper (Formulation: 4432/50) Specifications</w:t>
      </w:r>
      <w:bookmarkEnd w:id="72"/>
    </w:p>
    <w:tbl>
      <w:tblPr>
        <w:tblStyle w:val="TableGrid"/>
        <w:tblW w:w="0" w:type="auto"/>
        <w:tblLook w:val="04A0" w:firstRow="1" w:lastRow="0" w:firstColumn="1" w:lastColumn="0" w:noHBand="0" w:noVBand="1"/>
      </w:tblPr>
      <w:tblGrid>
        <w:gridCol w:w="3116"/>
        <w:gridCol w:w="3117"/>
        <w:gridCol w:w="3117"/>
      </w:tblGrid>
      <w:tr w:rsidR="0024235E" w14:paraId="683EF3A1"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05A04DDD" w14:textId="77777777" w:rsidR="0024235E" w:rsidRDefault="0024235E" w:rsidP="00413B49">
            <w:pPr>
              <w:pStyle w:val="C-TableHeader"/>
            </w:pPr>
            <w:r>
              <w:t>Test</w:t>
            </w:r>
          </w:p>
        </w:tc>
        <w:tc>
          <w:tcPr>
            <w:tcW w:w="3192" w:type="dxa"/>
            <w:tcBorders>
              <w:top w:val="single" w:sz="4" w:space="0" w:color="auto"/>
              <w:left w:val="single" w:sz="4" w:space="0" w:color="auto"/>
              <w:bottom w:val="single" w:sz="4" w:space="0" w:color="auto"/>
              <w:right w:val="single" w:sz="4" w:space="0" w:color="auto"/>
            </w:tcBorders>
            <w:hideMark/>
          </w:tcPr>
          <w:p w14:paraId="71D7CD28" w14:textId="77777777" w:rsidR="0024235E" w:rsidRDefault="0024235E" w:rsidP="00413B49">
            <w:pPr>
              <w:pStyle w:val="C-TableHeader"/>
            </w:pPr>
            <w:r>
              <w:t>Test Method</w:t>
            </w:r>
          </w:p>
        </w:tc>
        <w:tc>
          <w:tcPr>
            <w:tcW w:w="3192" w:type="dxa"/>
            <w:tcBorders>
              <w:top w:val="single" w:sz="4" w:space="0" w:color="auto"/>
              <w:left w:val="single" w:sz="4" w:space="0" w:color="auto"/>
              <w:bottom w:val="single" w:sz="4" w:space="0" w:color="auto"/>
              <w:right w:val="single" w:sz="4" w:space="0" w:color="auto"/>
            </w:tcBorders>
            <w:hideMark/>
          </w:tcPr>
          <w:p w14:paraId="7EE6685F" w14:textId="77777777" w:rsidR="0024235E" w:rsidRDefault="0024235E" w:rsidP="00413B49">
            <w:pPr>
              <w:pStyle w:val="C-TableHeader"/>
            </w:pPr>
            <w:r>
              <w:t>Acceptance Criteria</w:t>
            </w:r>
          </w:p>
        </w:tc>
      </w:tr>
      <w:tr w:rsidR="0024235E" w14:paraId="4D19492C"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52154FB6" w14:textId="77777777" w:rsidR="0024235E" w:rsidRDefault="0024235E" w:rsidP="00413B49">
            <w:pPr>
              <w:pStyle w:val="C-TableText"/>
            </w:pPr>
            <w:r>
              <w:t>Appearance</w:t>
            </w:r>
          </w:p>
        </w:tc>
        <w:tc>
          <w:tcPr>
            <w:tcW w:w="3192" w:type="dxa"/>
            <w:tcBorders>
              <w:top w:val="single" w:sz="4" w:space="0" w:color="auto"/>
              <w:left w:val="single" w:sz="4" w:space="0" w:color="auto"/>
              <w:bottom w:val="single" w:sz="4" w:space="0" w:color="auto"/>
              <w:right w:val="single" w:sz="4" w:space="0" w:color="auto"/>
            </w:tcBorders>
            <w:hideMark/>
          </w:tcPr>
          <w:p w14:paraId="169FEC5C" w14:textId="77777777" w:rsidR="0024235E" w:rsidRDefault="0024235E" w:rsidP="00413B49">
            <w:pPr>
              <w:pStyle w:val="C-TableText"/>
            </w:pPr>
            <w:r>
              <w:t>Visual examination</w:t>
            </w:r>
          </w:p>
        </w:tc>
        <w:tc>
          <w:tcPr>
            <w:tcW w:w="3192" w:type="dxa"/>
            <w:tcBorders>
              <w:top w:val="single" w:sz="4" w:space="0" w:color="auto"/>
              <w:left w:val="single" w:sz="4" w:space="0" w:color="auto"/>
              <w:bottom w:val="single" w:sz="4" w:space="0" w:color="auto"/>
              <w:right w:val="single" w:sz="4" w:space="0" w:color="auto"/>
            </w:tcBorders>
            <w:hideMark/>
          </w:tcPr>
          <w:p w14:paraId="103B46D6" w14:textId="77777777" w:rsidR="0024235E" w:rsidRDefault="0024235E" w:rsidP="00413B49">
            <w:pPr>
              <w:pStyle w:val="C-TableText"/>
            </w:pPr>
            <w:r>
              <w:t>Gray</w:t>
            </w:r>
          </w:p>
        </w:tc>
      </w:tr>
      <w:tr w:rsidR="0024235E" w14:paraId="0E99269C"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5E18F71F" w14:textId="77777777" w:rsidR="0024235E" w:rsidRDefault="0024235E" w:rsidP="00413B49">
            <w:pPr>
              <w:pStyle w:val="C-TableText"/>
            </w:pPr>
            <w:r>
              <w:t>Total Bioburden</w:t>
            </w:r>
          </w:p>
        </w:tc>
        <w:tc>
          <w:tcPr>
            <w:tcW w:w="3192" w:type="dxa"/>
            <w:tcBorders>
              <w:top w:val="single" w:sz="4" w:space="0" w:color="auto"/>
              <w:left w:val="single" w:sz="4" w:space="0" w:color="auto"/>
              <w:bottom w:val="single" w:sz="4" w:space="0" w:color="auto"/>
              <w:right w:val="single" w:sz="4" w:space="0" w:color="auto"/>
            </w:tcBorders>
            <w:hideMark/>
          </w:tcPr>
          <w:p w14:paraId="7ECD4DCE" w14:textId="77777777" w:rsidR="0024235E" w:rsidRDefault="0024235E" w:rsidP="00413B49">
            <w:pPr>
              <w:pStyle w:val="C-TableText"/>
            </w:pPr>
            <w:r>
              <w:t>USP &lt;61&gt;</w:t>
            </w:r>
          </w:p>
        </w:tc>
        <w:tc>
          <w:tcPr>
            <w:tcW w:w="3192" w:type="dxa"/>
            <w:tcBorders>
              <w:top w:val="single" w:sz="4" w:space="0" w:color="auto"/>
              <w:left w:val="single" w:sz="4" w:space="0" w:color="auto"/>
              <w:bottom w:val="single" w:sz="4" w:space="0" w:color="auto"/>
              <w:right w:val="single" w:sz="4" w:space="0" w:color="auto"/>
            </w:tcBorders>
            <w:hideMark/>
          </w:tcPr>
          <w:p w14:paraId="252EC71B" w14:textId="77777777" w:rsidR="0024235E" w:rsidRDefault="0024235E" w:rsidP="00413B49">
            <w:pPr>
              <w:pStyle w:val="C-TableText"/>
            </w:pPr>
            <w:r>
              <w:t>≤ 12.09 cfu/20 stoppers</w:t>
            </w:r>
            <w:r>
              <w:br/>
              <w:t>≤ 5 cfu/100 m</w:t>
            </w:r>
            <w:r>
              <w:rPr>
                <w:vertAlign w:val="superscript"/>
              </w:rPr>
              <w:t>2</w:t>
            </w:r>
          </w:p>
        </w:tc>
      </w:tr>
      <w:tr w:rsidR="0024235E" w:rsidRPr="005452ED" w14:paraId="2D8714C7"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246AF34F" w14:textId="77777777" w:rsidR="0024235E" w:rsidRDefault="0024235E" w:rsidP="00413B49">
            <w:pPr>
              <w:pStyle w:val="C-TableText"/>
            </w:pPr>
            <w:r>
              <w:t>Bacterial Endotoxin</w:t>
            </w:r>
          </w:p>
        </w:tc>
        <w:tc>
          <w:tcPr>
            <w:tcW w:w="3192" w:type="dxa"/>
            <w:tcBorders>
              <w:top w:val="single" w:sz="4" w:space="0" w:color="auto"/>
              <w:left w:val="single" w:sz="4" w:space="0" w:color="auto"/>
              <w:bottom w:val="single" w:sz="4" w:space="0" w:color="auto"/>
              <w:right w:val="single" w:sz="4" w:space="0" w:color="auto"/>
            </w:tcBorders>
            <w:hideMark/>
          </w:tcPr>
          <w:p w14:paraId="3604DFDD" w14:textId="77777777" w:rsidR="0024235E" w:rsidRDefault="0024235E" w:rsidP="00413B49">
            <w:pPr>
              <w:pStyle w:val="C-TableText"/>
            </w:pPr>
            <w:r>
              <w:t>USP &lt;85&gt;</w:t>
            </w:r>
          </w:p>
        </w:tc>
        <w:tc>
          <w:tcPr>
            <w:tcW w:w="3192" w:type="dxa"/>
            <w:tcBorders>
              <w:top w:val="single" w:sz="4" w:space="0" w:color="auto"/>
              <w:left w:val="single" w:sz="4" w:space="0" w:color="auto"/>
              <w:bottom w:val="single" w:sz="4" w:space="0" w:color="auto"/>
              <w:right w:val="single" w:sz="4" w:space="0" w:color="auto"/>
            </w:tcBorders>
            <w:hideMark/>
          </w:tcPr>
          <w:p w14:paraId="740CE3AB" w14:textId="77777777" w:rsidR="0024235E" w:rsidRPr="00630272" w:rsidRDefault="0024235E" w:rsidP="00413B49">
            <w:pPr>
              <w:pStyle w:val="C-TableText"/>
              <w:rPr>
                <w:lang w:val="nl-NL"/>
              </w:rPr>
            </w:pPr>
            <w:r w:rsidRPr="00630272">
              <w:rPr>
                <w:lang w:val="nl-NL"/>
              </w:rPr>
              <w:t>≤ 0.10 EU/mL/10 stoppers</w:t>
            </w:r>
            <w:r w:rsidRPr="00630272">
              <w:rPr>
                <w:lang w:val="nl-NL"/>
              </w:rPr>
              <w:br/>
              <w:t>≤ 1.0 EU/stopper</w:t>
            </w:r>
          </w:p>
        </w:tc>
      </w:tr>
      <w:tr w:rsidR="0024235E" w:rsidRPr="005452ED" w14:paraId="23D0741E"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3234E14C" w14:textId="77777777" w:rsidR="0024235E" w:rsidRDefault="0024235E" w:rsidP="00413B49">
            <w:pPr>
              <w:pStyle w:val="C-TableText"/>
              <w:ind w:left="288" w:hanging="288"/>
            </w:pPr>
            <w:r>
              <w:rPr>
                <w:szCs w:val="22"/>
              </w:rPr>
              <w:t>Particulates</w:t>
            </w:r>
            <w:r>
              <w:rPr>
                <w:szCs w:val="22"/>
              </w:rPr>
              <w:br/>
              <w:t>&gt; 25 – 50 µ</w:t>
            </w:r>
            <w:r>
              <w:rPr>
                <w:szCs w:val="22"/>
              </w:rPr>
              <w:br/>
              <w:t>&gt; 50 – 100 µ</w:t>
            </w:r>
            <w:r>
              <w:rPr>
                <w:szCs w:val="22"/>
              </w:rPr>
              <w:br/>
              <w:t>&gt; 100 µ</w:t>
            </w:r>
          </w:p>
        </w:tc>
        <w:tc>
          <w:tcPr>
            <w:tcW w:w="3192" w:type="dxa"/>
            <w:tcBorders>
              <w:top w:val="single" w:sz="4" w:space="0" w:color="auto"/>
              <w:left w:val="single" w:sz="4" w:space="0" w:color="auto"/>
              <w:bottom w:val="single" w:sz="4" w:space="0" w:color="auto"/>
              <w:right w:val="single" w:sz="4" w:space="0" w:color="auto"/>
            </w:tcBorders>
            <w:hideMark/>
          </w:tcPr>
          <w:p w14:paraId="31B3F3A2" w14:textId="77777777" w:rsidR="0024235E" w:rsidRDefault="0024235E" w:rsidP="00413B49">
            <w:pPr>
              <w:pStyle w:val="C-TableText"/>
            </w:pPr>
            <w:r>
              <w:t>QC</w:t>
            </w:r>
          </w:p>
        </w:tc>
        <w:tc>
          <w:tcPr>
            <w:tcW w:w="3192" w:type="dxa"/>
            <w:tcBorders>
              <w:top w:val="single" w:sz="4" w:space="0" w:color="auto"/>
              <w:left w:val="single" w:sz="4" w:space="0" w:color="auto"/>
              <w:bottom w:val="single" w:sz="4" w:space="0" w:color="auto"/>
              <w:right w:val="single" w:sz="4" w:space="0" w:color="auto"/>
            </w:tcBorders>
            <w:hideMark/>
          </w:tcPr>
          <w:p w14:paraId="5F964B37" w14:textId="77777777" w:rsidR="0024235E" w:rsidRPr="007444F8" w:rsidRDefault="0024235E" w:rsidP="00413B49">
            <w:pPr>
              <w:pStyle w:val="C-TableText"/>
              <w:rPr>
                <w:lang w:val="pt-BR"/>
              </w:rPr>
            </w:pPr>
            <w:r w:rsidRPr="007444F8">
              <w:rPr>
                <w:lang w:val="pt-BR"/>
              </w:rPr>
              <w:br/>
              <w:t>≤ 13.0 particles/10 cm</w:t>
            </w:r>
            <w:r w:rsidRPr="007444F8">
              <w:rPr>
                <w:vertAlign w:val="superscript"/>
                <w:lang w:val="pt-BR"/>
              </w:rPr>
              <w:t>2</w:t>
            </w:r>
            <w:r w:rsidRPr="007444F8">
              <w:rPr>
                <w:lang w:val="pt-BR"/>
              </w:rPr>
              <w:t xml:space="preserve"> </w:t>
            </w:r>
            <w:r w:rsidRPr="007444F8">
              <w:rPr>
                <w:lang w:val="pt-BR"/>
              </w:rPr>
              <w:br/>
              <w:t>≤ 3.5 particles/10 cm</w:t>
            </w:r>
            <w:r w:rsidRPr="007444F8">
              <w:rPr>
                <w:vertAlign w:val="superscript"/>
                <w:lang w:val="pt-BR"/>
              </w:rPr>
              <w:t>2</w:t>
            </w:r>
            <w:r w:rsidRPr="007444F8">
              <w:rPr>
                <w:lang w:val="pt-BR"/>
              </w:rPr>
              <w:t xml:space="preserve">  </w:t>
            </w:r>
            <w:r w:rsidRPr="007444F8">
              <w:rPr>
                <w:lang w:val="pt-BR"/>
              </w:rPr>
              <w:br/>
              <w:t>≤ 0.9 particles/10 cm</w:t>
            </w:r>
            <w:r w:rsidRPr="007444F8">
              <w:rPr>
                <w:vertAlign w:val="superscript"/>
                <w:lang w:val="pt-BR"/>
              </w:rPr>
              <w:t>2</w:t>
            </w:r>
          </w:p>
        </w:tc>
      </w:tr>
      <w:tr w:rsidR="0024235E" w14:paraId="43429F6C"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0F037566" w14:textId="77777777" w:rsidR="0024235E" w:rsidRDefault="0024235E" w:rsidP="00413B49">
            <w:pPr>
              <w:pStyle w:val="C-TableText"/>
            </w:pPr>
            <w:r>
              <w:rPr>
                <w:szCs w:val="22"/>
              </w:rPr>
              <w:t>Elastomer Type</w:t>
            </w:r>
          </w:p>
        </w:tc>
        <w:tc>
          <w:tcPr>
            <w:tcW w:w="3192" w:type="dxa"/>
            <w:tcBorders>
              <w:top w:val="single" w:sz="4" w:space="0" w:color="auto"/>
              <w:left w:val="single" w:sz="4" w:space="0" w:color="auto"/>
              <w:bottom w:val="single" w:sz="4" w:space="0" w:color="auto"/>
              <w:right w:val="single" w:sz="4" w:space="0" w:color="auto"/>
            </w:tcBorders>
            <w:hideMark/>
          </w:tcPr>
          <w:p w14:paraId="12BB7D02" w14:textId="77777777" w:rsidR="0024235E" w:rsidRDefault="0024235E" w:rsidP="00413B49">
            <w:pPr>
              <w:pStyle w:val="C-TableText"/>
            </w:pPr>
            <w:r>
              <w:t>Supplier COA</w:t>
            </w:r>
          </w:p>
        </w:tc>
        <w:tc>
          <w:tcPr>
            <w:tcW w:w="3192" w:type="dxa"/>
            <w:tcBorders>
              <w:top w:val="single" w:sz="4" w:space="0" w:color="auto"/>
              <w:left w:val="single" w:sz="4" w:space="0" w:color="auto"/>
              <w:bottom w:val="single" w:sz="4" w:space="0" w:color="auto"/>
              <w:right w:val="single" w:sz="4" w:space="0" w:color="auto"/>
            </w:tcBorders>
            <w:hideMark/>
          </w:tcPr>
          <w:p w14:paraId="3DB77CFC" w14:textId="77777777" w:rsidR="0024235E" w:rsidRDefault="0024235E" w:rsidP="00413B49">
            <w:pPr>
              <w:pStyle w:val="C-TableText"/>
            </w:pPr>
            <w:r>
              <w:t>Chlorobutyl 4432/50</w:t>
            </w:r>
          </w:p>
        </w:tc>
      </w:tr>
    </w:tbl>
    <w:p w14:paraId="6DEABDD6" w14:textId="77777777" w:rsidR="0024235E" w:rsidRDefault="0024235E" w:rsidP="0024235E">
      <w:pPr>
        <w:pStyle w:val="C-TableFootnote"/>
      </w:pPr>
      <w:r>
        <w:t>cfu = Colony forming units; EU = Endotoxin units; QC = Quality Certificate</w:t>
      </w:r>
    </w:p>
    <w:p w14:paraId="61819F25" w14:textId="77777777" w:rsidR="0024235E" w:rsidRPr="001B263D" w:rsidRDefault="0024235E" w:rsidP="0024235E">
      <w:pPr>
        <w:pStyle w:val="C-BodyText"/>
      </w:pPr>
      <w:r>
        <w:t xml:space="preserve">The specifications for the aluminum seals manufactured by West Pharmaceutical Services are provided </w:t>
      </w:r>
      <w:r w:rsidRPr="001B263D">
        <w:t xml:space="preserve">in </w:t>
      </w:r>
      <w:hyperlink w:anchor="T15" w:history="1">
        <w:r w:rsidRPr="001B263D">
          <w:rPr>
            <w:rStyle w:val="Hyperlink"/>
            <w:u w:val="none"/>
          </w:rPr>
          <w:t xml:space="preserve">Table </w:t>
        </w:r>
        <w:r w:rsidR="00DC41DB" w:rsidRPr="001B263D">
          <w:rPr>
            <w:rStyle w:val="Hyperlink"/>
            <w:u w:val="none"/>
          </w:rPr>
          <w:t>15</w:t>
        </w:r>
      </w:hyperlink>
      <w:r w:rsidRPr="001B263D">
        <w:t>.</w:t>
      </w:r>
    </w:p>
    <w:p w14:paraId="44C33791" w14:textId="45F01AD1" w:rsidR="0024235E" w:rsidRDefault="00DC41DB" w:rsidP="00587DA9">
      <w:pPr>
        <w:pStyle w:val="C-CaptionContinued"/>
      </w:pPr>
      <w:bookmarkStart w:id="73" w:name="T15"/>
      <w:bookmarkStart w:id="74" w:name="_Toc131507435"/>
      <w:bookmarkEnd w:id="73"/>
      <w:r>
        <w:t xml:space="preserve">Table </w:t>
      </w:r>
      <w:fldSimple w:instr=" SEQ Table \* ARABIC ">
        <w:r w:rsidR="00EC25D0">
          <w:rPr>
            <w:noProof/>
          </w:rPr>
          <w:t>15</w:t>
        </w:r>
      </w:fldSimple>
      <w:r w:rsidR="0024235E">
        <w:t>:</w:t>
      </w:r>
      <w:r w:rsidR="0024235E">
        <w:tab/>
        <w:t>Aluminum Seals (Size: 20 mm) Specifications</w:t>
      </w:r>
      <w:bookmarkEnd w:id="74"/>
    </w:p>
    <w:tbl>
      <w:tblPr>
        <w:tblStyle w:val="TableGrid"/>
        <w:tblW w:w="0" w:type="auto"/>
        <w:tblLook w:val="04A0" w:firstRow="1" w:lastRow="0" w:firstColumn="1" w:lastColumn="0" w:noHBand="0" w:noVBand="1"/>
      </w:tblPr>
      <w:tblGrid>
        <w:gridCol w:w="3116"/>
        <w:gridCol w:w="3117"/>
        <w:gridCol w:w="3117"/>
      </w:tblGrid>
      <w:tr w:rsidR="0024235E" w14:paraId="7E08C8C0"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10378973" w14:textId="77777777" w:rsidR="0024235E" w:rsidRDefault="0024235E" w:rsidP="00413B49">
            <w:pPr>
              <w:pStyle w:val="C-TableHeader"/>
            </w:pPr>
            <w:r>
              <w:t>Test</w:t>
            </w:r>
          </w:p>
        </w:tc>
        <w:tc>
          <w:tcPr>
            <w:tcW w:w="3192" w:type="dxa"/>
            <w:tcBorders>
              <w:top w:val="single" w:sz="4" w:space="0" w:color="auto"/>
              <w:left w:val="single" w:sz="4" w:space="0" w:color="auto"/>
              <w:bottom w:val="single" w:sz="4" w:space="0" w:color="auto"/>
              <w:right w:val="single" w:sz="4" w:space="0" w:color="auto"/>
            </w:tcBorders>
            <w:hideMark/>
          </w:tcPr>
          <w:p w14:paraId="3DA0B71A" w14:textId="77777777" w:rsidR="0024235E" w:rsidRDefault="0024235E" w:rsidP="00413B49">
            <w:pPr>
              <w:pStyle w:val="C-TableHeader"/>
            </w:pPr>
            <w:r>
              <w:t>Test Method</w:t>
            </w:r>
          </w:p>
        </w:tc>
        <w:tc>
          <w:tcPr>
            <w:tcW w:w="3192" w:type="dxa"/>
            <w:tcBorders>
              <w:top w:val="single" w:sz="4" w:space="0" w:color="auto"/>
              <w:left w:val="single" w:sz="4" w:space="0" w:color="auto"/>
              <w:bottom w:val="single" w:sz="4" w:space="0" w:color="auto"/>
              <w:right w:val="single" w:sz="4" w:space="0" w:color="auto"/>
            </w:tcBorders>
            <w:hideMark/>
          </w:tcPr>
          <w:p w14:paraId="599D2E5F" w14:textId="77777777" w:rsidR="0024235E" w:rsidRDefault="0024235E" w:rsidP="00413B49">
            <w:pPr>
              <w:pStyle w:val="C-TableHeader"/>
            </w:pPr>
            <w:r>
              <w:t>Acceptance Criteria</w:t>
            </w:r>
          </w:p>
        </w:tc>
      </w:tr>
      <w:tr w:rsidR="0024235E" w14:paraId="565FCC3E"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320A7093" w14:textId="77777777" w:rsidR="0024235E" w:rsidRDefault="0024235E" w:rsidP="00413B49">
            <w:pPr>
              <w:pStyle w:val="C-TableText"/>
            </w:pPr>
            <w:r>
              <w:t>Appearance</w:t>
            </w:r>
          </w:p>
        </w:tc>
        <w:tc>
          <w:tcPr>
            <w:tcW w:w="3192" w:type="dxa"/>
            <w:tcBorders>
              <w:top w:val="single" w:sz="4" w:space="0" w:color="auto"/>
              <w:left w:val="single" w:sz="4" w:space="0" w:color="auto"/>
              <w:bottom w:val="single" w:sz="4" w:space="0" w:color="auto"/>
              <w:right w:val="single" w:sz="4" w:space="0" w:color="auto"/>
            </w:tcBorders>
            <w:hideMark/>
          </w:tcPr>
          <w:p w14:paraId="558D96EF" w14:textId="77777777" w:rsidR="0024235E" w:rsidRDefault="0024235E" w:rsidP="00413B49">
            <w:pPr>
              <w:pStyle w:val="C-TableText"/>
            </w:pPr>
            <w:r>
              <w:t>Visual examination</w:t>
            </w:r>
          </w:p>
        </w:tc>
        <w:tc>
          <w:tcPr>
            <w:tcW w:w="3192" w:type="dxa"/>
            <w:tcBorders>
              <w:top w:val="single" w:sz="4" w:space="0" w:color="auto"/>
              <w:left w:val="single" w:sz="4" w:space="0" w:color="auto"/>
              <w:bottom w:val="single" w:sz="4" w:space="0" w:color="auto"/>
              <w:right w:val="single" w:sz="4" w:space="0" w:color="auto"/>
            </w:tcBorders>
            <w:hideMark/>
          </w:tcPr>
          <w:p w14:paraId="33E43F5E" w14:textId="77777777" w:rsidR="0024235E" w:rsidRDefault="0024235E" w:rsidP="00413B49">
            <w:pPr>
              <w:pStyle w:val="C-TableText"/>
            </w:pPr>
            <w:r>
              <w:t>Silver with dark blue cap</w:t>
            </w:r>
          </w:p>
        </w:tc>
      </w:tr>
      <w:tr w:rsidR="0024235E" w14:paraId="7407A330"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342B5139" w14:textId="77777777" w:rsidR="0024235E" w:rsidRDefault="0024235E" w:rsidP="00413B49">
            <w:pPr>
              <w:pStyle w:val="C-TableText"/>
            </w:pPr>
            <w:r>
              <w:t>Flip-off Force</w:t>
            </w:r>
          </w:p>
        </w:tc>
        <w:tc>
          <w:tcPr>
            <w:tcW w:w="3192" w:type="dxa"/>
            <w:tcBorders>
              <w:top w:val="single" w:sz="4" w:space="0" w:color="auto"/>
              <w:left w:val="single" w:sz="4" w:space="0" w:color="auto"/>
              <w:bottom w:val="single" w:sz="4" w:space="0" w:color="auto"/>
              <w:right w:val="single" w:sz="4" w:space="0" w:color="auto"/>
            </w:tcBorders>
            <w:hideMark/>
          </w:tcPr>
          <w:p w14:paraId="7CD7C45B" w14:textId="77777777" w:rsidR="0024235E" w:rsidRDefault="0024235E" w:rsidP="00413B49">
            <w:pPr>
              <w:pStyle w:val="C-TableText"/>
            </w:pPr>
            <w:r>
              <w:t>QC</w:t>
            </w:r>
          </w:p>
        </w:tc>
        <w:tc>
          <w:tcPr>
            <w:tcW w:w="3192" w:type="dxa"/>
            <w:tcBorders>
              <w:top w:val="single" w:sz="4" w:space="0" w:color="auto"/>
              <w:left w:val="single" w:sz="4" w:space="0" w:color="auto"/>
              <w:bottom w:val="single" w:sz="4" w:space="0" w:color="auto"/>
              <w:right w:val="single" w:sz="4" w:space="0" w:color="auto"/>
            </w:tcBorders>
            <w:hideMark/>
          </w:tcPr>
          <w:p w14:paraId="7C94D04A" w14:textId="77777777" w:rsidR="0024235E" w:rsidRDefault="0024235E" w:rsidP="00413B49">
            <w:pPr>
              <w:pStyle w:val="C-TableText"/>
            </w:pPr>
            <w:r>
              <w:t>3.6 – 5.4 lbs.</w:t>
            </w:r>
          </w:p>
        </w:tc>
      </w:tr>
      <w:tr w:rsidR="0024235E" w14:paraId="05748C91"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640C4F76" w14:textId="77777777" w:rsidR="0024235E" w:rsidRDefault="0024235E" w:rsidP="00413B49">
            <w:pPr>
              <w:pStyle w:val="C-TableText"/>
            </w:pPr>
            <w:r>
              <w:t>Overall Height</w:t>
            </w:r>
          </w:p>
        </w:tc>
        <w:tc>
          <w:tcPr>
            <w:tcW w:w="3192" w:type="dxa"/>
            <w:tcBorders>
              <w:top w:val="single" w:sz="4" w:space="0" w:color="auto"/>
              <w:left w:val="single" w:sz="4" w:space="0" w:color="auto"/>
              <w:bottom w:val="single" w:sz="4" w:space="0" w:color="auto"/>
              <w:right w:val="single" w:sz="4" w:space="0" w:color="auto"/>
            </w:tcBorders>
            <w:hideMark/>
          </w:tcPr>
          <w:p w14:paraId="475158C7" w14:textId="77777777" w:rsidR="0024235E" w:rsidRDefault="0024235E" w:rsidP="00413B49">
            <w:pPr>
              <w:pStyle w:val="C-TableText"/>
            </w:pPr>
            <w:r>
              <w:t>QC</w:t>
            </w:r>
          </w:p>
        </w:tc>
        <w:tc>
          <w:tcPr>
            <w:tcW w:w="3192" w:type="dxa"/>
            <w:tcBorders>
              <w:top w:val="single" w:sz="4" w:space="0" w:color="auto"/>
              <w:left w:val="single" w:sz="4" w:space="0" w:color="auto"/>
              <w:bottom w:val="single" w:sz="4" w:space="0" w:color="auto"/>
              <w:right w:val="single" w:sz="4" w:space="0" w:color="auto"/>
            </w:tcBorders>
            <w:hideMark/>
          </w:tcPr>
          <w:p w14:paraId="16C7AE40" w14:textId="77777777" w:rsidR="0024235E" w:rsidRDefault="0024235E" w:rsidP="00413B49">
            <w:pPr>
              <w:pStyle w:val="C-TableText"/>
            </w:pPr>
            <w:r>
              <w:t>0.370 – 0.394 in.</w:t>
            </w:r>
          </w:p>
        </w:tc>
      </w:tr>
      <w:tr w:rsidR="0024235E" w14:paraId="6FC128D9" w14:textId="77777777" w:rsidTr="00413B49">
        <w:tc>
          <w:tcPr>
            <w:tcW w:w="3192" w:type="dxa"/>
            <w:tcBorders>
              <w:top w:val="single" w:sz="4" w:space="0" w:color="auto"/>
              <w:left w:val="single" w:sz="4" w:space="0" w:color="auto"/>
              <w:bottom w:val="single" w:sz="4" w:space="0" w:color="auto"/>
              <w:right w:val="single" w:sz="4" w:space="0" w:color="auto"/>
            </w:tcBorders>
            <w:hideMark/>
          </w:tcPr>
          <w:p w14:paraId="63415CCF" w14:textId="77777777" w:rsidR="0024235E" w:rsidRDefault="0024235E" w:rsidP="00413B49">
            <w:pPr>
              <w:pStyle w:val="C-TableText"/>
            </w:pPr>
            <w:r>
              <w:t>Skirt Length</w:t>
            </w:r>
          </w:p>
        </w:tc>
        <w:tc>
          <w:tcPr>
            <w:tcW w:w="3192" w:type="dxa"/>
            <w:tcBorders>
              <w:top w:val="single" w:sz="4" w:space="0" w:color="auto"/>
              <w:left w:val="single" w:sz="4" w:space="0" w:color="auto"/>
              <w:bottom w:val="single" w:sz="4" w:space="0" w:color="auto"/>
              <w:right w:val="single" w:sz="4" w:space="0" w:color="auto"/>
            </w:tcBorders>
            <w:hideMark/>
          </w:tcPr>
          <w:p w14:paraId="5D924BA3" w14:textId="77777777" w:rsidR="0024235E" w:rsidRDefault="0024235E" w:rsidP="00413B49">
            <w:pPr>
              <w:pStyle w:val="C-TableText"/>
            </w:pPr>
            <w:r>
              <w:t>QC</w:t>
            </w:r>
          </w:p>
        </w:tc>
        <w:tc>
          <w:tcPr>
            <w:tcW w:w="3192" w:type="dxa"/>
            <w:tcBorders>
              <w:top w:val="single" w:sz="4" w:space="0" w:color="auto"/>
              <w:left w:val="single" w:sz="4" w:space="0" w:color="auto"/>
              <w:bottom w:val="single" w:sz="4" w:space="0" w:color="auto"/>
              <w:right w:val="single" w:sz="4" w:space="0" w:color="auto"/>
            </w:tcBorders>
            <w:hideMark/>
          </w:tcPr>
          <w:p w14:paraId="506C8F45" w14:textId="77777777" w:rsidR="0024235E" w:rsidRDefault="0024235E" w:rsidP="00413B49">
            <w:pPr>
              <w:pStyle w:val="C-TableText"/>
            </w:pPr>
            <w:r>
              <w:t>0.293 – 0.291 in.</w:t>
            </w:r>
          </w:p>
        </w:tc>
      </w:tr>
    </w:tbl>
    <w:p w14:paraId="6049046A" w14:textId="77777777" w:rsidR="0024235E" w:rsidRDefault="0024235E" w:rsidP="0024235E">
      <w:pPr>
        <w:pStyle w:val="C-TableFootnote"/>
      </w:pPr>
      <w:r>
        <w:t>QC = Quality Certificate</w:t>
      </w:r>
    </w:p>
    <w:p w14:paraId="6C3B52D0" w14:textId="281F0906" w:rsidR="0024235E" w:rsidRPr="002213B9" w:rsidRDefault="0024235E" w:rsidP="00894FA8">
      <w:pPr>
        <w:pStyle w:val="C-Heading1nopagebreak0"/>
        <w:pageBreakBefore/>
      </w:pPr>
      <w:bookmarkStart w:id="75" w:name="_Toc132276341"/>
      <w:r>
        <w:lastRenderedPageBreak/>
        <w:t>2.</w:t>
      </w:r>
      <w:r w:rsidR="00BF64CC">
        <w:t>3</w:t>
      </w:r>
      <w:r>
        <w:t>.P.8</w:t>
      </w:r>
      <w:r>
        <w:tab/>
        <w:t>Stability</w:t>
      </w:r>
      <w:bookmarkEnd w:id="75"/>
      <w:r>
        <w:t xml:space="preserve"> </w:t>
      </w:r>
    </w:p>
    <w:p w14:paraId="3AE4DC84" w14:textId="1784658A" w:rsidR="0024235E" w:rsidRDefault="0024235E" w:rsidP="0024235E">
      <w:pPr>
        <w:pStyle w:val="C-Heading2non-numbered"/>
      </w:pPr>
      <w:bookmarkStart w:id="76" w:name="_Toc132276342"/>
      <w:r>
        <w:t>2.</w:t>
      </w:r>
      <w:r w:rsidR="00BF64CC">
        <w:t>3</w:t>
      </w:r>
      <w:r>
        <w:t>.P.8.1</w:t>
      </w:r>
      <w:r>
        <w:tab/>
        <w:t>Stability Summary and Conclusions</w:t>
      </w:r>
      <w:bookmarkEnd w:id="76"/>
      <w:r>
        <w:t xml:space="preserve"> </w:t>
      </w:r>
    </w:p>
    <w:p w14:paraId="78EC7D9B" w14:textId="77777777" w:rsidR="0024235E" w:rsidRPr="00020120" w:rsidRDefault="0024235E" w:rsidP="0024235E">
      <w:pPr>
        <w:pStyle w:val="C-BodyText"/>
      </w:pPr>
      <w:r w:rsidRPr="00020120">
        <w:t xml:space="preserve">Stability data on </w:t>
      </w:r>
      <w:r w:rsidR="001B490C">
        <w:t>Placebo</w:t>
      </w:r>
      <w:r w:rsidRPr="00020120">
        <w:t xml:space="preserve"> for Injection</w:t>
      </w:r>
      <w:r w:rsidR="00E10AEA">
        <w:t>, previously manufactured at Pfizer, McPherson, Kansas, USA</w:t>
      </w:r>
      <w:r w:rsidRPr="00020120">
        <w:t xml:space="preserve"> support a </w:t>
      </w:r>
      <w:r w:rsidR="00E10AEA">
        <w:t>60</w:t>
      </w:r>
      <w:r w:rsidRPr="00020120">
        <w:t xml:space="preserve">-month expiry when stored at refrigerated conditions (2 – 8 °C). </w:t>
      </w:r>
    </w:p>
    <w:p w14:paraId="239B925B" w14:textId="7BC155BF" w:rsidR="0024235E" w:rsidRDefault="0024235E" w:rsidP="0024235E">
      <w:pPr>
        <w:pStyle w:val="C-Heading2non-numbered"/>
      </w:pPr>
      <w:bookmarkStart w:id="77" w:name="_Toc132276343"/>
      <w:r>
        <w:t>2.</w:t>
      </w:r>
      <w:r w:rsidR="00BF64CC">
        <w:t>3</w:t>
      </w:r>
      <w:r>
        <w:t>.P</w:t>
      </w:r>
      <w:r w:rsidRPr="00AE305B">
        <w:t>.8.2</w:t>
      </w:r>
      <w:r w:rsidRPr="00AE305B">
        <w:tab/>
        <w:t>Postapproval Stability Protocol and Stability Commitment</w:t>
      </w:r>
      <w:bookmarkEnd w:id="77"/>
    </w:p>
    <w:p w14:paraId="224A6808" w14:textId="77777777" w:rsidR="0024235E" w:rsidRPr="00E356D8" w:rsidRDefault="00E10AEA" w:rsidP="0024235E">
      <w:pPr>
        <w:pStyle w:val="C-BodyText"/>
        <w:rPr>
          <w:rStyle w:val="PSample"/>
          <w:i w:val="0"/>
          <w:iCs/>
          <w:color w:val="auto"/>
          <w:sz w:val="22"/>
        </w:rPr>
      </w:pPr>
      <w:r>
        <w:rPr>
          <w:rStyle w:val="PSample"/>
          <w:i w:val="0"/>
          <w:color w:val="auto"/>
        </w:rPr>
        <w:t>Placebo</w:t>
      </w:r>
      <w:r w:rsidR="0024235E" w:rsidRPr="001B239E">
        <w:rPr>
          <w:rStyle w:val="PSample"/>
          <w:i w:val="0"/>
          <w:color w:val="auto"/>
        </w:rPr>
        <w:t xml:space="preserve"> batches will be tested according to the protocol </w:t>
      </w:r>
      <w:r w:rsidR="0024235E">
        <w:rPr>
          <w:rStyle w:val="PSample"/>
          <w:i w:val="0"/>
          <w:color w:val="auto"/>
        </w:rPr>
        <w:t xml:space="preserve">provided </w:t>
      </w:r>
      <w:r w:rsidR="0024235E" w:rsidRPr="001B263D">
        <w:rPr>
          <w:rStyle w:val="PSample"/>
          <w:i w:val="0"/>
          <w:color w:val="auto"/>
        </w:rPr>
        <w:t xml:space="preserve">in </w:t>
      </w:r>
      <w:hyperlink w:anchor="T16" w:history="1">
        <w:r w:rsidR="0024235E" w:rsidRPr="001B263D">
          <w:rPr>
            <w:rStyle w:val="Hyperlink"/>
            <w:u w:val="none"/>
          </w:rPr>
          <w:t xml:space="preserve">Table </w:t>
        </w:r>
        <w:r w:rsidR="00DC41DB" w:rsidRPr="001B263D">
          <w:rPr>
            <w:rStyle w:val="Hyperlink"/>
            <w:u w:val="none"/>
          </w:rPr>
          <w:t>16</w:t>
        </w:r>
      </w:hyperlink>
      <w:r w:rsidR="0024235E" w:rsidRPr="001B239E">
        <w:rPr>
          <w:rStyle w:val="PSample"/>
          <w:i w:val="0"/>
          <w:color w:val="auto"/>
        </w:rPr>
        <w:t xml:space="preserve">. </w:t>
      </w:r>
    </w:p>
    <w:p w14:paraId="1B85AC83" w14:textId="6454BE24" w:rsidR="0024235E" w:rsidRDefault="00DC41DB" w:rsidP="00587DA9">
      <w:pPr>
        <w:pStyle w:val="C-CaptionContinued"/>
      </w:pPr>
      <w:bookmarkStart w:id="78" w:name="T16"/>
      <w:bookmarkStart w:id="79" w:name="_Toc131507436"/>
      <w:bookmarkEnd w:id="78"/>
      <w:r>
        <w:t xml:space="preserve">Table </w:t>
      </w:r>
      <w:fldSimple w:instr=" SEQ Table \* ARABIC ">
        <w:r w:rsidR="00EC25D0">
          <w:rPr>
            <w:noProof/>
          </w:rPr>
          <w:t>16</w:t>
        </w:r>
      </w:fldSimple>
      <w:r w:rsidR="0024235E">
        <w:t>:</w:t>
      </w:r>
      <w:r w:rsidR="0024235E">
        <w:tab/>
        <w:t>Stability Protocol (2 – 8 °C)</w:t>
      </w:r>
      <w:bookmarkEnd w:id="79"/>
      <w:r w:rsidR="0024235E">
        <w:t xml:space="preserve"> </w:t>
      </w:r>
    </w:p>
    <w:tbl>
      <w:tblPr>
        <w:tblStyle w:val="TableGrid"/>
        <w:tblW w:w="4707" w:type="pct"/>
        <w:tblLook w:val="04A0" w:firstRow="1" w:lastRow="0" w:firstColumn="1" w:lastColumn="0" w:noHBand="0" w:noVBand="1"/>
      </w:tblPr>
      <w:tblGrid>
        <w:gridCol w:w="3618"/>
        <w:gridCol w:w="864"/>
        <w:gridCol w:w="864"/>
        <w:gridCol w:w="864"/>
        <w:gridCol w:w="864"/>
        <w:gridCol w:w="864"/>
        <w:gridCol w:w="864"/>
      </w:tblGrid>
      <w:tr w:rsidR="00627B47" w14:paraId="50585E72" w14:textId="77777777" w:rsidTr="00F268C5">
        <w:trPr>
          <w:tblHeader/>
        </w:trPr>
        <w:tc>
          <w:tcPr>
            <w:tcW w:w="3618" w:type="dxa"/>
            <w:vMerge w:val="restart"/>
            <w:vAlign w:val="bottom"/>
          </w:tcPr>
          <w:p w14:paraId="7237DA81" w14:textId="77777777" w:rsidR="00627B47" w:rsidRDefault="00627B47" w:rsidP="00413B49">
            <w:pPr>
              <w:pStyle w:val="C-TableHeader"/>
            </w:pPr>
            <w:r>
              <w:t>Test</w:t>
            </w:r>
          </w:p>
        </w:tc>
        <w:tc>
          <w:tcPr>
            <w:tcW w:w="5184" w:type="dxa"/>
            <w:gridSpan w:val="6"/>
            <w:vAlign w:val="bottom"/>
          </w:tcPr>
          <w:p w14:paraId="63C67A8D" w14:textId="52F8FBA4" w:rsidR="00627B47" w:rsidRDefault="00627B47" w:rsidP="00413B49">
            <w:pPr>
              <w:pStyle w:val="C-TableHeader"/>
            </w:pPr>
            <w:r>
              <w:t>Timepoint (months)</w:t>
            </w:r>
          </w:p>
        </w:tc>
      </w:tr>
      <w:tr w:rsidR="00627B47" w14:paraId="53DD5E15" w14:textId="77777777" w:rsidTr="00627B47">
        <w:trPr>
          <w:tblHeader/>
        </w:trPr>
        <w:tc>
          <w:tcPr>
            <w:tcW w:w="3618" w:type="dxa"/>
            <w:vMerge/>
            <w:vAlign w:val="bottom"/>
          </w:tcPr>
          <w:p w14:paraId="692C127B" w14:textId="77777777" w:rsidR="00627B47" w:rsidRDefault="00627B47" w:rsidP="00413B49">
            <w:pPr>
              <w:pStyle w:val="C-TableHeader"/>
            </w:pPr>
          </w:p>
        </w:tc>
        <w:tc>
          <w:tcPr>
            <w:tcW w:w="864" w:type="dxa"/>
            <w:vAlign w:val="bottom"/>
          </w:tcPr>
          <w:p w14:paraId="5ACDD512" w14:textId="77777777" w:rsidR="00627B47" w:rsidRPr="00172DC1" w:rsidRDefault="00627B47" w:rsidP="00413B49">
            <w:pPr>
              <w:pStyle w:val="C-TableHeader"/>
              <w:rPr>
                <w:vertAlign w:val="superscript"/>
              </w:rPr>
            </w:pPr>
            <w:r>
              <w:t xml:space="preserve">0 </w:t>
            </w:r>
            <w:r>
              <w:rPr>
                <w:vertAlign w:val="superscript"/>
              </w:rPr>
              <w:t>1</w:t>
            </w:r>
          </w:p>
        </w:tc>
        <w:tc>
          <w:tcPr>
            <w:tcW w:w="864" w:type="dxa"/>
            <w:vAlign w:val="bottom"/>
          </w:tcPr>
          <w:p w14:paraId="172DB2CB" w14:textId="17A39F46" w:rsidR="00627B47" w:rsidRDefault="00627B47" w:rsidP="00413B49">
            <w:pPr>
              <w:pStyle w:val="C-TableHeader"/>
            </w:pPr>
            <w:r>
              <w:t>12</w:t>
            </w:r>
          </w:p>
        </w:tc>
        <w:tc>
          <w:tcPr>
            <w:tcW w:w="864" w:type="dxa"/>
            <w:vAlign w:val="bottom"/>
          </w:tcPr>
          <w:p w14:paraId="4F30E59E" w14:textId="77777777" w:rsidR="00627B47" w:rsidRDefault="00627B47" w:rsidP="00413B49">
            <w:pPr>
              <w:pStyle w:val="C-TableHeader"/>
            </w:pPr>
            <w:r>
              <w:t>24</w:t>
            </w:r>
          </w:p>
        </w:tc>
        <w:tc>
          <w:tcPr>
            <w:tcW w:w="864" w:type="dxa"/>
            <w:vAlign w:val="bottom"/>
          </w:tcPr>
          <w:p w14:paraId="21E5D05E" w14:textId="77777777" w:rsidR="00627B47" w:rsidRDefault="00627B47" w:rsidP="00413B49">
            <w:pPr>
              <w:pStyle w:val="C-TableHeader"/>
            </w:pPr>
            <w:r>
              <w:t>36</w:t>
            </w:r>
          </w:p>
        </w:tc>
        <w:tc>
          <w:tcPr>
            <w:tcW w:w="864" w:type="dxa"/>
            <w:vAlign w:val="bottom"/>
          </w:tcPr>
          <w:p w14:paraId="08776431" w14:textId="77777777" w:rsidR="00627B47" w:rsidRPr="00D251BF" w:rsidRDefault="00627B47" w:rsidP="00413B49">
            <w:pPr>
              <w:pStyle w:val="C-TableHeader"/>
              <w:rPr>
                <w:vertAlign w:val="superscript"/>
              </w:rPr>
            </w:pPr>
            <w:r>
              <w:t>48</w:t>
            </w:r>
          </w:p>
        </w:tc>
        <w:tc>
          <w:tcPr>
            <w:tcW w:w="864" w:type="dxa"/>
          </w:tcPr>
          <w:p w14:paraId="674B6E8F" w14:textId="77777777" w:rsidR="00627B47" w:rsidRDefault="00627B47" w:rsidP="00413B49">
            <w:pPr>
              <w:pStyle w:val="C-TableHeader"/>
            </w:pPr>
            <w:r>
              <w:t>60</w:t>
            </w:r>
          </w:p>
        </w:tc>
      </w:tr>
      <w:tr w:rsidR="00627B47" w14:paraId="01A9C74B" w14:textId="77777777" w:rsidTr="00627B47">
        <w:tc>
          <w:tcPr>
            <w:tcW w:w="3618" w:type="dxa"/>
          </w:tcPr>
          <w:p w14:paraId="6E6F2850" w14:textId="77777777" w:rsidR="00627B47" w:rsidRDefault="00627B47" w:rsidP="00413B49">
            <w:pPr>
              <w:pStyle w:val="C-TableText"/>
              <w:ind w:left="144" w:hanging="144"/>
            </w:pPr>
            <w:r>
              <w:t>Appearance – Lyophilized (T-0023)</w:t>
            </w:r>
          </w:p>
        </w:tc>
        <w:tc>
          <w:tcPr>
            <w:tcW w:w="864" w:type="dxa"/>
          </w:tcPr>
          <w:p w14:paraId="396A795A" w14:textId="77777777" w:rsidR="00627B47" w:rsidRDefault="00627B47" w:rsidP="00413B49">
            <w:pPr>
              <w:pStyle w:val="C-TableText"/>
            </w:pPr>
            <w:r>
              <w:t>x</w:t>
            </w:r>
          </w:p>
        </w:tc>
        <w:tc>
          <w:tcPr>
            <w:tcW w:w="864" w:type="dxa"/>
          </w:tcPr>
          <w:p w14:paraId="6883B38A" w14:textId="77777777" w:rsidR="00627B47" w:rsidRDefault="00627B47" w:rsidP="00413B49">
            <w:pPr>
              <w:pStyle w:val="C-TableText"/>
            </w:pPr>
            <w:r>
              <w:t>x</w:t>
            </w:r>
          </w:p>
        </w:tc>
        <w:tc>
          <w:tcPr>
            <w:tcW w:w="864" w:type="dxa"/>
          </w:tcPr>
          <w:p w14:paraId="1F8BB6D6" w14:textId="77777777" w:rsidR="00627B47" w:rsidRDefault="00627B47" w:rsidP="00413B49">
            <w:pPr>
              <w:pStyle w:val="C-TableText"/>
            </w:pPr>
            <w:r>
              <w:t>x</w:t>
            </w:r>
          </w:p>
        </w:tc>
        <w:tc>
          <w:tcPr>
            <w:tcW w:w="864" w:type="dxa"/>
          </w:tcPr>
          <w:p w14:paraId="4DF1F354" w14:textId="77777777" w:rsidR="00627B47" w:rsidRDefault="00627B47" w:rsidP="00413B49">
            <w:pPr>
              <w:pStyle w:val="C-TableText"/>
            </w:pPr>
            <w:r>
              <w:t>x</w:t>
            </w:r>
          </w:p>
        </w:tc>
        <w:tc>
          <w:tcPr>
            <w:tcW w:w="864" w:type="dxa"/>
          </w:tcPr>
          <w:p w14:paraId="5610B136" w14:textId="77777777" w:rsidR="00627B47" w:rsidRDefault="00627B47" w:rsidP="00413B49">
            <w:pPr>
              <w:pStyle w:val="C-TableText"/>
            </w:pPr>
            <w:r>
              <w:t>x</w:t>
            </w:r>
          </w:p>
        </w:tc>
        <w:tc>
          <w:tcPr>
            <w:tcW w:w="864" w:type="dxa"/>
          </w:tcPr>
          <w:p w14:paraId="596B3A55" w14:textId="77777777" w:rsidR="00627B47" w:rsidRDefault="00627B47" w:rsidP="00413B49">
            <w:pPr>
              <w:pStyle w:val="C-TableText"/>
            </w:pPr>
            <w:r>
              <w:t>x</w:t>
            </w:r>
          </w:p>
        </w:tc>
      </w:tr>
      <w:tr w:rsidR="00627B47" w14:paraId="6A8F4E75" w14:textId="77777777" w:rsidTr="00627B47">
        <w:tc>
          <w:tcPr>
            <w:tcW w:w="3618" w:type="dxa"/>
          </w:tcPr>
          <w:p w14:paraId="694F37C0" w14:textId="77777777" w:rsidR="00627B47" w:rsidRDefault="00627B47" w:rsidP="00413B49">
            <w:pPr>
              <w:pStyle w:val="C-TableText"/>
              <w:ind w:left="144" w:hanging="144"/>
            </w:pPr>
            <w:r>
              <w:t>Appearance – Reconstituted (T-0023)</w:t>
            </w:r>
          </w:p>
        </w:tc>
        <w:tc>
          <w:tcPr>
            <w:tcW w:w="864" w:type="dxa"/>
          </w:tcPr>
          <w:p w14:paraId="1F1AA0BD" w14:textId="77777777" w:rsidR="00627B47" w:rsidRDefault="00627B47" w:rsidP="00413B49">
            <w:pPr>
              <w:pStyle w:val="C-TableText"/>
            </w:pPr>
            <w:r>
              <w:t>x</w:t>
            </w:r>
          </w:p>
        </w:tc>
        <w:tc>
          <w:tcPr>
            <w:tcW w:w="864" w:type="dxa"/>
          </w:tcPr>
          <w:p w14:paraId="17C03042" w14:textId="77777777" w:rsidR="00627B47" w:rsidRDefault="00627B47" w:rsidP="00413B49">
            <w:pPr>
              <w:pStyle w:val="C-TableText"/>
            </w:pPr>
            <w:r>
              <w:t>x</w:t>
            </w:r>
          </w:p>
        </w:tc>
        <w:tc>
          <w:tcPr>
            <w:tcW w:w="864" w:type="dxa"/>
          </w:tcPr>
          <w:p w14:paraId="43081C95" w14:textId="77777777" w:rsidR="00627B47" w:rsidRDefault="00627B47" w:rsidP="00413B49">
            <w:pPr>
              <w:pStyle w:val="C-TableText"/>
            </w:pPr>
            <w:r>
              <w:t>x</w:t>
            </w:r>
          </w:p>
        </w:tc>
        <w:tc>
          <w:tcPr>
            <w:tcW w:w="864" w:type="dxa"/>
          </w:tcPr>
          <w:p w14:paraId="293D5A58" w14:textId="77777777" w:rsidR="00627B47" w:rsidRDefault="00627B47" w:rsidP="00413B49">
            <w:pPr>
              <w:pStyle w:val="C-TableText"/>
            </w:pPr>
            <w:r>
              <w:t>x</w:t>
            </w:r>
          </w:p>
        </w:tc>
        <w:tc>
          <w:tcPr>
            <w:tcW w:w="864" w:type="dxa"/>
          </w:tcPr>
          <w:p w14:paraId="31BFB01F" w14:textId="77777777" w:rsidR="00627B47" w:rsidRDefault="00627B47" w:rsidP="00413B49">
            <w:pPr>
              <w:pStyle w:val="C-TableText"/>
            </w:pPr>
            <w:r>
              <w:t>x</w:t>
            </w:r>
          </w:p>
        </w:tc>
        <w:tc>
          <w:tcPr>
            <w:tcW w:w="864" w:type="dxa"/>
          </w:tcPr>
          <w:p w14:paraId="21D45A0C" w14:textId="77777777" w:rsidR="00627B47" w:rsidRDefault="00627B47" w:rsidP="00413B49">
            <w:pPr>
              <w:pStyle w:val="C-TableText"/>
            </w:pPr>
            <w:r>
              <w:t>x</w:t>
            </w:r>
          </w:p>
        </w:tc>
      </w:tr>
      <w:tr w:rsidR="00627B47" w14:paraId="55CF7D87" w14:textId="77777777" w:rsidTr="00627B47">
        <w:tc>
          <w:tcPr>
            <w:tcW w:w="3618" w:type="dxa"/>
          </w:tcPr>
          <w:p w14:paraId="16C1BF04" w14:textId="76DAED0A" w:rsidR="00627B47" w:rsidRDefault="00627B47" w:rsidP="00413B49">
            <w:pPr>
              <w:pStyle w:val="C-TableText"/>
              <w:ind w:left="144" w:hanging="144"/>
            </w:pPr>
            <w:r w:rsidRPr="00C97DA3">
              <w:t>pH of Reconstituted Solution</w:t>
            </w:r>
            <w:r>
              <w:t xml:space="preserve"> (T-0019)</w:t>
            </w:r>
          </w:p>
        </w:tc>
        <w:tc>
          <w:tcPr>
            <w:tcW w:w="864" w:type="dxa"/>
          </w:tcPr>
          <w:p w14:paraId="21C9AE22" w14:textId="589324AB" w:rsidR="00627B47" w:rsidRDefault="00627B47" w:rsidP="00413B49">
            <w:pPr>
              <w:pStyle w:val="C-TableText"/>
            </w:pPr>
            <w:r>
              <w:t>x</w:t>
            </w:r>
          </w:p>
        </w:tc>
        <w:tc>
          <w:tcPr>
            <w:tcW w:w="864" w:type="dxa"/>
          </w:tcPr>
          <w:p w14:paraId="01718127" w14:textId="1CAD1963" w:rsidR="00627B47" w:rsidRDefault="00627B47" w:rsidP="00413B49">
            <w:pPr>
              <w:pStyle w:val="C-TableText"/>
            </w:pPr>
            <w:r>
              <w:t>x</w:t>
            </w:r>
          </w:p>
        </w:tc>
        <w:tc>
          <w:tcPr>
            <w:tcW w:w="864" w:type="dxa"/>
          </w:tcPr>
          <w:p w14:paraId="7A745695" w14:textId="00AFA847" w:rsidR="00627B47" w:rsidRDefault="00627B47" w:rsidP="00413B49">
            <w:pPr>
              <w:pStyle w:val="C-TableText"/>
            </w:pPr>
            <w:r>
              <w:t>x</w:t>
            </w:r>
          </w:p>
        </w:tc>
        <w:tc>
          <w:tcPr>
            <w:tcW w:w="864" w:type="dxa"/>
          </w:tcPr>
          <w:p w14:paraId="5C2A92C8" w14:textId="7C06D95F" w:rsidR="00627B47" w:rsidRDefault="00627B47" w:rsidP="00413B49">
            <w:pPr>
              <w:pStyle w:val="C-TableText"/>
            </w:pPr>
            <w:r>
              <w:t>x</w:t>
            </w:r>
          </w:p>
        </w:tc>
        <w:tc>
          <w:tcPr>
            <w:tcW w:w="864" w:type="dxa"/>
          </w:tcPr>
          <w:p w14:paraId="684DE363" w14:textId="55BE28E6" w:rsidR="00627B47" w:rsidRDefault="00627B47" w:rsidP="00413B49">
            <w:pPr>
              <w:pStyle w:val="C-TableText"/>
            </w:pPr>
            <w:r>
              <w:t>x</w:t>
            </w:r>
          </w:p>
        </w:tc>
        <w:tc>
          <w:tcPr>
            <w:tcW w:w="864" w:type="dxa"/>
          </w:tcPr>
          <w:p w14:paraId="0F1939EA" w14:textId="108399B8" w:rsidR="00627B47" w:rsidRDefault="00627B47" w:rsidP="00413B49">
            <w:pPr>
              <w:pStyle w:val="C-TableText"/>
            </w:pPr>
            <w:r>
              <w:t>x</w:t>
            </w:r>
          </w:p>
        </w:tc>
      </w:tr>
      <w:tr w:rsidR="00627B47" w14:paraId="527954C6" w14:textId="77777777" w:rsidTr="00627B47">
        <w:tc>
          <w:tcPr>
            <w:tcW w:w="3618" w:type="dxa"/>
          </w:tcPr>
          <w:p w14:paraId="140F94BD" w14:textId="395B2AFB" w:rsidR="00627B47" w:rsidRDefault="00627B47" w:rsidP="00413B49">
            <w:pPr>
              <w:pStyle w:val="C-TableText"/>
              <w:ind w:left="144" w:hanging="144"/>
            </w:pPr>
            <w:r>
              <w:t>Water (T-0022)</w:t>
            </w:r>
          </w:p>
        </w:tc>
        <w:tc>
          <w:tcPr>
            <w:tcW w:w="864" w:type="dxa"/>
          </w:tcPr>
          <w:p w14:paraId="34C9D154" w14:textId="234A5365" w:rsidR="00627B47" w:rsidRDefault="00627B47" w:rsidP="00413B49">
            <w:pPr>
              <w:pStyle w:val="C-TableText"/>
            </w:pPr>
            <w:r>
              <w:t>x</w:t>
            </w:r>
          </w:p>
        </w:tc>
        <w:tc>
          <w:tcPr>
            <w:tcW w:w="864" w:type="dxa"/>
          </w:tcPr>
          <w:p w14:paraId="03972DB3" w14:textId="7CFB5D26" w:rsidR="00627B47" w:rsidRDefault="00627B47" w:rsidP="00413B49">
            <w:pPr>
              <w:pStyle w:val="C-TableText"/>
            </w:pPr>
            <w:r>
              <w:t>x</w:t>
            </w:r>
          </w:p>
        </w:tc>
        <w:tc>
          <w:tcPr>
            <w:tcW w:w="864" w:type="dxa"/>
          </w:tcPr>
          <w:p w14:paraId="59C0E280" w14:textId="4E295A68" w:rsidR="00627B47" w:rsidRDefault="00627B47" w:rsidP="00413B49">
            <w:pPr>
              <w:pStyle w:val="C-TableText"/>
            </w:pPr>
            <w:r>
              <w:t>x</w:t>
            </w:r>
          </w:p>
        </w:tc>
        <w:tc>
          <w:tcPr>
            <w:tcW w:w="864" w:type="dxa"/>
          </w:tcPr>
          <w:p w14:paraId="57BE245C" w14:textId="385B4841" w:rsidR="00627B47" w:rsidRDefault="00627B47" w:rsidP="00413B49">
            <w:pPr>
              <w:pStyle w:val="C-TableText"/>
            </w:pPr>
            <w:r>
              <w:t>x</w:t>
            </w:r>
          </w:p>
        </w:tc>
        <w:tc>
          <w:tcPr>
            <w:tcW w:w="864" w:type="dxa"/>
          </w:tcPr>
          <w:p w14:paraId="3485D1C9" w14:textId="278B0295" w:rsidR="00627B47" w:rsidRDefault="00627B47" w:rsidP="00413B49">
            <w:pPr>
              <w:pStyle w:val="C-TableText"/>
            </w:pPr>
            <w:r>
              <w:t>x</w:t>
            </w:r>
          </w:p>
        </w:tc>
        <w:tc>
          <w:tcPr>
            <w:tcW w:w="864" w:type="dxa"/>
          </w:tcPr>
          <w:p w14:paraId="0CCDE93C" w14:textId="58EA166A" w:rsidR="00627B47" w:rsidRDefault="00627B47" w:rsidP="00413B49">
            <w:pPr>
              <w:pStyle w:val="C-TableText"/>
            </w:pPr>
            <w:r>
              <w:t>x</w:t>
            </w:r>
          </w:p>
        </w:tc>
      </w:tr>
      <w:tr w:rsidR="00627B47" w14:paraId="7663C31F" w14:textId="77777777" w:rsidTr="00627B47">
        <w:tc>
          <w:tcPr>
            <w:tcW w:w="3618" w:type="dxa"/>
          </w:tcPr>
          <w:p w14:paraId="13B60FB1" w14:textId="44679AE9" w:rsidR="00627B47" w:rsidRDefault="00627B47" w:rsidP="00413B49">
            <w:pPr>
              <w:pStyle w:val="C-TableText"/>
              <w:ind w:left="144" w:hanging="144"/>
            </w:pPr>
            <w:r>
              <w:t>Particulate Matter (T-0033)</w:t>
            </w:r>
          </w:p>
        </w:tc>
        <w:tc>
          <w:tcPr>
            <w:tcW w:w="864" w:type="dxa"/>
          </w:tcPr>
          <w:p w14:paraId="4A84B205" w14:textId="291D35EC" w:rsidR="00627B47" w:rsidRDefault="00627B47" w:rsidP="00413B49">
            <w:pPr>
              <w:pStyle w:val="C-TableText"/>
            </w:pPr>
            <w:r>
              <w:t>x</w:t>
            </w:r>
          </w:p>
        </w:tc>
        <w:tc>
          <w:tcPr>
            <w:tcW w:w="864" w:type="dxa"/>
          </w:tcPr>
          <w:p w14:paraId="4C8451FE" w14:textId="646E023E" w:rsidR="00627B47" w:rsidRDefault="00627B47" w:rsidP="00413B49">
            <w:pPr>
              <w:pStyle w:val="C-TableText"/>
            </w:pPr>
            <w:r>
              <w:t>--</w:t>
            </w:r>
          </w:p>
        </w:tc>
        <w:tc>
          <w:tcPr>
            <w:tcW w:w="864" w:type="dxa"/>
          </w:tcPr>
          <w:p w14:paraId="0B4A58B1" w14:textId="4B9C645A" w:rsidR="00627B47" w:rsidRDefault="00627B47" w:rsidP="00413B49">
            <w:pPr>
              <w:pStyle w:val="C-TableText"/>
            </w:pPr>
            <w:r>
              <w:t>x</w:t>
            </w:r>
          </w:p>
        </w:tc>
        <w:tc>
          <w:tcPr>
            <w:tcW w:w="864" w:type="dxa"/>
          </w:tcPr>
          <w:p w14:paraId="3E39227E" w14:textId="4E768006" w:rsidR="00627B47" w:rsidRDefault="00627B47" w:rsidP="00413B49">
            <w:pPr>
              <w:pStyle w:val="C-TableText"/>
            </w:pPr>
            <w:r>
              <w:t>x</w:t>
            </w:r>
          </w:p>
        </w:tc>
        <w:tc>
          <w:tcPr>
            <w:tcW w:w="864" w:type="dxa"/>
          </w:tcPr>
          <w:p w14:paraId="30ED0B59" w14:textId="12530344" w:rsidR="00627B47" w:rsidRDefault="00627B47" w:rsidP="00413B49">
            <w:pPr>
              <w:pStyle w:val="C-TableText"/>
            </w:pPr>
            <w:r>
              <w:t>x</w:t>
            </w:r>
          </w:p>
        </w:tc>
        <w:tc>
          <w:tcPr>
            <w:tcW w:w="864" w:type="dxa"/>
          </w:tcPr>
          <w:p w14:paraId="10D92B6E" w14:textId="429DDA01" w:rsidR="00627B47" w:rsidRDefault="00627B47" w:rsidP="00413B49">
            <w:pPr>
              <w:pStyle w:val="C-TableText"/>
            </w:pPr>
            <w:r>
              <w:t>x</w:t>
            </w:r>
          </w:p>
        </w:tc>
      </w:tr>
      <w:tr w:rsidR="00627B47" w14:paraId="2F2137D0" w14:textId="77777777" w:rsidTr="00627B47">
        <w:tc>
          <w:tcPr>
            <w:tcW w:w="3618" w:type="dxa"/>
          </w:tcPr>
          <w:p w14:paraId="6C4163E3" w14:textId="5803A557" w:rsidR="00627B47" w:rsidRDefault="00627B47" w:rsidP="00413B49">
            <w:pPr>
              <w:pStyle w:val="C-TableText"/>
              <w:ind w:left="144" w:hanging="144"/>
            </w:pPr>
            <w:r>
              <w:t xml:space="preserve">Container Closure Integrity (T-0402) </w:t>
            </w:r>
            <w:r>
              <w:rPr>
                <w:vertAlign w:val="superscript"/>
              </w:rPr>
              <w:t>2</w:t>
            </w:r>
          </w:p>
        </w:tc>
        <w:tc>
          <w:tcPr>
            <w:tcW w:w="864" w:type="dxa"/>
          </w:tcPr>
          <w:p w14:paraId="23A1DD66" w14:textId="3515465C" w:rsidR="00627B47" w:rsidRDefault="00627B47" w:rsidP="00413B49">
            <w:pPr>
              <w:pStyle w:val="C-TableText"/>
            </w:pPr>
            <w:r>
              <w:t>x</w:t>
            </w:r>
          </w:p>
        </w:tc>
        <w:tc>
          <w:tcPr>
            <w:tcW w:w="864" w:type="dxa"/>
          </w:tcPr>
          <w:p w14:paraId="442D0182" w14:textId="0F693E8D" w:rsidR="00627B47" w:rsidRDefault="00627B47" w:rsidP="00413B49">
            <w:pPr>
              <w:pStyle w:val="C-TableText"/>
            </w:pPr>
            <w:r>
              <w:t>--</w:t>
            </w:r>
          </w:p>
        </w:tc>
        <w:tc>
          <w:tcPr>
            <w:tcW w:w="864" w:type="dxa"/>
          </w:tcPr>
          <w:p w14:paraId="0D9FA75B" w14:textId="08A509F9" w:rsidR="00627B47" w:rsidRDefault="00627B47" w:rsidP="00413B49">
            <w:pPr>
              <w:pStyle w:val="C-TableText"/>
            </w:pPr>
            <w:r>
              <w:t>x</w:t>
            </w:r>
          </w:p>
        </w:tc>
        <w:tc>
          <w:tcPr>
            <w:tcW w:w="864" w:type="dxa"/>
          </w:tcPr>
          <w:p w14:paraId="40E3FA57" w14:textId="40FE2AE2" w:rsidR="00627B47" w:rsidRDefault="00627B47" w:rsidP="00413B49">
            <w:pPr>
              <w:pStyle w:val="C-TableText"/>
            </w:pPr>
            <w:r>
              <w:t>x</w:t>
            </w:r>
          </w:p>
        </w:tc>
        <w:tc>
          <w:tcPr>
            <w:tcW w:w="864" w:type="dxa"/>
          </w:tcPr>
          <w:p w14:paraId="0507C2DC" w14:textId="6EAD6FA8" w:rsidR="00627B47" w:rsidRDefault="00627B47" w:rsidP="00413B49">
            <w:pPr>
              <w:pStyle w:val="C-TableText"/>
            </w:pPr>
            <w:r>
              <w:t>x</w:t>
            </w:r>
          </w:p>
        </w:tc>
        <w:tc>
          <w:tcPr>
            <w:tcW w:w="864" w:type="dxa"/>
          </w:tcPr>
          <w:p w14:paraId="15CB30F1" w14:textId="643D157E" w:rsidR="00627B47" w:rsidRDefault="00627B47" w:rsidP="00413B49">
            <w:pPr>
              <w:pStyle w:val="C-TableText"/>
            </w:pPr>
            <w:r>
              <w:t>x</w:t>
            </w:r>
          </w:p>
        </w:tc>
      </w:tr>
    </w:tbl>
    <w:p w14:paraId="572FE122" w14:textId="77777777" w:rsidR="0024235E" w:rsidRPr="0010637C" w:rsidRDefault="0024235E" w:rsidP="0024235E">
      <w:pPr>
        <w:pStyle w:val="C-TableFootnote"/>
      </w:pPr>
      <w:r w:rsidRPr="60C26D89">
        <w:rPr>
          <w:vertAlign w:val="superscript"/>
        </w:rPr>
        <w:t>1</w:t>
      </w:r>
      <w:r>
        <w:tab/>
        <w:t>Zero (0) timepoint is the release result</w:t>
      </w:r>
    </w:p>
    <w:p w14:paraId="62DCB2C9" w14:textId="77777777" w:rsidR="0024235E" w:rsidRDefault="0024235E" w:rsidP="0024235E">
      <w:pPr>
        <w:pStyle w:val="C-TableFootnote"/>
      </w:pPr>
      <w:r>
        <w:rPr>
          <w:vertAlign w:val="superscript"/>
        </w:rPr>
        <w:t>2</w:t>
      </w:r>
      <w:r>
        <w:tab/>
        <w:t>Performed in lieu of sterility</w:t>
      </w:r>
    </w:p>
    <w:p w14:paraId="47C3B644" w14:textId="759772FC" w:rsidR="0024235E" w:rsidRDefault="0024235E" w:rsidP="0024235E">
      <w:pPr>
        <w:pStyle w:val="C-Heading2non-numbered"/>
      </w:pPr>
      <w:bookmarkStart w:id="80" w:name="_Toc132276344"/>
      <w:r>
        <w:t>2.</w:t>
      </w:r>
      <w:r w:rsidR="00BF64CC">
        <w:t>3</w:t>
      </w:r>
      <w:r>
        <w:t>.P.8.3</w:t>
      </w:r>
      <w:r>
        <w:tab/>
        <w:t>Stability Data</w:t>
      </w:r>
      <w:bookmarkEnd w:id="80"/>
      <w:r>
        <w:t xml:space="preserve"> </w:t>
      </w:r>
    </w:p>
    <w:p w14:paraId="3A342219" w14:textId="77777777" w:rsidR="0024235E" w:rsidRPr="00971160" w:rsidRDefault="00E10AEA" w:rsidP="0024235E">
      <w:pPr>
        <w:pStyle w:val="C-BodyText"/>
        <w:rPr>
          <w:sz w:val="22"/>
          <w:lang w:eastAsia="ja-JP"/>
        </w:rPr>
      </w:pPr>
      <w:r w:rsidRPr="00971160">
        <w:t xml:space="preserve">The placebo batch </w:t>
      </w:r>
      <w:r w:rsidR="00934936" w:rsidRPr="008C766F">
        <w:t>B27094</w:t>
      </w:r>
      <w:r w:rsidR="00934936" w:rsidRPr="00971160">
        <w:t xml:space="preserve"> </w:t>
      </w:r>
      <w:r w:rsidR="00EA265A" w:rsidRPr="00971160">
        <w:t xml:space="preserve">has been placed on long-term stability studies, October 2022, according to the protocol </w:t>
      </w:r>
      <w:r w:rsidR="00EA265A" w:rsidRPr="001B263D">
        <w:t xml:space="preserve">provided in </w:t>
      </w:r>
      <w:hyperlink w:anchor="T16" w:history="1">
        <w:r w:rsidR="00EA265A" w:rsidRPr="001B263D">
          <w:rPr>
            <w:rStyle w:val="Hyperlink"/>
            <w:u w:val="none"/>
          </w:rPr>
          <w:t>Table</w:t>
        </w:r>
        <w:r w:rsidR="00A340FB" w:rsidRPr="001B263D">
          <w:rPr>
            <w:rStyle w:val="Hyperlink"/>
            <w:u w:val="none"/>
          </w:rPr>
          <w:t xml:space="preserve"> 16</w:t>
        </w:r>
      </w:hyperlink>
      <w:r w:rsidR="00EA265A" w:rsidRPr="001B263D">
        <w:t>. Currently</w:t>
      </w:r>
      <w:r w:rsidR="00EA265A" w:rsidRPr="00971160">
        <w:t xml:space="preserve">, the stability data is unavailable. </w:t>
      </w:r>
    </w:p>
    <w:bookmarkEnd w:id="2"/>
    <w:p w14:paraId="7D0CF949" w14:textId="77777777" w:rsidR="00611480" w:rsidRPr="00611480" w:rsidRDefault="00611480" w:rsidP="00611480">
      <w:pPr>
        <w:pStyle w:val="C-BodyText"/>
      </w:pPr>
    </w:p>
    <w:sectPr w:rsidR="00611480" w:rsidRPr="00611480" w:rsidSect="00894FA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81591" w14:textId="77777777" w:rsidR="00E04483" w:rsidRDefault="00E04483" w:rsidP="00094655">
      <w:r>
        <w:separator/>
      </w:r>
    </w:p>
  </w:endnote>
  <w:endnote w:type="continuationSeparator" w:id="0">
    <w:p w14:paraId="7F70953F" w14:textId="77777777" w:rsidR="00E04483" w:rsidRDefault="00E04483" w:rsidP="00094655">
      <w:r>
        <w:continuationSeparator/>
      </w:r>
    </w:p>
    <w:p w14:paraId="1D1A8FFE" w14:textId="77777777" w:rsidR="00E04483" w:rsidRDefault="00E04483"/>
    <w:p w14:paraId="1F12D1BA" w14:textId="77777777" w:rsidR="00E04483" w:rsidRDefault="00E04483">
      <w:pPr>
        <w:pStyle w:val="Header"/>
      </w:pPr>
    </w:p>
    <w:p w14:paraId="300486DE" w14:textId="77777777" w:rsidR="00E04483" w:rsidRDefault="00E04483"/>
    <w:sdt>
      <w:sdtPr>
        <w:id w:val="129991047"/>
        <w:docPartObj>
          <w:docPartGallery w:val="Page Numbers (Top of Page)"/>
          <w:docPartUnique/>
        </w:docPartObj>
      </w:sdtPr>
      <w:sdtContent>
        <w:p w14:paraId="38B6B243" w14:textId="77777777" w:rsidR="00E04483" w:rsidRDefault="00E04483" w:rsidP="004C0A94">
          <w:pPr>
            <w:pStyle w:val="PDocHeader"/>
          </w:pPr>
          <w:r>
            <w:t>2.3 Quality Overall Summary</w:t>
          </w:r>
          <w:r w:rsidRPr="00F6326B">
            <w:t xml:space="preserve">  </w:t>
          </w:r>
          <w:r>
            <w:tab/>
          </w:r>
          <w:r>
            <w:tab/>
            <w:t>Partner Therapeutics, Inc.</w:t>
          </w:r>
        </w:p>
        <w:p w14:paraId="53E19658" w14:textId="77777777" w:rsidR="00E04483" w:rsidRPr="00F6326B" w:rsidRDefault="00E04483" w:rsidP="00094655">
          <w:pPr>
            <w:pStyle w:val="PDocHeader"/>
          </w:pPr>
          <w:r w:rsidRPr="00E73B1C">
            <w:t>Leukine®(sargramostim) for Injection, 230 µg/vial</w:t>
          </w:r>
          <w:r w:rsidRPr="00E73B1C">
            <w:ptab w:relativeTo="margin" w:alignment="right" w:leader="none"/>
          </w:r>
          <w:r w:rsidRPr="00E73B1C">
            <w:t xml:space="preserve">Page </w:t>
          </w:r>
          <w:r w:rsidRPr="00E73B1C">
            <w:fldChar w:fldCharType="begin"/>
          </w:r>
          <w:r w:rsidRPr="00E73B1C">
            <w:instrText xml:space="preserve"> PAGE </w:instrText>
          </w:r>
          <w:r w:rsidRPr="00E73B1C">
            <w:fldChar w:fldCharType="separate"/>
          </w:r>
          <w:r w:rsidRPr="00E73B1C">
            <w:t>1</w:t>
          </w:r>
          <w:r w:rsidRPr="00E73B1C">
            <w:fldChar w:fldCharType="end"/>
          </w:r>
          <w:r w:rsidRPr="00E73B1C">
            <w:t xml:space="preserve"> of</w:t>
          </w:r>
          <w:r w:rsidRPr="00F6326B">
            <w:t xml:space="preserve"> </w:t>
          </w:r>
          <w:r>
            <w:fldChar w:fldCharType="begin"/>
          </w:r>
          <w:r>
            <w:instrText>NUMPAGES</w:instrText>
          </w:r>
          <w:r>
            <w:fldChar w:fldCharType="separate"/>
          </w:r>
          <w:r>
            <w:t>6</w:t>
          </w:r>
          <w:r>
            <w:fldChar w:fldCharType="end"/>
          </w:r>
        </w:p>
      </w:sdtContent>
    </w:sdt>
    <w:p w14:paraId="10519E4A" w14:textId="77777777" w:rsidR="00E04483" w:rsidRPr="00F6326B" w:rsidRDefault="00E04483" w:rsidP="00094655">
      <w:pPr>
        <w:pStyle w:val="PDocHeader"/>
      </w:pPr>
    </w:p>
  </w:endnote>
  <w:endnote w:type="continuationNotice" w:id="1">
    <w:p w14:paraId="70111899" w14:textId="77777777" w:rsidR="00E04483" w:rsidRDefault="00E044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61C74" w14:textId="77777777" w:rsidR="00224DB9" w:rsidRDefault="00224D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4013B" w14:textId="77777777" w:rsidR="00224DB9" w:rsidRDefault="00224D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0026A" w14:textId="77777777" w:rsidR="00224DB9" w:rsidRDefault="00224D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2ACAF" w14:textId="77777777" w:rsidR="00E04483" w:rsidRDefault="00E04483" w:rsidP="00094655">
      <w:r>
        <w:separator/>
      </w:r>
    </w:p>
  </w:footnote>
  <w:footnote w:type="continuationSeparator" w:id="0">
    <w:p w14:paraId="720F60A7" w14:textId="77777777" w:rsidR="00E04483" w:rsidRDefault="00E04483" w:rsidP="00094655">
      <w:r>
        <w:continuationSeparator/>
      </w:r>
    </w:p>
  </w:footnote>
  <w:footnote w:type="continuationNotice" w:id="1">
    <w:p w14:paraId="25B220BA" w14:textId="77777777" w:rsidR="00E04483" w:rsidRDefault="00E044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E88E" w14:textId="77777777" w:rsidR="00224DB9" w:rsidRDefault="00224D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1285698955"/>
      <w:docPartObj>
        <w:docPartGallery w:val="Page Numbers (Top of Page)"/>
        <w:docPartUnique/>
      </w:docPartObj>
    </w:sdtPr>
    <w:sdtContent>
      <w:p w14:paraId="0F8B9BE2" w14:textId="4E503639" w:rsidR="0064114F" w:rsidRPr="00630272" w:rsidRDefault="0064114F" w:rsidP="00630272">
        <w:pPr>
          <w:pStyle w:val="PDocHeader"/>
          <w:tabs>
            <w:tab w:val="clear" w:pos="9360"/>
            <w:tab w:val="right" w:pos="10440"/>
          </w:tabs>
          <w:spacing w:after="0"/>
          <w:rPr>
            <w:rFonts w:ascii="Times New Roman" w:hAnsi="Times New Roman"/>
          </w:rPr>
        </w:pPr>
        <w:r w:rsidRPr="00630272">
          <w:rPr>
            <w:rFonts w:ascii="Times New Roman" w:hAnsi="Times New Roman"/>
          </w:rPr>
          <w:t xml:space="preserve">2.3 </w:t>
        </w:r>
        <w:r w:rsidR="00224DB9" w:rsidRPr="00224DB9">
          <w:rPr>
            <w:rFonts w:ascii="Times New Roman" w:hAnsi="Times New Roman"/>
          </w:rPr>
          <w:t>Investigational Medicinal Product – Quality Overall Summary</w:t>
        </w:r>
        <w:r w:rsidR="009F7227" w:rsidRPr="00630272">
          <w:rPr>
            <w:rFonts w:ascii="Times New Roman" w:hAnsi="Times New Roman"/>
          </w:rPr>
          <w:t>,</w:t>
        </w:r>
        <w:r w:rsidR="00FE18EA">
          <w:rPr>
            <w:rFonts w:ascii="Times New Roman" w:hAnsi="Times New Roman"/>
          </w:rPr>
          <w:t xml:space="preserve"> Partner Therapeutics, Inc.</w:t>
        </w:r>
        <w:r w:rsidR="009C7038">
          <w:rPr>
            <w:rFonts w:ascii="Times New Roman" w:hAnsi="Times New Roman"/>
          </w:rPr>
          <w:t xml:space="preserve"> (Version </w:t>
        </w:r>
        <w:r w:rsidR="005D630B">
          <w:rPr>
            <w:rFonts w:ascii="Times New Roman" w:hAnsi="Times New Roman"/>
          </w:rPr>
          <w:t>3</w:t>
        </w:r>
        <w:r w:rsidR="009C7038">
          <w:rPr>
            <w:rFonts w:ascii="Times New Roman" w:hAnsi="Times New Roman"/>
          </w:rPr>
          <w:t>.0)</w:t>
        </w:r>
      </w:p>
      <w:p w14:paraId="4FEFDBD1" w14:textId="20DFA254" w:rsidR="006B102F" w:rsidRDefault="00513511" w:rsidP="00630272">
        <w:pPr>
          <w:pStyle w:val="PDocHeader"/>
          <w:spacing w:after="0"/>
        </w:pPr>
        <w:r w:rsidRPr="00630272">
          <w:rPr>
            <w:rFonts w:ascii="Times New Roman" w:hAnsi="Times New Roman"/>
          </w:rPr>
          <w:t>Placebo</w:t>
        </w:r>
        <w:r w:rsidR="0064114F" w:rsidRPr="00630272">
          <w:rPr>
            <w:rFonts w:ascii="Times New Roman" w:hAnsi="Times New Roman"/>
          </w:rPr>
          <w:t xml:space="preserve"> for Injection</w:t>
        </w:r>
        <w:r w:rsidR="0064114F" w:rsidRPr="00630272">
          <w:rPr>
            <w:rFonts w:ascii="Times New Roman" w:hAnsi="Times New Roman"/>
          </w:rPr>
          <w:ptab w:relativeTo="margin" w:alignment="right" w:leader="none"/>
        </w:r>
        <w:r w:rsidR="0064114F" w:rsidRPr="00630272">
          <w:rPr>
            <w:rFonts w:ascii="Times New Roman" w:hAnsi="Times New Roman"/>
          </w:rPr>
          <w:t xml:space="preserve">Page </w:t>
        </w:r>
        <w:r w:rsidR="0064114F" w:rsidRPr="00630272">
          <w:rPr>
            <w:rFonts w:ascii="Times New Roman" w:hAnsi="Times New Roman"/>
          </w:rPr>
          <w:fldChar w:fldCharType="begin"/>
        </w:r>
        <w:r w:rsidR="0064114F" w:rsidRPr="00630272">
          <w:rPr>
            <w:rFonts w:ascii="Times New Roman" w:hAnsi="Times New Roman"/>
          </w:rPr>
          <w:instrText xml:space="preserve"> PAGE </w:instrText>
        </w:r>
        <w:r w:rsidR="0064114F" w:rsidRPr="00630272">
          <w:rPr>
            <w:rFonts w:ascii="Times New Roman" w:hAnsi="Times New Roman"/>
          </w:rPr>
          <w:fldChar w:fldCharType="separate"/>
        </w:r>
        <w:r w:rsidR="0064114F" w:rsidRPr="00630272">
          <w:rPr>
            <w:rFonts w:ascii="Times New Roman" w:hAnsi="Times New Roman"/>
          </w:rPr>
          <w:t>21</w:t>
        </w:r>
        <w:r w:rsidR="0064114F" w:rsidRPr="00630272">
          <w:rPr>
            <w:rFonts w:ascii="Times New Roman" w:hAnsi="Times New Roman"/>
          </w:rPr>
          <w:fldChar w:fldCharType="end"/>
        </w:r>
        <w:r w:rsidR="0064114F" w:rsidRPr="00630272">
          <w:rPr>
            <w:rFonts w:ascii="Times New Roman" w:hAnsi="Times New Roman"/>
          </w:rPr>
          <w:t xml:space="preserve"> of </w:t>
        </w:r>
        <w:r w:rsidR="0064114F" w:rsidRPr="00630272">
          <w:rPr>
            <w:rFonts w:ascii="Times New Roman" w:hAnsi="Times New Roman"/>
          </w:rPr>
          <w:fldChar w:fldCharType="begin"/>
        </w:r>
        <w:r w:rsidR="0064114F" w:rsidRPr="00630272">
          <w:rPr>
            <w:rFonts w:ascii="Times New Roman" w:hAnsi="Times New Roman"/>
          </w:rPr>
          <w:instrText>NUMPAGES</w:instrText>
        </w:r>
        <w:r w:rsidR="0064114F" w:rsidRPr="00630272">
          <w:rPr>
            <w:rFonts w:ascii="Times New Roman" w:hAnsi="Times New Roman"/>
          </w:rPr>
          <w:fldChar w:fldCharType="separate"/>
        </w:r>
        <w:r w:rsidR="0064114F" w:rsidRPr="00630272">
          <w:rPr>
            <w:rFonts w:ascii="Times New Roman" w:hAnsi="Times New Roman"/>
          </w:rPr>
          <w:t>74</w:t>
        </w:r>
        <w:r w:rsidR="0064114F" w:rsidRPr="00630272">
          <w:rPr>
            <w:rFonts w:ascii="Times New Roman" w:hAnsi="Times New Roman"/>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75FD2" w14:textId="77777777" w:rsidR="00224DB9" w:rsidRDefault="00224D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10066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5E7B1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56206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682AC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822C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74831A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EBC20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AEC80D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F7617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72D9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45AA7"/>
    <w:multiLevelType w:val="hybridMultilevel"/>
    <w:tmpl w:val="A9BE7986"/>
    <w:name w:val="C-Number List Template"/>
    <w:lvl w:ilvl="0" w:tplc="17D0CD0E">
      <w:start w:val="1"/>
      <w:numFmt w:val="decimal"/>
      <w:lvlText w:val="%1."/>
      <w:lvlJc w:val="left"/>
      <w:pPr>
        <w:tabs>
          <w:tab w:val="num" w:pos="720"/>
        </w:tabs>
        <w:ind w:left="720" w:hanging="360"/>
      </w:pPr>
      <w:rPr>
        <w:rFonts w:hint="default"/>
        <w:b w:val="0"/>
        <w:i w:val="0"/>
        <w:caps w:val="0"/>
        <w:strike w:val="0"/>
        <w:dstrike w:val="0"/>
        <w:outline w:val="0"/>
        <w:shadow w:val="0"/>
        <w:emboss w:val="0"/>
        <w:imprint w:val="0"/>
        <w:vanish w:val="0"/>
        <w:color w:val="auto"/>
        <w:sz w:val="24"/>
        <w:u w:val="none"/>
        <w:vertAlign w:val="base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3B447A"/>
    <w:multiLevelType w:val="multilevel"/>
    <w:tmpl w:val="5A7A56BA"/>
    <w:lvl w:ilvl="0">
      <w:start w:val="1"/>
      <w:numFmt w:val="decimal"/>
      <w:pStyle w:val="Level1"/>
      <w:lvlText w:val="%1."/>
      <w:lvlJc w:val="left"/>
      <w:pPr>
        <w:ind w:left="360" w:hanging="360"/>
      </w:pPr>
      <w:rPr>
        <w:rFonts w:hint="default"/>
        <w:b/>
        <w:bCs/>
        <w:i w:val="0"/>
        <w:caps/>
        <w:color w:val="auto"/>
        <w:sz w:val="24"/>
        <w:u w:val="no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pStyle w:val="Level2"/>
      <w:lvlText w:val="%1.%2."/>
      <w:lvlJc w:val="left"/>
      <w:pPr>
        <w:ind w:left="792" w:hanging="432"/>
      </w:pPr>
      <w:rPr>
        <w:rFonts w:hint="default"/>
      </w:rPr>
    </w:lvl>
    <w:lvl w:ilvl="2">
      <w:start w:val="1"/>
      <w:numFmt w:val="decimal"/>
      <w:pStyle w:val="Level3"/>
      <w:lvlText w:val="%1.%2.%3."/>
      <w:lvlJc w:val="left"/>
      <w:pPr>
        <w:ind w:left="1224" w:hanging="504"/>
      </w:pPr>
      <w:rPr>
        <w:rFonts w:hint="default"/>
      </w:rPr>
    </w:lvl>
    <w:lvl w:ilvl="3">
      <w:start w:val="1"/>
      <w:numFmt w:val="decimal"/>
      <w:pStyle w:val="Level4"/>
      <w:lvlText w:val="%1.%2.%3.%4."/>
      <w:lvlJc w:val="left"/>
      <w:pPr>
        <w:ind w:left="1728" w:hanging="648"/>
      </w:pPr>
      <w:rPr>
        <w:rFonts w:hint="default"/>
      </w:rPr>
    </w:lvl>
    <w:lvl w:ilvl="4">
      <w:start w:val="1"/>
      <w:numFmt w:val="decimal"/>
      <w:pStyle w:val="Level5"/>
      <w:lvlText w:val="%1.%2.%3.%4.%5."/>
      <w:lvlJc w:val="left"/>
      <w:pPr>
        <w:ind w:left="2232" w:hanging="792"/>
      </w:pPr>
      <w:rPr>
        <w:rFonts w:hint="default"/>
      </w:rPr>
    </w:lvl>
    <w:lvl w:ilvl="5">
      <w:start w:val="1"/>
      <w:numFmt w:val="decimal"/>
      <w:pStyle w:val="Level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3B721A"/>
    <w:multiLevelType w:val="singleLevel"/>
    <w:tmpl w:val="29F2817E"/>
    <w:name w:val="TableNoteNumeric"/>
    <w:lvl w:ilvl="0">
      <w:start w:val="1"/>
      <w:numFmt w:val="decimal"/>
      <w:suff w:val="nothing"/>
      <w:lvlText w:val="%1"/>
      <w:lvlJc w:val="left"/>
      <w:pPr>
        <w:tabs>
          <w:tab w:val="num" w:pos="720"/>
        </w:tabs>
        <w:ind w:left="720" w:hanging="360"/>
      </w:pPr>
    </w:lvl>
  </w:abstractNum>
  <w:abstractNum w:abstractNumId="13" w15:restartNumberingAfterBreak="0">
    <w:nsid w:val="0A8D7793"/>
    <w:multiLevelType w:val="multilevel"/>
    <w:tmpl w:val="95E04D2E"/>
    <w:lvl w:ilvl="0">
      <w:start w:val="1"/>
      <w:numFmt w:val="decimal"/>
      <w:pStyle w:val="PH1"/>
      <w:lvlText w:val="%1"/>
      <w:lvlJc w:val="left"/>
      <w:pPr>
        <w:ind w:left="432" w:hanging="432"/>
      </w:pPr>
    </w:lvl>
    <w:lvl w:ilvl="1">
      <w:start w:val="1"/>
      <w:numFmt w:val="decimal"/>
      <w:pStyle w:val="PH2"/>
      <w:lvlText w:val="%1.%2"/>
      <w:lvlJc w:val="left"/>
      <w:pPr>
        <w:ind w:left="576" w:hanging="576"/>
      </w:pPr>
    </w:lvl>
    <w:lvl w:ilvl="2">
      <w:start w:val="1"/>
      <w:numFmt w:val="decimal"/>
      <w:pStyle w:val="PH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0D0364A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DBD3D4B"/>
    <w:multiLevelType w:val="hybridMultilevel"/>
    <w:tmpl w:val="AAC004AE"/>
    <w:lvl w:ilvl="0" w:tplc="064002EA">
      <w:start w:val="1"/>
      <w:numFmt w:val="upperLetter"/>
      <w:pStyle w:val="C-Alphabeti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181C02"/>
    <w:multiLevelType w:val="singleLevel"/>
    <w:tmpl w:val="B4EC40C4"/>
    <w:name w:val="TableNoteAlpha"/>
    <w:lvl w:ilvl="0">
      <w:start w:val="1"/>
      <w:numFmt w:val="lowerLetter"/>
      <w:suff w:val="nothing"/>
      <w:lvlText w:val="%1"/>
      <w:lvlJc w:val="left"/>
      <w:pPr>
        <w:tabs>
          <w:tab w:val="num" w:pos="720"/>
        </w:tabs>
        <w:ind w:left="720" w:hanging="360"/>
      </w:pPr>
    </w:lvl>
  </w:abstractNum>
  <w:abstractNum w:abstractNumId="17" w15:restartNumberingAfterBreak="0">
    <w:nsid w:val="1A9C1A26"/>
    <w:multiLevelType w:val="hybridMultilevel"/>
    <w:tmpl w:val="7B608142"/>
    <w:lvl w:ilvl="0" w:tplc="A4B8CE12">
      <w:start w:val="1"/>
      <w:numFmt w:val="decimal"/>
      <w:pStyle w:val="SList2"/>
      <w:lvlText w:val="%1.1.1.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4D69A2"/>
    <w:multiLevelType w:val="multilevel"/>
    <w:tmpl w:val="92F2D0BC"/>
    <w:lvl w:ilvl="0">
      <w:start w:val="1"/>
      <w:numFmt w:val="decimal"/>
      <w:pStyle w:val="1S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497758C"/>
    <w:multiLevelType w:val="hybridMultilevel"/>
    <w:tmpl w:val="016AAAE6"/>
    <w:lvl w:ilvl="0" w:tplc="D93EBD12">
      <w:start w:val="1"/>
      <w:numFmt w:val="decimal"/>
      <w:pStyle w:val="C-AppendixNumbered"/>
      <w:lvlText w:val="Appendix %1."/>
      <w:lvlJc w:val="left"/>
      <w:pPr>
        <w:ind w:left="135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2B033A4C"/>
    <w:multiLevelType w:val="hybridMultilevel"/>
    <w:tmpl w:val="EEC47B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433127"/>
    <w:multiLevelType w:val="multilevel"/>
    <w:tmpl w:val="F2F66A26"/>
    <w:numStyleLink w:val="SPNumberedTabs"/>
  </w:abstractNum>
  <w:abstractNum w:abstractNumId="22" w15:restartNumberingAfterBreak="0">
    <w:nsid w:val="322567E6"/>
    <w:multiLevelType w:val="singleLevel"/>
    <w:tmpl w:val="1772CF0A"/>
    <w:lvl w:ilvl="0">
      <w:start w:val="1"/>
      <w:numFmt w:val="bullet"/>
      <w:pStyle w:val="Bullet0s"/>
      <w:lvlText w:val=""/>
      <w:lvlJc w:val="left"/>
      <w:pPr>
        <w:tabs>
          <w:tab w:val="num" w:pos="360"/>
        </w:tabs>
        <w:ind w:left="360" w:hanging="360"/>
      </w:pPr>
      <w:rPr>
        <w:rFonts w:ascii="Symbol" w:hAnsi="Symbol" w:hint="default"/>
      </w:rPr>
    </w:lvl>
  </w:abstractNum>
  <w:abstractNum w:abstractNumId="23" w15:restartNumberingAfterBreak="0">
    <w:nsid w:val="32C60FEA"/>
    <w:multiLevelType w:val="hybridMultilevel"/>
    <w:tmpl w:val="6C9E5236"/>
    <w:lvl w:ilvl="0" w:tplc="CAA84086">
      <w:start w:val="1"/>
      <w:numFmt w:val="lowerLetter"/>
      <w:lvlText w:val="%1."/>
      <w:lvlJc w:val="left"/>
      <w:pPr>
        <w:tabs>
          <w:tab w:val="num" w:pos="1080"/>
        </w:tabs>
        <w:ind w:left="1080" w:hanging="360"/>
      </w:pPr>
      <w:rPr>
        <w:rFonts w:hint="default"/>
        <w:b w:val="0"/>
        <w:i w:val="0"/>
        <w:caps w:val="0"/>
        <w:strike w:val="0"/>
        <w:dstrike w:val="0"/>
        <w:outline w:val="0"/>
        <w:shadow w:val="0"/>
        <w:emboss w:val="0"/>
        <w:imprint w:val="0"/>
        <w:vanish w:val="0"/>
        <w:sz w:val="24"/>
        <w:u w:val="none"/>
        <w:vertAlign w:val="baseline"/>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2F94815"/>
    <w:multiLevelType w:val="hybridMultilevel"/>
    <w:tmpl w:val="05A28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4E756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B73B30"/>
    <w:multiLevelType w:val="multilevel"/>
    <w:tmpl w:val="D942771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3D3A0FA8"/>
    <w:multiLevelType w:val="hybridMultilevel"/>
    <w:tmpl w:val="CA5CA726"/>
    <w:lvl w:ilvl="0" w:tplc="DF3CA62C">
      <w:start w:val="1"/>
      <w:numFmt w:val="bullet"/>
      <w:lvlText w:val="•"/>
      <w:lvlJc w:val="left"/>
      <w:pPr>
        <w:tabs>
          <w:tab w:val="num" w:pos="720"/>
        </w:tabs>
        <w:ind w:left="720" w:hanging="360"/>
      </w:pPr>
      <w:rPr>
        <w:rFonts w:ascii="Arial" w:hAnsi="Arial" w:hint="default"/>
      </w:rPr>
    </w:lvl>
    <w:lvl w:ilvl="1" w:tplc="6002B7DE" w:tentative="1">
      <w:start w:val="1"/>
      <w:numFmt w:val="bullet"/>
      <w:lvlText w:val="•"/>
      <w:lvlJc w:val="left"/>
      <w:pPr>
        <w:tabs>
          <w:tab w:val="num" w:pos="1440"/>
        </w:tabs>
        <w:ind w:left="1440" w:hanging="360"/>
      </w:pPr>
      <w:rPr>
        <w:rFonts w:ascii="Arial" w:hAnsi="Arial" w:hint="default"/>
      </w:rPr>
    </w:lvl>
    <w:lvl w:ilvl="2" w:tplc="60E236DA" w:tentative="1">
      <w:start w:val="1"/>
      <w:numFmt w:val="bullet"/>
      <w:lvlText w:val="•"/>
      <w:lvlJc w:val="left"/>
      <w:pPr>
        <w:tabs>
          <w:tab w:val="num" w:pos="2160"/>
        </w:tabs>
        <w:ind w:left="2160" w:hanging="360"/>
      </w:pPr>
      <w:rPr>
        <w:rFonts w:ascii="Arial" w:hAnsi="Arial" w:hint="default"/>
      </w:rPr>
    </w:lvl>
    <w:lvl w:ilvl="3" w:tplc="BBE035C0" w:tentative="1">
      <w:start w:val="1"/>
      <w:numFmt w:val="bullet"/>
      <w:lvlText w:val="•"/>
      <w:lvlJc w:val="left"/>
      <w:pPr>
        <w:tabs>
          <w:tab w:val="num" w:pos="2880"/>
        </w:tabs>
        <w:ind w:left="2880" w:hanging="360"/>
      </w:pPr>
      <w:rPr>
        <w:rFonts w:ascii="Arial" w:hAnsi="Arial" w:hint="default"/>
      </w:rPr>
    </w:lvl>
    <w:lvl w:ilvl="4" w:tplc="5A2A512E" w:tentative="1">
      <w:start w:val="1"/>
      <w:numFmt w:val="bullet"/>
      <w:lvlText w:val="•"/>
      <w:lvlJc w:val="left"/>
      <w:pPr>
        <w:tabs>
          <w:tab w:val="num" w:pos="3600"/>
        </w:tabs>
        <w:ind w:left="3600" w:hanging="360"/>
      </w:pPr>
      <w:rPr>
        <w:rFonts w:ascii="Arial" w:hAnsi="Arial" w:hint="default"/>
      </w:rPr>
    </w:lvl>
    <w:lvl w:ilvl="5" w:tplc="C1EC283E" w:tentative="1">
      <w:start w:val="1"/>
      <w:numFmt w:val="bullet"/>
      <w:lvlText w:val="•"/>
      <w:lvlJc w:val="left"/>
      <w:pPr>
        <w:tabs>
          <w:tab w:val="num" w:pos="4320"/>
        </w:tabs>
        <w:ind w:left="4320" w:hanging="360"/>
      </w:pPr>
      <w:rPr>
        <w:rFonts w:ascii="Arial" w:hAnsi="Arial" w:hint="default"/>
      </w:rPr>
    </w:lvl>
    <w:lvl w:ilvl="6" w:tplc="2CF400BE" w:tentative="1">
      <w:start w:val="1"/>
      <w:numFmt w:val="bullet"/>
      <w:lvlText w:val="•"/>
      <w:lvlJc w:val="left"/>
      <w:pPr>
        <w:tabs>
          <w:tab w:val="num" w:pos="5040"/>
        </w:tabs>
        <w:ind w:left="5040" w:hanging="360"/>
      </w:pPr>
      <w:rPr>
        <w:rFonts w:ascii="Arial" w:hAnsi="Arial" w:hint="default"/>
      </w:rPr>
    </w:lvl>
    <w:lvl w:ilvl="7" w:tplc="DC60CF78" w:tentative="1">
      <w:start w:val="1"/>
      <w:numFmt w:val="bullet"/>
      <w:lvlText w:val="•"/>
      <w:lvlJc w:val="left"/>
      <w:pPr>
        <w:tabs>
          <w:tab w:val="num" w:pos="5760"/>
        </w:tabs>
        <w:ind w:left="5760" w:hanging="360"/>
      </w:pPr>
      <w:rPr>
        <w:rFonts w:ascii="Arial" w:hAnsi="Arial" w:hint="default"/>
      </w:rPr>
    </w:lvl>
    <w:lvl w:ilvl="8" w:tplc="AF46A68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D8E31E0"/>
    <w:multiLevelType w:val="hybridMultilevel"/>
    <w:tmpl w:val="51EC5D5A"/>
    <w:lvl w:ilvl="0" w:tplc="4CFCF298">
      <w:start w:val="1"/>
      <w:numFmt w:val="decimal"/>
      <w:pStyle w:val="SList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641A9"/>
    <w:multiLevelType w:val="multilevel"/>
    <w:tmpl w:val="268040E8"/>
    <w:lvl w:ilvl="0">
      <w:start w:val="1"/>
      <w:numFmt w:val="decimal"/>
      <w:pStyle w:val="C-Heading1"/>
      <w:lvlText w:val="%1."/>
      <w:lvlJc w:val="left"/>
      <w:pPr>
        <w:tabs>
          <w:tab w:val="num" w:pos="1080"/>
        </w:tabs>
        <w:ind w:left="1080" w:hanging="1080"/>
      </w:pPr>
      <w:rPr>
        <w:rFonts w:hint="default"/>
      </w:rPr>
    </w:lvl>
    <w:lvl w:ilvl="1">
      <w:start w:val="1"/>
      <w:numFmt w:val="decimal"/>
      <w:pStyle w:val="C-Heading2"/>
      <w:lvlText w:val="%1.%2."/>
      <w:lvlJc w:val="left"/>
      <w:pPr>
        <w:tabs>
          <w:tab w:val="num" w:pos="1080"/>
        </w:tabs>
        <w:ind w:left="1080" w:hanging="1080"/>
      </w:pPr>
      <w:rPr>
        <w:rFonts w:hint="default"/>
      </w:rPr>
    </w:lvl>
    <w:lvl w:ilvl="2">
      <w:start w:val="1"/>
      <w:numFmt w:val="decimal"/>
      <w:pStyle w:val="C-Heading3"/>
      <w:lvlText w:val="%1.%2.%3."/>
      <w:lvlJc w:val="left"/>
      <w:pPr>
        <w:tabs>
          <w:tab w:val="num" w:pos="1080"/>
        </w:tabs>
        <w:ind w:left="1080" w:hanging="1080"/>
      </w:pPr>
      <w:rPr>
        <w:rFonts w:hint="default"/>
      </w:rPr>
    </w:lvl>
    <w:lvl w:ilvl="3">
      <w:start w:val="1"/>
      <w:numFmt w:val="decimal"/>
      <w:pStyle w:val="C-Heading4"/>
      <w:lvlText w:val="%1.%2.%3.%4."/>
      <w:lvlJc w:val="left"/>
      <w:pPr>
        <w:tabs>
          <w:tab w:val="num" w:pos="1080"/>
        </w:tabs>
        <w:ind w:left="1080" w:hanging="1080"/>
      </w:pPr>
      <w:rPr>
        <w:rFonts w:hint="default"/>
      </w:rPr>
    </w:lvl>
    <w:lvl w:ilvl="4">
      <w:start w:val="1"/>
      <w:numFmt w:val="decimal"/>
      <w:pStyle w:val="C-Heading5"/>
      <w:lvlText w:val="%1.%2.%3.%4.%5."/>
      <w:lvlJc w:val="left"/>
      <w:pPr>
        <w:tabs>
          <w:tab w:val="num" w:pos="1080"/>
        </w:tabs>
        <w:ind w:left="1080" w:hanging="1080"/>
      </w:pPr>
      <w:rPr>
        <w:rFonts w:hint="default"/>
      </w:rPr>
    </w:lvl>
    <w:lvl w:ilvl="5">
      <w:start w:val="1"/>
      <w:numFmt w:val="decimal"/>
      <w:pStyle w:val="C-Heading6"/>
      <w:lvlText w:val="%1.%2.%3.%4.%5.%6."/>
      <w:lvlJc w:val="left"/>
      <w:pPr>
        <w:tabs>
          <w:tab w:val="num" w:pos="1080"/>
        </w:tabs>
        <w:ind w:left="1080" w:hanging="1080"/>
      </w:pPr>
      <w:rPr>
        <w:rFonts w:hint="default"/>
      </w:rPr>
    </w:lvl>
    <w:lvl w:ilvl="6">
      <w:start w:val="1"/>
      <w:numFmt w:val="decimal"/>
      <w:lvlText w:val="%1.%2.%3.%4.%5.%6.%7."/>
      <w:lvlJc w:val="left"/>
      <w:pPr>
        <w:tabs>
          <w:tab w:val="num" w:pos="1800"/>
        </w:tabs>
        <w:ind w:left="1080" w:hanging="1080"/>
      </w:pPr>
      <w:rPr>
        <w:rFonts w:hint="default"/>
      </w:rPr>
    </w:lvl>
    <w:lvl w:ilvl="7">
      <w:start w:val="1"/>
      <w:numFmt w:val="decimal"/>
      <w:lvlText w:val="%1.%2.%3.%4.%5.%6.%7.%8."/>
      <w:lvlJc w:val="left"/>
      <w:pPr>
        <w:tabs>
          <w:tab w:val="num" w:pos="1440"/>
        </w:tabs>
        <w:ind w:left="1080" w:hanging="1080"/>
      </w:pPr>
      <w:rPr>
        <w:rFonts w:hint="default"/>
      </w:rPr>
    </w:lvl>
    <w:lvl w:ilvl="8">
      <w:start w:val="1"/>
      <w:numFmt w:val="decimal"/>
      <w:lvlText w:val="%1.%2.%3.%4.%5.%6.%7.%8.%9."/>
      <w:lvlJc w:val="left"/>
      <w:pPr>
        <w:tabs>
          <w:tab w:val="num" w:pos="2160"/>
        </w:tabs>
        <w:ind w:left="1080" w:hanging="1080"/>
      </w:pPr>
      <w:rPr>
        <w:rFonts w:hint="default"/>
      </w:rPr>
    </w:lvl>
  </w:abstractNum>
  <w:abstractNum w:abstractNumId="30" w15:restartNumberingAfterBreak="0">
    <w:nsid w:val="40A37A97"/>
    <w:multiLevelType w:val="hybridMultilevel"/>
    <w:tmpl w:val="77B6E4AE"/>
    <w:lvl w:ilvl="0" w:tplc="42784AB4">
      <w:start w:val="1"/>
      <w:numFmt w:val="bullet"/>
      <w:pStyle w:val="C-PLR-BulletIndented"/>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5AE6311"/>
    <w:multiLevelType w:val="multilevel"/>
    <w:tmpl w:val="4FA4CF0A"/>
    <w:lvl w:ilvl="0">
      <w:start w:val="1"/>
      <w:numFmt w:val="bullet"/>
      <w:lvlText w:val=""/>
      <w:lvlJc w:val="left"/>
      <w:pPr>
        <w:tabs>
          <w:tab w:val="num" w:pos="1080"/>
        </w:tabs>
        <w:ind w:left="1080" w:hanging="360"/>
      </w:pPr>
      <w:rPr>
        <w:rFonts w:ascii="Symbol" w:hAnsi="Symbol" w:hint="default"/>
        <w:sz w:val="24"/>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440" w:hanging="360"/>
      </w:pPr>
      <w:rPr>
        <w:rFonts w:ascii="Symbol" w:hAnsi="Symbol" w:hint="default"/>
      </w:rPr>
    </w:lvl>
    <w:lvl w:ilvl="5">
      <w:start w:val="1"/>
      <w:numFmt w:val="bullet"/>
      <w:lvlText w:val=""/>
      <w:lvlJc w:val="left"/>
      <w:pPr>
        <w:ind w:left="1440" w:hanging="360"/>
      </w:pPr>
      <w:rPr>
        <w:rFonts w:ascii="Symbol" w:hAnsi="Symbol" w:hint="default"/>
      </w:rPr>
    </w:lvl>
    <w:lvl w:ilvl="6">
      <w:start w:val="1"/>
      <w:numFmt w:val="bullet"/>
      <w:lvlText w:val=""/>
      <w:lvlJc w:val="left"/>
      <w:pPr>
        <w:ind w:left="1440" w:hanging="360"/>
      </w:pPr>
      <w:rPr>
        <w:rFonts w:ascii="Symbol" w:hAnsi="Symbol" w:hint="default"/>
      </w:rPr>
    </w:lvl>
    <w:lvl w:ilvl="7">
      <w:start w:val="1"/>
      <w:numFmt w:val="bullet"/>
      <w:lvlText w:val=""/>
      <w:lvlJc w:val="left"/>
      <w:pPr>
        <w:ind w:left="1440" w:hanging="360"/>
      </w:pPr>
      <w:rPr>
        <w:rFonts w:ascii="Symbol" w:hAnsi="Symbol" w:hint="default"/>
      </w:rPr>
    </w:lvl>
    <w:lvl w:ilvl="8">
      <w:start w:val="1"/>
      <w:numFmt w:val="bullet"/>
      <w:lvlText w:val=""/>
      <w:lvlJc w:val="left"/>
      <w:pPr>
        <w:ind w:left="1440" w:hanging="360"/>
      </w:pPr>
      <w:rPr>
        <w:rFonts w:ascii="Symbol" w:hAnsi="Symbol" w:hint="default"/>
      </w:rPr>
    </w:lvl>
  </w:abstractNum>
  <w:abstractNum w:abstractNumId="32" w15:restartNumberingAfterBreak="0">
    <w:nsid w:val="49C54B39"/>
    <w:multiLevelType w:val="multilevel"/>
    <w:tmpl w:val="F2F66A26"/>
    <w:lvl w:ilvl="0">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1">
      <w:start w:val="1"/>
      <w:numFmt w:val="lowerLetter"/>
      <w:pStyle w:val="C-AlphabeticList"/>
      <w:lvlText w:val="%2."/>
      <w:lvlJc w:val="left"/>
      <w:pPr>
        <w:tabs>
          <w:tab w:val="num" w:pos="1080"/>
        </w:tabs>
        <w:ind w:left="108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080"/>
        </w:tabs>
        <w:ind w:left="108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Letter"/>
      <w:lvlText w:val="%6."/>
      <w:lvlJc w:val="left"/>
      <w:pPr>
        <w:tabs>
          <w:tab w:val="num" w:pos="1080"/>
        </w:tabs>
        <w:ind w:left="1080" w:hanging="360"/>
      </w:pPr>
      <w:rPr>
        <w:rFonts w:hint="default"/>
      </w:rPr>
    </w:lvl>
    <w:lvl w:ilvl="6">
      <w:start w:val="1"/>
      <w:numFmt w:val="lowerLetter"/>
      <w:lvlText w:val="%7."/>
      <w:lvlJc w:val="left"/>
      <w:pPr>
        <w:tabs>
          <w:tab w:val="num" w:pos="1080"/>
        </w:tabs>
        <w:ind w:left="10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33" w15:restartNumberingAfterBreak="0">
    <w:nsid w:val="49D94162"/>
    <w:multiLevelType w:val="multilevel"/>
    <w:tmpl w:val="415CF8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0D0080E"/>
    <w:multiLevelType w:val="multilevel"/>
    <w:tmpl w:val="F2F66A26"/>
    <w:styleLink w:val="SPNumberedTabs"/>
    <w:lvl w:ilvl="0">
      <w:start w:val="1"/>
      <w:numFmt w:val="decimal"/>
      <w:lvlText w:val="%1."/>
      <w:lvlJc w:val="left"/>
      <w:pPr>
        <w:tabs>
          <w:tab w:val="num" w:pos="720"/>
        </w:tabs>
        <w:ind w:left="720" w:hanging="360"/>
      </w:pPr>
      <w:rPr>
        <w:rFonts w:ascii="Times New Roman" w:hAnsi="Times New Roman" w:hint="default"/>
        <w:b w:val="0"/>
        <w:i w:val="0"/>
        <w:caps w:val="0"/>
        <w:strike w:val="0"/>
        <w:dstrike w:val="0"/>
        <w:outline w:val="0"/>
        <w:shadow w:val="0"/>
        <w:emboss w:val="0"/>
        <w:imprint w:val="0"/>
        <w:vanish w:val="0"/>
        <w:color w:val="auto"/>
        <w:sz w:val="24"/>
        <w:u w:val="none"/>
        <w:vertAlign w:val="baseline"/>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080"/>
        </w:tabs>
        <w:ind w:left="108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Letter"/>
      <w:lvlText w:val="%6."/>
      <w:lvlJc w:val="left"/>
      <w:pPr>
        <w:tabs>
          <w:tab w:val="num" w:pos="1080"/>
        </w:tabs>
        <w:ind w:left="1080" w:hanging="360"/>
      </w:pPr>
      <w:rPr>
        <w:rFonts w:hint="default"/>
      </w:rPr>
    </w:lvl>
    <w:lvl w:ilvl="6">
      <w:start w:val="1"/>
      <w:numFmt w:val="lowerLetter"/>
      <w:lvlText w:val="%7."/>
      <w:lvlJc w:val="left"/>
      <w:pPr>
        <w:tabs>
          <w:tab w:val="num" w:pos="1080"/>
        </w:tabs>
        <w:ind w:left="10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35" w15:restartNumberingAfterBreak="0">
    <w:nsid w:val="51CD67E6"/>
    <w:multiLevelType w:val="multilevel"/>
    <w:tmpl w:val="0FC8E5A8"/>
    <w:lvl w:ilvl="0">
      <w:start w:val="1"/>
      <w:numFmt w:val="decimal"/>
      <w:pStyle w:val="C-PLR-Heading1"/>
      <w:lvlText w:val="%1."/>
      <w:lvlJc w:val="left"/>
      <w:pPr>
        <w:tabs>
          <w:tab w:val="num" w:pos="1080"/>
        </w:tabs>
        <w:ind w:left="1080" w:hanging="1080"/>
      </w:pPr>
      <w:rPr>
        <w:rFonts w:hint="default"/>
      </w:rPr>
    </w:lvl>
    <w:lvl w:ilvl="1">
      <w:start w:val="1"/>
      <w:numFmt w:val="decimal"/>
      <w:pStyle w:val="C-PLR-Heading2"/>
      <w:lvlText w:val="%1.%2."/>
      <w:lvlJc w:val="left"/>
      <w:pPr>
        <w:tabs>
          <w:tab w:val="num" w:pos="1080"/>
        </w:tabs>
        <w:ind w:left="1080" w:hanging="1080"/>
      </w:pPr>
      <w:rPr>
        <w:rFonts w:hint="default"/>
      </w:rPr>
    </w:lvl>
    <w:lvl w:ilvl="2">
      <w:start w:val="1"/>
      <w:numFmt w:val="decimal"/>
      <w:pStyle w:val="C-PLR-Heading3"/>
      <w:lvlText w:val="%1.%2.%3."/>
      <w:lvlJc w:val="left"/>
      <w:pPr>
        <w:tabs>
          <w:tab w:val="num" w:pos="1080"/>
        </w:tabs>
        <w:ind w:left="1080" w:hanging="1080"/>
      </w:pPr>
      <w:rPr>
        <w:rFonts w:hint="default"/>
      </w:rPr>
    </w:lvl>
    <w:lvl w:ilvl="3">
      <w:start w:val="1"/>
      <w:numFmt w:val="decimal"/>
      <w:pStyle w:val="C-PLR-Heading4"/>
      <w:lvlText w:val="%1.%2.%3.%4."/>
      <w:lvlJc w:val="left"/>
      <w:pPr>
        <w:tabs>
          <w:tab w:val="num" w:pos="1080"/>
        </w:tabs>
        <w:ind w:left="1080" w:hanging="1080"/>
      </w:pPr>
      <w:rPr>
        <w:rFonts w:hint="default"/>
      </w:rPr>
    </w:lvl>
    <w:lvl w:ilvl="4">
      <w:start w:val="1"/>
      <w:numFmt w:val="decimal"/>
      <w:pStyle w:val="C-PLR-Heading5"/>
      <w:lvlText w:val="%1.%2.%3.%4.%5."/>
      <w:lvlJc w:val="left"/>
      <w:pPr>
        <w:tabs>
          <w:tab w:val="num" w:pos="1080"/>
        </w:tabs>
        <w:ind w:left="1080" w:hanging="1080"/>
      </w:pPr>
      <w:rPr>
        <w:rFonts w:hint="default"/>
      </w:rPr>
    </w:lvl>
    <w:lvl w:ilvl="5">
      <w:start w:val="1"/>
      <w:numFmt w:val="decimal"/>
      <w:pStyle w:val="C-PLR-Heading6"/>
      <w:lvlText w:val="%1.%2.%3.%4.%5.%6."/>
      <w:lvlJc w:val="left"/>
      <w:pPr>
        <w:tabs>
          <w:tab w:val="num" w:pos="1080"/>
        </w:tabs>
        <w:ind w:left="1080" w:hanging="1080"/>
      </w:pPr>
      <w:rPr>
        <w:rFonts w:hint="default"/>
      </w:rPr>
    </w:lvl>
    <w:lvl w:ilvl="6">
      <w:start w:val="1"/>
      <w:numFmt w:val="decimal"/>
      <w:lvlText w:val="%1.%2.%3.%4.%5.%6.%7."/>
      <w:lvlJc w:val="left"/>
      <w:pPr>
        <w:tabs>
          <w:tab w:val="num" w:pos="1800"/>
        </w:tabs>
        <w:ind w:left="1080" w:hanging="1080"/>
      </w:pPr>
      <w:rPr>
        <w:rFonts w:hint="default"/>
      </w:rPr>
    </w:lvl>
    <w:lvl w:ilvl="7">
      <w:start w:val="1"/>
      <w:numFmt w:val="decimal"/>
      <w:lvlText w:val="%1.%2.%3.%4.%5.%6.%7.%8."/>
      <w:lvlJc w:val="left"/>
      <w:pPr>
        <w:tabs>
          <w:tab w:val="num" w:pos="1440"/>
        </w:tabs>
        <w:ind w:left="1080" w:hanging="1080"/>
      </w:pPr>
      <w:rPr>
        <w:rFonts w:hint="default"/>
      </w:rPr>
    </w:lvl>
    <w:lvl w:ilvl="8">
      <w:start w:val="1"/>
      <w:numFmt w:val="decimal"/>
      <w:lvlText w:val="%1.%2.%3.%4.%5.%6.%7.%8.%9."/>
      <w:lvlJc w:val="left"/>
      <w:pPr>
        <w:tabs>
          <w:tab w:val="num" w:pos="2160"/>
        </w:tabs>
        <w:ind w:left="1080" w:hanging="1080"/>
      </w:pPr>
      <w:rPr>
        <w:rFonts w:hint="default"/>
      </w:rPr>
    </w:lvl>
  </w:abstractNum>
  <w:abstractNum w:abstractNumId="36" w15:restartNumberingAfterBreak="0">
    <w:nsid w:val="52FE2CFA"/>
    <w:multiLevelType w:val="hybridMultilevel"/>
    <w:tmpl w:val="EF5C1A9E"/>
    <w:lvl w:ilvl="0" w:tplc="474A4A64">
      <w:start w:val="1"/>
      <w:numFmt w:val="bullet"/>
      <w:lvlText w:val="-"/>
      <w:lvlJc w:val="left"/>
      <w:pPr>
        <w:tabs>
          <w:tab w:val="num" w:pos="1440"/>
        </w:tabs>
        <w:ind w:left="1440" w:hanging="360"/>
      </w:pPr>
      <w:rPr>
        <w:rFonts w:ascii="Symbol" w:hAnsi="Symbol" w:hint="default"/>
        <w:b w:val="0"/>
        <w:i w:val="0"/>
        <w:caps w:val="0"/>
        <w:strike w:val="0"/>
        <w:dstrike w:val="0"/>
        <w:outline w:val="0"/>
        <w:shadow w:val="0"/>
        <w:emboss w:val="0"/>
        <w:imprint w:val="0"/>
        <w:vanish w:val="0"/>
        <w:sz w:val="24"/>
        <w:u w:val="none"/>
        <w:vertAlign w:val="baseline"/>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3814F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39D6478"/>
    <w:multiLevelType w:val="multilevel"/>
    <w:tmpl w:val="88DCF0C0"/>
    <w:styleLink w:val="SPBulletTabs"/>
    <w:lvl w:ilvl="0">
      <w:start w:val="1"/>
      <w:numFmt w:val="bullet"/>
      <w:lvlText w:val=""/>
      <w:lvlJc w:val="left"/>
      <w:pPr>
        <w:tabs>
          <w:tab w:val="num" w:pos="1080"/>
        </w:tabs>
        <w:ind w:left="720" w:firstLine="0"/>
      </w:pPr>
      <w:rPr>
        <w:rFonts w:ascii="Symbol" w:hAnsi="Symbol" w:hint="default"/>
        <w:sz w:val="24"/>
      </w:rPr>
    </w:lvl>
    <w:lvl w:ilvl="1">
      <w:start w:val="1"/>
      <w:numFmt w:val="bullet"/>
      <w:lvlText w:val=""/>
      <w:lvlJc w:val="left"/>
      <w:pPr>
        <w:tabs>
          <w:tab w:val="num" w:pos="1440"/>
        </w:tabs>
        <w:ind w:left="1080" w:firstLine="0"/>
      </w:pPr>
      <w:rPr>
        <w:rFonts w:ascii="Symbol" w:hAnsi="Symbol" w:hint="default"/>
      </w:rPr>
    </w:lvl>
    <w:lvl w:ilvl="2">
      <w:start w:val="1"/>
      <w:numFmt w:val="bullet"/>
      <w:lvlText w:val=""/>
      <w:lvlJc w:val="left"/>
      <w:pPr>
        <w:ind w:left="1080" w:firstLine="0"/>
      </w:pPr>
      <w:rPr>
        <w:rFonts w:ascii="Symbol" w:hAnsi="Symbol" w:hint="default"/>
      </w:rPr>
    </w:lvl>
    <w:lvl w:ilvl="3">
      <w:start w:val="1"/>
      <w:numFmt w:val="bullet"/>
      <w:lvlText w:val=""/>
      <w:lvlJc w:val="left"/>
      <w:pPr>
        <w:ind w:left="1080" w:firstLine="0"/>
      </w:pPr>
      <w:rPr>
        <w:rFonts w:ascii="Symbol" w:hAnsi="Symbol" w:hint="default"/>
      </w:rPr>
    </w:lvl>
    <w:lvl w:ilvl="4">
      <w:start w:val="1"/>
      <w:numFmt w:val="bullet"/>
      <w:lvlText w:val=""/>
      <w:lvlJc w:val="left"/>
      <w:pPr>
        <w:ind w:left="1080" w:firstLine="0"/>
      </w:pPr>
      <w:rPr>
        <w:rFonts w:ascii="Symbol" w:hAnsi="Symbol" w:hint="default"/>
      </w:rPr>
    </w:lvl>
    <w:lvl w:ilvl="5">
      <w:start w:val="1"/>
      <w:numFmt w:val="bullet"/>
      <w:lvlText w:val=""/>
      <w:lvlJc w:val="left"/>
      <w:pPr>
        <w:ind w:left="1080" w:firstLine="0"/>
      </w:pPr>
      <w:rPr>
        <w:rFonts w:ascii="Symbol" w:hAnsi="Symbol" w:hint="default"/>
      </w:rPr>
    </w:lvl>
    <w:lvl w:ilvl="6">
      <w:start w:val="1"/>
      <w:numFmt w:val="bullet"/>
      <w:lvlText w:val=""/>
      <w:lvlJc w:val="left"/>
      <w:pPr>
        <w:ind w:left="1080" w:firstLine="0"/>
      </w:pPr>
      <w:rPr>
        <w:rFonts w:ascii="Symbol" w:hAnsi="Symbol" w:hint="default"/>
      </w:rPr>
    </w:lvl>
    <w:lvl w:ilvl="7">
      <w:start w:val="1"/>
      <w:numFmt w:val="bullet"/>
      <w:lvlText w:val=""/>
      <w:lvlJc w:val="left"/>
      <w:pPr>
        <w:ind w:left="1080" w:firstLine="0"/>
      </w:pPr>
      <w:rPr>
        <w:rFonts w:ascii="Symbol" w:hAnsi="Symbol" w:hint="default"/>
      </w:rPr>
    </w:lvl>
    <w:lvl w:ilvl="8">
      <w:start w:val="1"/>
      <w:numFmt w:val="bullet"/>
      <w:lvlText w:val=""/>
      <w:lvlJc w:val="left"/>
      <w:pPr>
        <w:ind w:left="1080" w:firstLine="0"/>
      </w:pPr>
      <w:rPr>
        <w:rFonts w:ascii="Symbol" w:hAnsi="Symbol" w:hint="default"/>
      </w:rPr>
    </w:lvl>
  </w:abstractNum>
  <w:abstractNum w:abstractNumId="39" w15:restartNumberingAfterBreak="0">
    <w:nsid w:val="5C980D01"/>
    <w:multiLevelType w:val="hybridMultilevel"/>
    <w:tmpl w:val="125466B8"/>
    <w:lvl w:ilvl="0" w:tplc="6DC22D0A">
      <w:start w:val="1"/>
      <w:numFmt w:val="bullet"/>
      <w:lvlText w:val="·"/>
      <w:lvlJc w:val="left"/>
      <w:pPr>
        <w:tabs>
          <w:tab w:val="num" w:pos="1080"/>
        </w:tabs>
        <w:ind w:left="1080" w:hanging="360"/>
      </w:pPr>
      <w:rPr>
        <w:rFonts w:ascii="Symbol" w:hAnsi="Symbol" w:hint="default"/>
        <w:b w:val="0"/>
        <w:i w:val="0"/>
        <w:caps w:val="0"/>
        <w:strike w:val="0"/>
        <w:dstrike w:val="0"/>
        <w:outline w:val="0"/>
        <w:shadow w:val="0"/>
        <w:emboss w:val="0"/>
        <w:imprint w:val="0"/>
        <w:vanish w:val="0"/>
        <w:sz w:val="24"/>
        <w:u w:val="none"/>
        <w:vertAlign w:val="baseline"/>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EAB1534"/>
    <w:multiLevelType w:val="multilevel"/>
    <w:tmpl w:val="88DCF0C0"/>
    <w:numStyleLink w:val="SPBulletTabs"/>
  </w:abstractNum>
  <w:abstractNum w:abstractNumId="41" w15:restartNumberingAfterBreak="0">
    <w:nsid w:val="69B877FF"/>
    <w:multiLevelType w:val="multilevel"/>
    <w:tmpl w:val="BE42665A"/>
    <w:lvl w:ilvl="0">
      <w:start w:val="1"/>
      <w:numFmt w:val="bullet"/>
      <w:pStyle w:val="C-Bullet"/>
      <w:lvlText w:val=""/>
      <w:lvlJc w:val="left"/>
      <w:pPr>
        <w:tabs>
          <w:tab w:val="num" w:pos="1080"/>
        </w:tabs>
        <w:ind w:left="1080" w:hanging="360"/>
      </w:pPr>
      <w:rPr>
        <w:rFonts w:ascii="Symbol" w:hAnsi="Symbol" w:hint="default"/>
        <w:sz w:val="24"/>
      </w:rPr>
    </w:lvl>
    <w:lvl w:ilvl="1">
      <w:start w:val="1"/>
      <w:numFmt w:val="bullet"/>
      <w:pStyle w:val="C-BulletIndented"/>
      <w:lvlText w:val=""/>
      <w:lvlJc w:val="left"/>
      <w:pPr>
        <w:tabs>
          <w:tab w:val="num" w:pos="1440"/>
        </w:tabs>
        <w:ind w:left="1440" w:hanging="360"/>
      </w:pPr>
      <w:rPr>
        <w:rFonts w:ascii="Symbol" w:hAnsi="Symbol" w:hint="default"/>
      </w:rPr>
    </w:lvl>
    <w:lvl w:ilvl="2">
      <w:start w:val="1"/>
      <w:numFmt w:val="bullet"/>
      <w:lvlText w:val=""/>
      <w:lvlJc w:val="left"/>
      <w:pPr>
        <w:ind w:left="1080" w:firstLine="0"/>
      </w:pPr>
      <w:rPr>
        <w:rFonts w:ascii="Symbol" w:hAnsi="Symbol" w:hint="default"/>
      </w:rPr>
    </w:lvl>
    <w:lvl w:ilvl="3">
      <w:start w:val="1"/>
      <w:numFmt w:val="bullet"/>
      <w:lvlText w:val=""/>
      <w:lvlJc w:val="left"/>
      <w:pPr>
        <w:ind w:left="1080" w:firstLine="0"/>
      </w:pPr>
      <w:rPr>
        <w:rFonts w:ascii="Symbol" w:hAnsi="Symbol" w:hint="default"/>
      </w:rPr>
    </w:lvl>
    <w:lvl w:ilvl="4">
      <w:start w:val="1"/>
      <w:numFmt w:val="bullet"/>
      <w:lvlText w:val=""/>
      <w:lvlJc w:val="left"/>
      <w:pPr>
        <w:ind w:left="1080" w:firstLine="0"/>
      </w:pPr>
      <w:rPr>
        <w:rFonts w:ascii="Symbol" w:hAnsi="Symbol" w:hint="default"/>
      </w:rPr>
    </w:lvl>
    <w:lvl w:ilvl="5">
      <w:start w:val="1"/>
      <w:numFmt w:val="bullet"/>
      <w:lvlText w:val=""/>
      <w:lvlJc w:val="left"/>
      <w:pPr>
        <w:ind w:left="1080" w:firstLine="0"/>
      </w:pPr>
      <w:rPr>
        <w:rFonts w:ascii="Symbol" w:hAnsi="Symbol" w:hint="default"/>
      </w:rPr>
    </w:lvl>
    <w:lvl w:ilvl="6">
      <w:start w:val="1"/>
      <w:numFmt w:val="bullet"/>
      <w:lvlText w:val=""/>
      <w:lvlJc w:val="left"/>
      <w:pPr>
        <w:ind w:left="1080" w:firstLine="0"/>
      </w:pPr>
      <w:rPr>
        <w:rFonts w:ascii="Symbol" w:hAnsi="Symbol" w:hint="default"/>
      </w:rPr>
    </w:lvl>
    <w:lvl w:ilvl="7">
      <w:start w:val="1"/>
      <w:numFmt w:val="bullet"/>
      <w:lvlText w:val=""/>
      <w:lvlJc w:val="left"/>
      <w:pPr>
        <w:ind w:left="1080" w:firstLine="0"/>
      </w:pPr>
      <w:rPr>
        <w:rFonts w:ascii="Symbol" w:hAnsi="Symbol" w:hint="default"/>
      </w:rPr>
    </w:lvl>
    <w:lvl w:ilvl="8">
      <w:start w:val="1"/>
      <w:numFmt w:val="bullet"/>
      <w:lvlText w:val=""/>
      <w:lvlJc w:val="left"/>
      <w:pPr>
        <w:ind w:left="1080" w:firstLine="0"/>
      </w:pPr>
      <w:rPr>
        <w:rFonts w:ascii="Symbol" w:hAnsi="Symbol" w:hint="default"/>
      </w:rPr>
    </w:lvl>
  </w:abstractNum>
  <w:abstractNum w:abstractNumId="42" w15:restartNumberingAfterBreak="0">
    <w:nsid w:val="69E42151"/>
    <w:multiLevelType w:val="hybridMultilevel"/>
    <w:tmpl w:val="935CB0C6"/>
    <w:lvl w:ilvl="0" w:tplc="62D29A18">
      <w:start w:val="1"/>
      <w:numFmt w:val="bullet"/>
      <w:pStyle w:val="C-PLR-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11035A3"/>
    <w:multiLevelType w:val="multilevel"/>
    <w:tmpl w:val="51DE486A"/>
    <w:lvl w:ilvl="0">
      <w:start w:val="1"/>
      <w:numFmt w:val="upperLetter"/>
      <w:pStyle w:val="C-Appendix"/>
      <w:lvlText w:val="Appendix %1."/>
      <w:lvlJc w:val="left"/>
      <w:pPr>
        <w:tabs>
          <w:tab w:val="num" w:pos="1987"/>
        </w:tabs>
        <w:ind w:left="1987" w:hanging="198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75F75C57"/>
    <w:multiLevelType w:val="hybridMultilevel"/>
    <w:tmpl w:val="AC246424"/>
    <w:lvl w:ilvl="0" w:tplc="C5001C28">
      <w:start w:val="1"/>
      <w:numFmt w:val="lowerLetter"/>
      <w:pStyle w:val="C-PLR-AlphabeticList"/>
      <w:lvlText w:val="%1."/>
      <w:lvlJc w:val="left"/>
      <w:pPr>
        <w:tabs>
          <w:tab w:val="num" w:pos="1080"/>
        </w:tabs>
        <w:ind w:left="1080" w:hanging="360"/>
      </w:pPr>
      <w:rPr>
        <w:rFonts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18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18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180"/>
      </w:pPr>
      <w:rPr>
        <w:rFonts w:ascii="Wingdings" w:hAnsi="Wingdings" w:hint="default"/>
      </w:rPr>
    </w:lvl>
  </w:abstractNum>
  <w:num w:numId="1" w16cid:durableId="1847866183">
    <w:abstractNumId w:val="26"/>
  </w:num>
  <w:num w:numId="2" w16cid:durableId="1163933246">
    <w:abstractNumId w:val="13"/>
  </w:num>
  <w:num w:numId="3" w16cid:durableId="617638022">
    <w:abstractNumId w:val="17"/>
  </w:num>
  <w:num w:numId="4" w16cid:durableId="1449743053">
    <w:abstractNumId w:val="28"/>
  </w:num>
  <w:num w:numId="5" w16cid:durableId="1720856845">
    <w:abstractNumId w:val="18"/>
  </w:num>
  <w:num w:numId="6" w16cid:durableId="1433672954">
    <w:abstractNumId w:val="33"/>
  </w:num>
  <w:num w:numId="7" w16cid:durableId="1457672507">
    <w:abstractNumId w:val="11"/>
  </w:num>
  <w:num w:numId="8" w16cid:durableId="2027323271">
    <w:abstractNumId w:val="42"/>
  </w:num>
  <w:num w:numId="9" w16cid:durableId="1735354490">
    <w:abstractNumId w:val="24"/>
  </w:num>
  <w:num w:numId="10" w16cid:durableId="282077690">
    <w:abstractNumId w:val="22"/>
  </w:num>
  <w:num w:numId="11" w16cid:durableId="1734426064">
    <w:abstractNumId w:val="10"/>
  </w:num>
  <w:num w:numId="12" w16cid:durableId="1897428005">
    <w:abstractNumId w:val="39"/>
  </w:num>
  <w:num w:numId="13" w16cid:durableId="1224755008">
    <w:abstractNumId w:val="36"/>
  </w:num>
  <w:num w:numId="14" w16cid:durableId="1835564997">
    <w:abstractNumId w:val="29"/>
  </w:num>
  <w:num w:numId="15" w16cid:durableId="854460770">
    <w:abstractNumId w:val="44"/>
  </w:num>
  <w:num w:numId="16" w16cid:durableId="1708993883">
    <w:abstractNumId w:val="30"/>
  </w:num>
  <w:num w:numId="17" w16cid:durableId="1567690302">
    <w:abstractNumId w:val="23"/>
  </w:num>
  <w:num w:numId="18" w16cid:durableId="1269654207">
    <w:abstractNumId w:val="35"/>
  </w:num>
  <w:num w:numId="19" w16cid:durableId="278685496">
    <w:abstractNumId w:val="45"/>
  </w:num>
  <w:num w:numId="20" w16cid:durableId="1787314576">
    <w:abstractNumId w:val="43"/>
  </w:num>
  <w:num w:numId="21" w16cid:durableId="1804425119">
    <w:abstractNumId w:val="12"/>
  </w:num>
  <w:num w:numId="22" w16cid:durableId="1114252558">
    <w:abstractNumId w:val="16"/>
  </w:num>
  <w:num w:numId="23" w16cid:durableId="1381436510">
    <w:abstractNumId w:val="25"/>
  </w:num>
  <w:num w:numId="24" w16cid:durableId="940917718">
    <w:abstractNumId w:val="9"/>
  </w:num>
  <w:num w:numId="25" w16cid:durableId="1725181114">
    <w:abstractNumId w:val="7"/>
  </w:num>
  <w:num w:numId="26" w16cid:durableId="2102093836">
    <w:abstractNumId w:val="6"/>
  </w:num>
  <w:num w:numId="27" w16cid:durableId="2139911535">
    <w:abstractNumId w:val="5"/>
  </w:num>
  <w:num w:numId="28" w16cid:durableId="1321930746">
    <w:abstractNumId w:val="4"/>
  </w:num>
  <w:num w:numId="29" w16cid:durableId="799687400">
    <w:abstractNumId w:val="8"/>
  </w:num>
  <w:num w:numId="30" w16cid:durableId="425618939">
    <w:abstractNumId w:val="3"/>
  </w:num>
  <w:num w:numId="31" w16cid:durableId="1362584203">
    <w:abstractNumId w:val="2"/>
  </w:num>
  <w:num w:numId="32" w16cid:durableId="83651440">
    <w:abstractNumId w:val="1"/>
  </w:num>
  <w:num w:numId="33" w16cid:durableId="1471677564">
    <w:abstractNumId w:val="0"/>
  </w:num>
  <w:num w:numId="34" w16cid:durableId="1640070256">
    <w:abstractNumId w:val="19"/>
  </w:num>
  <w:num w:numId="35" w16cid:durableId="2058239714">
    <w:abstractNumId w:val="37"/>
  </w:num>
  <w:num w:numId="36" w16cid:durableId="1208908074">
    <w:abstractNumId w:val="14"/>
  </w:num>
  <w:num w:numId="37" w16cid:durableId="1931545323">
    <w:abstractNumId w:val="34"/>
  </w:num>
  <w:num w:numId="38" w16cid:durableId="1693145698">
    <w:abstractNumId w:val="21"/>
  </w:num>
  <w:num w:numId="39" w16cid:durableId="1988628957">
    <w:abstractNumId w:val="38"/>
  </w:num>
  <w:num w:numId="40" w16cid:durableId="1332299609">
    <w:abstractNumId w:val="32"/>
  </w:num>
  <w:num w:numId="41" w16cid:durableId="1966159900">
    <w:abstractNumId w:val="40"/>
  </w:num>
  <w:num w:numId="42" w16cid:durableId="1094134066">
    <w:abstractNumId w:val="15"/>
  </w:num>
  <w:num w:numId="43" w16cid:durableId="2003854783">
    <w:abstractNumId w:val="41"/>
  </w:num>
  <w:num w:numId="44" w16cid:durableId="557016496">
    <w:abstractNumId w:val="31"/>
  </w:num>
  <w:num w:numId="45" w16cid:durableId="1451247279">
    <w:abstractNumId w:val="20"/>
  </w:num>
  <w:num w:numId="46" w16cid:durableId="15056325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23211221">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23373669">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82078871">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linkStyles/>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D95"/>
    <w:rsid w:val="0000060C"/>
    <w:rsid w:val="000029FD"/>
    <w:rsid w:val="00003E09"/>
    <w:rsid w:val="00005AF7"/>
    <w:rsid w:val="00010FB3"/>
    <w:rsid w:val="0001146B"/>
    <w:rsid w:val="000128D5"/>
    <w:rsid w:val="00012B14"/>
    <w:rsid w:val="000143D6"/>
    <w:rsid w:val="00014427"/>
    <w:rsid w:val="000148B6"/>
    <w:rsid w:val="0001574C"/>
    <w:rsid w:val="00020120"/>
    <w:rsid w:val="00021544"/>
    <w:rsid w:val="0002190B"/>
    <w:rsid w:val="000221B7"/>
    <w:rsid w:val="00022CD9"/>
    <w:rsid w:val="00023A05"/>
    <w:rsid w:val="00025CF0"/>
    <w:rsid w:val="0003032A"/>
    <w:rsid w:val="0003051F"/>
    <w:rsid w:val="0003438A"/>
    <w:rsid w:val="00034A3B"/>
    <w:rsid w:val="0003559A"/>
    <w:rsid w:val="00040085"/>
    <w:rsid w:val="00041C66"/>
    <w:rsid w:val="00042097"/>
    <w:rsid w:val="0004455F"/>
    <w:rsid w:val="00044F90"/>
    <w:rsid w:val="0004638E"/>
    <w:rsid w:val="000468A1"/>
    <w:rsid w:val="00050EDA"/>
    <w:rsid w:val="00053EDC"/>
    <w:rsid w:val="00054E2D"/>
    <w:rsid w:val="00055312"/>
    <w:rsid w:val="00056782"/>
    <w:rsid w:val="00056E2E"/>
    <w:rsid w:val="00057617"/>
    <w:rsid w:val="00060472"/>
    <w:rsid w:val="00060DA3"/>
    <w:rsid w:val="00062772"/>
    <w:rsid w:val="00062D54"/>
    <w:rsid w:val="00062E77"/>
    <w:rsid w:val="0006303A"/>
    <w:rsid w:val="00064C3A"/>
    <w:rsid w:val="00064E1C"/>
    <w:rsid w:val="00065113"/>
    <w:rsid w:val="00065544"/>
    <w:rsid w:val="00066AAD"/>
    <w:rsid w:val="000678B6"/>
    <w:rsid w:val="00067C4A"/>
    <w:rsid w:val="00070A0D"/>
    <w:rsid w:val="0007137B"/>
    <w:rsid w:val="00072B6A"/>
    <w:rsid w:val="00073940"/>
    <w:rsid w:val="00073BED"/>
    <w:rsid w:val="00074DCD"/>
    <w:rsid w:val="00075695"/>
    <w:rsid w:val="000762E3"/>
    <w:rsid w:val="00077011"/>
    <w:rsid w:val="000773E8"/>
    <w:rsid w:val="000778A3"/>
    <w:rsid w:val="00080543"/>
    <w:rsid w:val="00080BB3"/>
    <w:rsid w:val="00082078"/>
    <w:rsid w:val="00085117"/>
    <w:rsid w:val="000851C3"/>
    <w:rsid w:val="00086407"/>
    <w:rsid w:val="000866D4"/>
    <w:rsid w:val="00086C1B"/>
    <w:rsid w:val="000870F8"/>
    <w:rsid w:val="000931BF"/>
    <w:rsid w:val="00093D5F"/>
    <w:rsid w:val="00094655"/>
    <w:rsid w:val="00095D62"/>
    <w:rsid w:val="00096591"/>
    <w:rsid w:val="0009717B"/>
    <w:rsid w:val="000A0CCB"/>
    <w:rsid w:val="000A20C1"/>
    <w:rsid w:val="000A2965"/>
    <w:rsid w:val="000A43B4"/>
    <w:rsid w:val="000A7197"/>
    <w:rsid w:val="000A79A6"/>
    <w:rsid w:val="000B1D2E"/>
    <w:rsid w:val="000B1F81"/>
    <w:rsid w:val="000B44E1"/>
    <w:rsid w:val="000B7179"/>
    <w:rsid w:val="000B7D12"/>
    <w:rsid w:val="000C1EF5"/>
    <w:rsid w:val="000C30CA"/>
    <w:rsid w:val="000C3BF4"/>
    <w:rsid w:val="000C5250"/>
    <w:rsid w:val="000C55C6"/>
    <w:rsid w:val="000C5F01"/>
    <w:rsid w:val="000C6ED8"/>
    <w:rsid w:val="000D180F"/>
    <w:rsid w:val="000D2277"/>
    <w:rsid w:val="000D333A"/>
    <w:rsid w:val="000D3720"/>
    <w:rsid w:val="000D42AC"/>
    <w:rsid w:val="000D6608"/>
    <w:rsid w:val="000D6760"/>
    <w:rsid w:val="000D7F78"/>
    <w:rsid w:val="000E1ABC"/>
    <w:rsid w:val="000E2C0C"/>
    <w:rsid w:val="000E2E11"/>
    <w:rsid w:val="000E353F"/>
    <w:rsid w:val="000E5531"/>
    <w:rsid w:val="000E5EE4"/>
    <w:rsid w:val="000E7109"/>
    <w:rsid w:val="000E77F8"/>
    <w:rsid w:val="000F0CAB"/>
    <w:rsid w:val="000F110A"/>
    <w:rsid w:val="000F203D"/>
    <w:rsid w:val="000F5C80"/>
    <w:rsid w:val="000F6893"/>
    <w:rsid w:val="000F68F0"/>
    <w:rsid w:val="000F7049"/>
    <w:rsid w:val="00100D28"/>
    <w:rsid w:val="00101C7D"/>
    <w:rsid w:val="00102079"/>
    <w:rsid w:val="0010213C"/>
    <w:rsid w:val="00102A3B"/>
    <w:rsid w:val="00103609"/>
    <w:rsid w:val="00103B3D"/>
    <w:rsid w:val="00104C7F"/>
    <w:rsid w:val="0011154A"/>
    <w:rsid w:val="00113CD2"/>
    <w:rsid w:val="0011512A"/>
    <w:rsid w:val="001166AF"/>
    <w:rsid w:val="00117439"/>
    <w:rsid w:val="00117D4F"/>
    <w:rsid w:val="0012143C"/>
    <w:rsid w:val="001215D4"/>
    <w:rsid w:val="00122709"/>
    <w:rsid w:val="00122D1A"/>
    <w:rsid w:val="0012309A"/>
    <w:rsid w:val="00127512"/>
    <w:rsid w:val="001300A4"/>
    <w:rsid w:val="00130D70"/>
    <w:rsid w:val="001326EA"/>
    <w:rsid w:val="00135CAB"/>
    <w:rsid w:val="00135E9D"/>
    <w:rsid w:val="00136997"/>
    <w:rsid w:val="0013721D"/>
    <w:rsid w:val="0013787D"/>
    <w:rsid w:val="0014198E"/>
    <w:rsid w:val="00141AF5"/>
    <w:rsid w:val="00141B96"/>
    <w:rsid w:val="00141DEC"/>
    <w:rsid w:val="00142112"/>
    <w:rsid w:val="001426AF"/>
    <w:rsid w:val="001433D1"/>
    <w:rsid w:val="00150224"/>
    <w:rsid w:val="00150617"/>
    <w:rsid w:val="00151A8A"/>
    <w:rsid w:val="001524CC"/>
    <w:rsid w:val="0015274C"/>
    <w:rsid w:val="00153B92"/>
    <w:rsid w:val="001555F1"/>
    <w:rsid w:val="001558F8"/>
    <w:rsid w:val="00155B8A"/>
    <w:rsid w:val="00160587"/>
    <w:rsid w:val="001618F8"/>
    <w:rsid w:val="00161F0C"/>
    <w:rsid w:val="00163B40"/>
    <w:rsid w:val="00163D40"/>
    <w:rsid w:val="00166BD6"/>
    <w:rsid w:val="001679F1"/>
    <w:rsid w:val="00170687"/>
    <w:rsid w:val="00170773"/>
    <w:rsid w:val="00170C2D"/>
    <w:rsid w:val="00171D04"/>
    <w:rsid w:val="00172790"/>
    <w:rsid w:val="00172E4D"/>
    <w:rsid w:val="00176048"/>
    <w:rsid w:val="00176229"/>
    <w:rsid w:val="00181F2F"/>
    <w:rsid w:val="001821F6"/>
    <w:rsid w:val="00182F78"/>
    <w:rsid w:val="0018442F"/>
    <w:rsid w:val="001863A2"/>
    <w:rsid w:val="00190A48"/>
    <w:rsid w:val="00190E55"/>
    <w:rsid w:val="00191781"/>
    <w:rsid w:val="001945DE"/>
    <w:rsid w:val="00196338"/>
    <w:rsid w:val="00196781"/>
    <w:rsid w:val="00196791"/>
    <w:rsid w:val="00197B55"/>
    <w:rsid w:val="00197C3C"/>
    <w:rsid w:val="001A0165"/>
    <w:rsid w:val="001A29E3"/>
    <w:rsid w:val="001A32D9"/>
    <w:rsid w:val="001A3301"/>
    <w:rsid w:val="001A4424"/>
    <w:rsid w:val="001A4F52"/>
    <w:rsid w:val="001A5974"/>
    <w:rsid w:val="001A66DB"/>
    <w:rsid w:val="001A7093"/>
    <w:rsid w:val="001B239E"/>
    <w:rsid w:val="001B263D"/>
    <w:rsid w:val="001B3819"/>
    <w:rsid w:val="001B4096"/>
    <w:rsid w:val="001B490C"/>
    <w:rsid w:val="001B6FE8"/>
    <w:rsid w:val="001B78C3"/>
    <w:rsid w:val="001C0687"/>
    <w:rsid w:val="001C2DDE"/>
    <w:rsid w:val="001C3A02"/>
    <w:rsid w:val="001C50BF"/>
    <w:rsid w:val="001C5A18"/>
    <w:rsid w:val="001C5E02"/>
    <w:rsid w:val="001C6AF0"/>
    <w:rsid w:val="001D006A"/>
    <w:rsid w:val="001D049B"/>
    <w:rsid w:val="001D467B"/>
    <w:rsid w:val="001D5465"/>
    <w:rsid w:val="001D7B9B"/>
    <w:rsid w:val="001E027E"/>
    <w:rsid w:val="001E093E"/>
    <w:rsid w:val="001E0D8C"/>
    <w:rsid w:val="001E2171"/>
    <w:rsid w:val="001E2A25"/>
    <w:rsid w:val="001E3A73"/>
    <w:rsid w:val="001E49CC"/>
    <w:rsid w:val="001E537F"/>
    <w:rsid w:val="001E560C"/>
    <w:rsid w:val="001E60C7"/>
    <w:rsid w:val="001E635E"/>
    <w:rsid w:val="001E6E08"/>
    <w:rsid w:val="001E7561"/>
    <w:rsid w:val="001E7FEB"/>
    <w:rsid w:val="001F22EA"/>
    <w:rsid w:val="001F2880"/>
    <w:rsid w:val="001F317F"/>
    <w:rsid w:val="001F3EAC"/>
    <w:rsid w:val="001F57AC"/>
    <w:rsid w:val="001F5A38"/>
    <w:rsid w:val="001F5B73"/>
    <w:rsid w:val="001F6468"/>
    <w:rsid w:val="001F64DC"/>
    <w:rsid w:val="001F7163"/>
    <w:rsid w:val="001F73FB"/>
    <w:rsid w:val="001F75DA"/>
    <w:rsid w:val="001F7C27"/>
    <w:rsid w:val="001F7FE2"/>
    <w:rsid w:val="00200BFB"/>
    <w:rsid w:val="002025C7"/>
    <w:rsid w:val="0020301B"/>
    <w:rsid w:val="0020392D"/>
    <w:rsid w:val="00204467"/>
    <w:rsid w:val="00204DFA"/>
    <w:rsid w:val="0020666D"/>
    <w:rsid w:val="00206967"/>
    <w:rsid w:val="0020765F"/>
    <w:rsid w:val="00207E0B"/>
    <w:rsid w:val="0021205F"/>
    <w:rsid w:val="00212553"/>
    <w:rsid w:val="00212569"/>
    <w:rsid w:val="00213204"/>
    <w:rsid w:val="002135A4"/>
    <w:rsid w:val="0021449F"/>
    <w:rsid w:val="00215086"/>
    <w:rsid w:val="00215E6C"/>
    <w:rsid w:val="0021682C"/>
    <w:rsid w:val="002213B9"/>
    <w:rsid w:val="00221509"/>
    <w:rsid w:val="00221EDA"/>
    <w:rsid w:val="00222DA2"/>
    <w:rsid w:val="00223F8A"/>
    <w:rsid w:val="0022424F"/>
    <w:rsid w:val="002248FD"/>
    <w:rsid w:val="00224DB9"/>
    <w:rsid w:val="00227917"/>
    <w:rsid w:val="00231CA1"/>
    <w:rsid w:val="00232546"/>
    <w:rsid w:val="00233E43"/>
    <w:rsid w:val="00233E8D"/>
    <w:rsid w:val="00234003"/>
    <w:rsid w:val="002341A9"/>
    <w:rsid w:val="00237CAD"/>
    <w:rsid w:val="00240272"/>
    <w:rsid w:val="00240DE6"/>
    <w:rsid w:val="0024235E"/>
    <w:rsid w:val="002460CC"/>
    <w:rsid w:val="00246A93"/>
    <w:rsid w:val="0024741E"/>
    <w:rsid w:val="00247478"/>
    <w:rsid w:val="0024763C"/>
    <w:rsid w:val="00247956"/>
    <w:rsid w:val="00250BCC"/>
    <w:rsid w:val="00251B16"/>
    <w:rsid w:val="00251D0B"/>
    <w:rsid w:val="00252E05"/>
    <w:rsid w:val="002530A2"/>
    <w:rsid w:val="00253441"/>
    <w:rsid w:val="0025389D"/>
    <w:rsid w:val="00254629"/>
    <w:rsid w:val="0025508F"/>
    <w:rsid w:val="0025596C"/>
    <w:rsid w:val="00255F67"/>
    <w:rsid w:val="002608A2"/>
    <w:rsid w:val="00260C02"/>
    <w:rsid w:val="00261E65"/>
    <w:rsid w:val="002624D6"/>
    <w:rsid w:val="00262F44"/>
    <w:rsid w:val="00263E15"/>
    <w:rsid w:val="00264727"/>
    <w:rsid w:val="0026596B"/>
    <w:rsid w:val="00265D78"/>
    <w:rsid w:val="002667F3"/>
    <w:rsid w:val="00267E90"/>
    <w:rsid w:val="002702D8"/>
    <w:rsid w:val="00270C1C"/>
    <w:rsid w:val="00271962"/>
    <w:rsid w:val="00271DEC"/>
    <w:rsid w:val="00273C62"/>
    <w:rsid w:val="00275EA2"/>
    <w:rsid w:val="00276107"/>
    <w:rsid w:val="00282955"/>
    <w:rsid w:val="00284819"/>
    <w:rsid w:val="00284D60"/>
    <w:rsid w:val="00284E82"/>
    <w:rsid w:val="00286467"/>
    <w:rsid w:val="00287E4B"/>
    <w:rsid w:val="00290757"/>
    <w:rsid w:val="002916C2"/>
    <w:rsid w:val="002949F5"/>
    <w:rsid w:val="00295EF6"/>
    <w:rsid w:val="002968DA"/>
    <w:rsid w:val="002A0296"/>
    <w:rsid w:val="002A149E"/>
    <w:rsid w:val="002A2667"/>
    <w:rsid w:val="002A3EFA"/>
    <w:rsid w:val="002A3F3F"/>
    <w:rsid w:val="002A4544"/>
    <w:rsid w:val="002A54F9"/>
    <w:rsid w:val="002A6D6D"/>
    <w:rsid w:val="002B098B"/>
    <w:rsid w:val="002B15EC"/>
    <w:rsid w:val="002B1D09"/>
    <w:rsid w:val="002B3612"/>
    <w:rsid w:val="002B61FB"/>
    <w:rsid w:val="002C046B"/>
    <w:rsid w:val="002C2BB4"/>
    <w:rsid w:val="002C2FD8"/>
    <w:rsid w:val="002C48D6"/>
    <w:rsid w:val="002C54A0"/>
    <w:rsid w:val="002C5EFD"/>
    <w:rsid w:val="002C7718"/>
    <w:rsid w:val="002C7B5A"/>
    <w:rsid w:val="002D4201"/>
    <w:rsid w:val="002D49F0"/>
    <w:rsid w:val="002D52ED"/>
    <w:rsid w:val="002D6478"/>
    <w:rsid w:val="002D6D83"/>
    <w:rsid w:val="002E050B"/>
    <w:rsid w:val="002E12AF"/>
    <w:rsid w:val="002E19BD"/>
    <w:rsid w:val="002E3BCD"/>
    <w:rsid w:val="002E3F97"/>
    <w:rsid w:val="002E446D"/>
    <w:rsid w:val="002E4F9F"/>
    <w:rsid w:val="002E70BF"/>
    <w:rsid w:val="002F11B7"/>
    <w:rsid w:val="002F1A95"/>
    <w:rsid w:val="002F3024"/>
    <w:rsid w:val="002F3120"/>
    <w:rsid w:val="002F5EE3"/>
    <w:rsid w:val="002F5F25"/>
    <w:rsid w:val="002F7BFE"/>
    <w:rsid w:val="003016D4"/>
    <w:rsid w:val="00302030"/>
    <w:rsid w:val="00302CF4"/>
    <w:rsid w:val="00302F1F"/>
    <w:rsid w:val="00303F77"/>
    <w:rsid w:val="00304763"/>
    <w:rsid w:val="0030541D"/>
    <w:rsid w:val="00305CD0"/>
    <w:rsid w:val="00306F94"/>
    <w:rsid w:val="003071E3"/>
    <w:rsid w:val="0031054B"/>
    <w:rsid w:val="00311B17"/>
    <w:rsid w:val="00313E5B"/>
    <w:rsid w:val="003205B6"/>
    <w:rsid w:val="003220AC"/>
    <w:rsid w:val="00322CCD"/>
    <w:rsid w:val="00323AFA"/>
    <w:rsid w:val="00324138"/>
    <w:rsid w:val="00324665"/>
    <w:rsid w:val="00325480"/>
    <w:rsid w:val="0032548F"/>
    <w:rsid w:val="003270EE"/>
    <w:rsid w:val="0032781E"/>
    <w:rsid w:val="00327EBB"/>
    <w:rsid w:val="00331FC2"/>
    <w:rsid w:val="00333CB8"/>
    <w:rsid w:val="00333F3D"/>
    <w:rsid w:val="0033413B"/>
    <w:rsid w:val="003345E1"/>
    <w:rsid w:val="00334C9F"/>
    <w:rsid w:val="00334E22"/>
    <w:rsid w:val="00335D1D"/>
    <w:rsid w:val="0033607D"/>
    <w:rsid w:val="00337402"/>
    <w:rsid w:val="00337B22"/>
    <w:rsid w:val="0034160F"/>
    <w:rsid w:val="00341883"/>
    <w:rsid w:val="00342687"/>
    <w:rsid w:val="00342D7C"/>
    <w:rsid w:val="00343A48"/>
    <w:rsid w:val="003443C5"/>
    <w:rsid w:val="003466F3"/>
    <w:rsid w:val="0034763C"/>
    <w:rsid w:val="00347AEA"/>
    <w:rsid w:val="003514FC"/>
    <w:rsid w:val="0035164C"/>
    <w:rsid w:val="003528C2"/>
    <w:rsid w:val="00353570"/>
    <w:rsid w:val="00354483"/>
    <w:rsid w:val="00357DF7"/>
    <w:rsid w:val="0036046F"/>
    <w:rsid w:val="00360FF5"/>
    <w:rsid w:val="00361232"/>
    <w:rsid w:val="00361872"/>
    <w:rsid w:val="00361EF6"/>
    <w:rsid w:val="00362074"/>
    <w:rsid w:val="00366A6E"/>
    <w:rsid w:val="00370323"/>
    <w:rsid w:val="00371B01"/>
    <w:rsid w:val="00372A13"/>
    <w:rsid w:val="00373D3B"/>
    <w:rsid w:val="003755BA"/>
    <w:rsid w:val="00375F9E"/>
    <w:rsid w:val="00380021"/>
    <w:rsid w:val="00381AC2"/>
    <w:rsid w:val="003837FA"/>
    <w:rsid w:val="00384941"/>
    <w:rsid w:val="0038512D"/>
    <w:rsid w:val="00385545"/>
    <w:rsid w:val="0038676B"/>
    <w:rsid w:val="003874B0"/>
    <w:rsid w:val="00387706"/>
    <w:rsid w:val="00387E50"/>
    <w:rsid w:val="003934F6"/>
    <w:rsid w:val="00393B83"/>
    <w:rsid w:val="00394160"/>
    <w:rsid w:val="00394276"/>
    <w:rsid w:val="00394340"/>
    <w:rsid w:val="003A0AA5"/>
    <w:rsid w:val="003A1CF7"/>
    <w:rsid w:val="003A266F"/>
    <w:rsid w:val="003A335A"/>
    <w:rsid w:val="003A33A9"/>
    <w:rsid w:val="003A4D5F"/>
    <w:rsid w:val="003A4D66"/>
    <w:rsid w:val="003A5799"/>
    <w:rsid w:val="003A70A4"/>
    <w:rsid w:val="003B04EB"/>
    <w:rsid w:val="003B098C"/>
    <w:rsid w:val="003B13FE"/>
    <w:rsid w:val="003B653A"/>
    <w:rsid w:val="003B6D0F"/>
    <w:rsid w:val="003C073E"/>
    <w:rsid w:val="003C1075"/>
    <w:rsid w:val="003C1361"/>
    <w:rsid w:val="003C24C1"/>
    <w:rsid w:val="003C39F8"/>
    <w:rsid w:val="003C47A0"/>
    <w:rsid w:val="003C4800"/>
    <w:rsid w:val="003C5B2B"/>
    <w:rsid w:val="003C60E7"/>
    <w:rsid w:val="003C6EFA"/>
    <w:rsid w:val="003C7281"/>
    <w:rsid w:val="003C7E0D"/>
    <w:rsid w:val="003D166B"/>
    <w:rsid w:val="003D1BB3"/>
    <w:rsid w:val="003D2026"/>
    <w:rsid w:val="003D2C08"/>
    <w:rsid w:val="003D2CCD"/>
    <w:rsid w:val="003D53CE"/>
    <w:rsid w:val="003D685E"/>
    <w:rsid w:val="003E0DFD"/>
    <w:rsid w:val="003E1AE5"/>
    <w:rsid w:val="003E1AFA"/>
    <w:rsid w:val="003E2085"/>
    <w:rsid w:val="003F52F0"/>
    <w:rsid w:val="003F5C4B"/>
    <w:rsid w:val="003F6EE2"/>
    <w:rsid w:val="003F7A2C"/>
    <w:rsid w:val="004016AF"/>
    <w:rsid w:val="00403B6B"/>
    <w:rsid w:val="00404B7A"/>
    <w:rsid w:val="004051DF"/>
    <w:rsid w:val="00407206"/>
    <w:rsid w:val="00407BD1"/>
    <w:rsid w:val="00410B09"/>
    <w:rsid w:val="00412564"/>
    <w:rsid w:val="00412A5D"/>
    <w:rsid w:val="00412DE3"/>
    <w:rsid w:val="0041494A"/>
    <w:rsid w:val="0041758F"/>
    <w:rsid w:val="00421D22"/>
    <w:rsid w:val="00421FDC"/>
    <w:rsid w:val="00422A79"/>
    <w:rsid w:val="00424387"/>
    <w:rsid w:val="0042482E"/>
    <w:rsid w:val="00424871"/>
    <w:rsid w:val="004256FF"/>
    <w:rsid w:val="00426313"/>
    <w:rsid w:val="0042685B"/>
    <w:rsid w:val="00427729"/>
    <w:rsid w:val="00430358"/>
    <w:rsid w:val="004303ED"/>
    <w:rsid w:val="00430500"/>
    <w:rsid w:val="00430585"/>
    <w:rsid w:val="00430928"/>
    <w:rsid w:val="0043195F"/>
    <w:rsid w:val="00431AEC"/>
    <w:rsid w:val="00433318"/>
    <w:rsid w:val="00433783"/>
    <w:rsid w:val="00433CE5"/>
    <w:rsid w:val="0043526C"/>
    <w:rsid w:val="00435A0A"/>
    <w:rsid w:val="00436B14"/>
    <w:rsid w:val="00436FB2"/>
    <w:rsid w:val="00440476"/>
    <w:rsid w:val="004406CB"/>
    <w:rsid w:val="00441956"/>
    <w:rsid w:val="004429C3"/>
    <w:rsid w:val="004431E1"/>
    <w:rsid w:val="00444367"/>
    <w:rsid w:val="00446709"/>
    <w:rsid w:val="00446EEB"/>
    <w:rsid w:val="00447AEC"/>
    <w:rsid w:val="0045026C"/>
    <w:rsid w:val="00450C8D"/>
    <w:rsid w:val="00452D4D"/>
    <w:rsid w:val="00453F53"/>
    <w:rsid w:val="00456B88"/>
    <w:rsid w:val="004578F0"/>
    <w:rsid w:val="00457992"/>
    <w:rsid w:val="00457CA6"/>
    <w:rsid w:val="00457F00"/>
    <w:rsid w:val="00461C5A"/>
    <w:rsid w:val="00465957"/>
    <w:rsid w:val="00470FF5"/>
    <w:rsid w:val="00473226"/>
    <w:rsid w:val="00473E4E"/>
    <w:rsid w:val="004744B7"/>
    <w:rsid w:val="00475452"/>
    <w:rsid w:val="004776DF"/>
    <w:rsid w:val="004807A6"/>
    <w:rsid w:val="00482046"/>
    <w:rsid w:val="004842C9"/>
    <w:rsid w:val="00487F4B"/>
    <w:rsid w:val="00491DB2"/>
    <w:rsid w:val="00492280"/>
    <w:rsid w:val="004925D9"/>
    <w:rsid w:val="004947EE"/>
    <w:rsid w:val="00494976"/>
    <w:rsid w:val="00495103"/>
    <w:rsid w:val="00495136"/>
    <w:rsid w:val="00496129"/>
    <w:rsid w:val="00496C3D"/>
    <w:rsid w:val="00497862"/>
    <w:rsid w:val="00497AD9"/>
    <w:rsid w:val="00497CDC"/>
    <w:rsid w:val="004A0F26"/>
    <w:rsid w:val="004A3138"/>
    <w:rsid w:val="004A4B98"/>
    <w:rsid w:val="004A604A"/>
    <w:rsid w:val="004A6D52"/>
    <w:rsid w:val="004A763B"/>
    <w:rsid w:val="004A77A9"/>
    <w:rsid w:val="004B07CB"/>
    <w:rsid w:val="004B2304"/>
    <w:rsid w:val="004B2C01"/>
    <w:rsid w:val="004B461F"/>
    <w:rsid w:val="004B4FF1"/>
    <w:rsid w:val="004B5670"/>
    <w:rsid w:val="004B5F8A"/>
    <w:rsid w:val="004B79D5"/>
    <w:rsid w:val="004C0240"/>
    <w:rsid w:val="004C0A94"/>
    <w:rsid w:val="004C19C0"/>
    <w:rsid w:val="004C60D5"/>
    <w:rsid w:val="004D00BC"/>
    <w:rsid w:val="004D03D7"/>
    <w:rsid w:val="004D04CC"/>
    <w:rsid w:val="004D0901"/>
    <w:rsid w:val="004D1101"/>
    <w:rsid w:val="004D15AA"/>
    <w:rsid w:val="004D1A66"/>
    <w:rsid w:val="004D27AF"/>
    <w:rsid w:val="004D4049"/>
    <w:rsid w:val="004D45A0"/>
    <w:rsid w:val="004D4E99"/>
    <w:rsid w:val="004D4EF2"/>
    <w:rsid w:val="004D5DF3"/>
    <w:rsid w:val="004E0FA7"/>
    <w:rsid w:val="004E1322"/>
    <w:rsid w:val="004E22A6"/>
    <w:rsid w:val="004E3389"/>
    <w:rsid w:val="004E3D6B"/>
    <w:rsid w:val="004E544D"/>
    <w:rsid w:val="004E5ADD"/>
    <w:rsid w:val="004E726B"/>
    <w:rsid w:val="004F0420"/>
    <w:rsid w:val="004F0D7A"/>
    <w:rsid w:val="004F167D"/>
    <w:rsid w:val="004F1CF7"/>
    <w:rsid w:val="004F3C50"/>
    <w:rsid w:val="004F4804"/>
    <w:rsid w:val="004F50BB"/>
    <w:rsid w:val="004F5F2B"/>
    <w:rsid w:val="00500E80"/>
    <w:rsid w:val="00501DE0"/>
    <w:rsid w:val="00502DD4"/>
    <w:rsid w:val="00503D72"/>
    <w:rsid w:val="0050413B"/>
    <w:rsid w:val="00505561"/>
    <w:rsid w:val="00506BFE"/>
    <w:rsid w:val="00513511"/>
    <w:rsid w:val="005152DD"/>
    <w:rsid w:val="005165CB"/>
    <w:rsid w:val="00516ABC"/>
    <w:rsid w:val="00516EE3"/>
    <w:rsid w:val="005179F4"/>
    <w:rsid w:val="0052307A"/>
    <w:rsid w:val="005234B4"/>
    <w:rsid w:val="005238F0"/>
    <w:rsid w:val="00523F49"/>
    <w:rsid w:val="005274D3"/>
    <w:rsid w:val="005279A2"/>
    <w:rsid w:val="00530F00"/>
    <w:rsid w:val="0053191F"/>
    <w:rsid w:val="0053307B"/>
    <w:rsid w:val="005331A1"/>
    <w:rsid w:val="0053502B"/>
    <w:rsid w:val="00535626"/>
    <w:rsid w:val="0053646A"/>
    <w:rsid w:val="00536B94"/>
    <w:rsid w:val="00536BA2"/>
    <w:rsid w:val="0053721F"/>
    <w:rsid w:val="005377D8"/>
    <w:rsid w:val="00540B4C"/>
    <w:rsid w:val="005428D7"/>
    <w:rsid w:val="00542B3D"/>
    <w:rsid w:val="00543364"/>
    <w:rsid w:val="00543A76"/>
    <w:rsid w:val="00544C1D"/>
    <w:rsid w:val="005452ED"/>
    <w:rsid w:val="005468AF"/>
    <w:rsid w:val="00547C8B"/>
    <w:rsid w:val="0055132D"/>
    <w:rsid w:val="00552547"/>
    <w:rsid w:val="00552733"/>
    <w:rsid w:val="00553B05"/>
    <w:rsid w:val="00554BA2"/>
    <w:rsid w:val="005562A2"/>
    <w:rsid w:val="00556945"/>
    <w:rsid w:val="00557FC9"/>
    <w:rsid w:val="00561EDE"/>
    <w:rsid w:val="00562BDA"/>
    <w:rsid w:val="0056318C"/>
    <w:rsid w:val="0056372E"/>
    <w:rsid w:val="00563A95"/>
    <w:rsid w:val="00566A54"/>
    <w:rsid w:val="005676C9"/>
    <w:rsid w:val="00567DFC"/>
    <w:rsid w:val="005702FB"/>
    <w:rsid w:val="0057065B"/>
    <w:rsid w:val="0057069D"/>
    <w:rsid w:val="005711E5"/>
    <w:rsid w:val="00574609"/>
    <w:rsid w:val="005746BC"/>
    <w:rsid w:val="00574760"/>
    <w:rsid w:val="00574C91"/>
    <w:rsid w:val="00575192"/>
    <w:rsid w:val="00576F52"/>
    <w:rsid w:val="00576FCA"/>
    <w:rsid w:val="00582D3A"/>
    <w:rsid w:val="00582FF6"/>
    <w:rsid w:val="0058479D"/>
    <w:rsid w:val="00585BA4"/>
    <w:rsid w:val="00585E62"/>
    <w:rsid w:val="005869AE"/>
    <w:rsid w:val="00586F35"/>
    <w:rsid w:val="00587DA9"/>
    <w:rsid w:val="00590B72"/>
    <w:rsid w:val="005928D1"/>
    <w:rsid w:val="0059435C"/>
    <w:rsid w:val="0059485D"/>
    <w:rsid w:val="00595D84"/>
    <w:rsid w:val="00596CD1"/>
    <w:rsid w:val="005A0175"/>
    <w:rsid w:val="005A0F33"/>
    <w:rsid w:val="005A16E5"/>
    <w:rsid w:val="005A189F"/>
    <w:rsid w:val="005A2D20"/>
    <w:rsid w:val="005A3851"/>
    <w:rsid w:val="005A4742"/>
    <w:rsid w:val="005A49F7"/>
    <w:rsid w:val="005A4FE2"/>
    <w:rsid w:val="005A7F32"/>
    <w:rsid w:val="005B0716"/>
    <w:rsid w:val="005B09A6"/>
    <w:rsid w:val="005B13D0"/>
    <w:rsid w:val="005B3AC0"/>
    <w:rsid w:val="005B6143"/>
    <w:rsid w:val="005B6208"/>
    <w:rsid w:val="005B6DB0"/>
    <w:rsid w:val="005C04D7"/>
    <w:rsid w:val="005C1486"/>
    <w:rsid w:val="005C16FA"/>
    <w:rsid w:val="005C30EC"/>
    <w:rsid w:val="005C3F11"/>
    <w:rsid w:val="005C3F7F"/>
    <w:rsid w:val="005C4490"/>
    <w:rsid w:val="005C56F5"/>
    <w:rsid w:val="005C7FDE"/>
    <w:rsid w:val="005D2E0C"/>
    <w:rsid w:val="005D302E"/>
    <w:rsid w:val="005D42CF"/>
    <w:rsid w:val="005D5AA8"/>
    <w:rsid w:val="005D630B"/>
    <w:rsid w:val="005E119A"/>
    <w:rsid w:val="005E1696"/>
    <w:rsid w:val="005E2DDB"/>
    <w:rsid w:val="005E3216"/>
    <w:rsid w:val="005E336D"/>
    <w:rsid w:val="005E47C4"/>
    <w:rsid w:val="005E50BB"/>
    <w:rsid w:val="005E5E8C"/>
    <w:rsid w:val="005E6C17"/>
    <w:rsid w:val="005E755B"/>
    <w:rsid w:val="005E788E"/>
    <w:rsid w:val="005E7DD7"/>
    <w:rsid w:val="005F0650"/>
    <w:rsid w:val="005F193F"/>
    <w:rsid w:val="005F1F9A"/>
    <w:rsid w:val="005F20D7"/>
    <w:rsid w:val="005F37F3"/>
    <w:rsid w:val="005F41DC"/>
    <w:rsid w:val="005F4EA3"/>
    <w:rsid w:val="005F6F48"/>
    <w:rsid w:val="005F7A11"/>
    <w:rsid w:val="005F7DE2"/>
    <w:rsid w:val="006016B7"/>
    <w:rsid w:val="006018C2"/>
    <w:rsid w:val="0060705B"/>
    <w:rsid w:val="00607083"/>
    <w:rsid w:val="006077B9"/>
    <w:rsid w:val="00607987"/>
    <w:rsid w:val="00611480"/>
    <w:rsid w:val="00611F78"/>
    <w:rsid w:val="00614E95"/>
    <w:rsid w:val="0061514A"/>
    <w:rsid w:val="00615BF7"/>
    <w:rsid w:val="00615C0E"/>
    <w:rsid w:val="006162FE"/>
    <w:rsid w:val="006178D0"/>
    <w:rsid w:val="00620623"/>
    <w:rsid w:val="00620836"/>
    <w:rsid w:val="00622CD1"/>
    <w:rsid w:val="0062349B"/>
    <w:rsid w:val="00624681"/>
    <w:rsid w:val="00625F14"/>
    <w:rsid w:val="006262EE"/>
    <w:rsid w:val="00626984"/>
    <w:rsid w:val="006276D9"/>
    <w:rsid w:val="006279B7"/>
    <w:rsid w:val="00627B47"/>
    <w:rsid w:val="00630272"/>
    <w:rsid w:val="00630BD9"/>
    <w:rsid w:val="00633790"/>
    <w:rsid w:val="00633A7A"/>
    <w:rsid w:val="00634900"/>
    <w:rsid w:val="00634D14"/>
    <w:rsid w:val="00635B3A"/>
    <w:rsid w:val="00635FE8"/>
    <w:rsid w:val="00636365"/>
    <w:rsid w:val="006365B5"/>
    <w:rsid w:val="00636E21"/>
    <w:rsid w:val="00637B62"/>
    <w:rsid w:val="0064114F"/>
    <w:rsid w:val="00641A00"/>
    <w:rsid w:val="00642A58"/>
    <w:rsid w:val="00643AB1"/>
    <w:rsid w:val="006440E2"/>
    <w:rsid w:val="00644A61"/>
    <w:rsid w:val="00644DF4"/>
    <w:rsid w:val="00644E59"/>
    <w:rsid w:val="0064518D"/>
    <w:rsid w:val="00650E1B"/>
    <w:rsid w:val="006541B8"/>
    <w:rsid w:val="00654764"/>
    <w:rsid w:val="0066030C"/>
    <w:rsid w:val="00661D6B"/>
    <w:rsid w:val="00662028"/>
    <w:rsid w:val="00662998"/>
    <w:rsid w:val="00662B36"/>
    <w:rsid w:val="00662C95"/>
    <w:rsid w:val="00665B4E"/>
    <w:rsid w:val="00666AD3"/>
    <w:rsid w:val="00670E70"/>
    <w:rsid w:val="00674057"/>
    <w:rsid w:val="00675645"/>
    <w:rsid w:val="00675A83"/>
    <w:rsid w:val="006772D3"/>
    <w:rsid w:val="00677599"/>
    <w:rsid w:val="00677CD1"/>
    <w:rsid w:val="006802E3"/>
    <w:rsid w:val="00680BDC"/>
    <w:rsid w:val="00683B8D"/>
    <w:rsid w:val="00686211"/>
    <w:rsid w:val="0069063F"/>
    <w:rsid w:val="00690DA1"/>
    <w:rsid w:val="00691000"/>
    <w:rsid w:val="006915A3"/>
    <w:rsid w:val="0069390C"/>
    <w:rsid w:val="00694176"/>
    <w:rsid w:val="0069492F"/>
    <w:rsid w:val="006957C2"/>
    <w:rsid w:val="006958F7"/>
    <w:rsid w:val="00696C36"/>
    <w:rsid w:val="0069714D"/>
    <w:rsid w:val="006A01D0"/>
    <w:rsid w:val="006A0ED7"/>
    <w:rsid w:val="006A11B9"/>
    <w:rsid w:val="006A1D7E"/>
    <w:rsid w:val="006A3114"/>
    <w:rsid w:val="006A5838"/>
    <w:rsid w:val="006A5953"/>
    <w:rsid w:val="006A6B61"/>
    <w:rsid w:val="006A6FC8"/>
    <w:rsid w:val="006B085F"/>
    <w:rsid w:val="006B102F"/>
    <w:rsid w:val="006B2963"/>
    <w:rsid w:val="006B29BF"/>
    <w:rsid w:val="006B30FD"/>
    <w:rsid w:val="006B35C2"/>
    <w:rsid w:val="006B361D"/>
    <w:rsid w:val="006B6300"/>
    <w:rsid w:val="006B631C"/>
    <w:rsid w:val="006B747A"/>
    <w:rsid w:val="006B7B6A"/>
    <w:rsid w:val="006C32AA"/>
    <w:rsid w:val="006C43DA"/>
    <w:rsid w:val="006C49E3"/>
    <w:rsid w:val="006C5851"/>
    <w:rsid w:val="006C647A"/>
    <w:rsid w:val="006D007A"/>
    <w:rsid w:val="006D17A3"/>
    <w:rsid w:val="006D1BCE"/>
    <w:rsid w:val="006D3356"/>
    <w:rsid w:val="006D56DB"/>
    <w:rsid w:val="006D60FE"/>
    <w:rsid w:val="006D6E1C"/>
    <w:rsid w:val="006D7477"/>
    <w:rsid w:val="006E0073"/>
    <w:rsid w:val="006E1339"/>
    <w:rsid w:val="006E3482"/>
    <w:rsid w:val="006E4285"/>
    <w:rsid w:val="006E6F9B"/>
    <w:rsid w:val="006F0CF3"/>
    <w:rsid w:val="006F12BE"/>
    <w:rsid w:val="006F1A27"/>
    <w:rsid w:val="006F1E7A"/>
    <w:rsid w:val="006F2138"/>
    <w:rsid w:val="006F3A54"/>
    <w:rsid w:val="006F4331"/>
    <w:rsid w:val="006F4424"/>
    <w:rsid w:val="006F44E1"/>
    <w:rsid w:val="006F4E04"/>
    <w:rsid w:val="006F4ED7"/>
    <w:rsid w:val="006F6B42"/>
    <w:rsid w:val="006F77D0"/>
    <w:rsid w:val="00700634"/>
    <w:rsid w:val="0070456B"/>
    <w:rsid w:val="00705055"/>
    <w:rsid w:val="007060E1"/>
    <w:rsid w:val="00710B0D"/>
    <w:rsid w:val="00711099"/>
    <w:rsid w:val="00711642"/>
    <w:rsid w:val="00711DEC"/>
    <w:rsid w:val="00711E68"/>
    <w:rsid w:val="00715B25"/>
    <w:rsid w:val="00715D17"/>
    <w:rsid w:val="00716F0D"/>
    <w:rsid w:val="0072087C"/>
    <w:rsid w:val="00722411"/>
    <w:rsid w:val="00723767"/>
    <w:rsid w:val="00723EE6"/>
    <w:rsid w:val="00724201"/>
    <w:rsid w:val="00725E97"/>
    <w:rsid w:val="0073200B"/>
    <w:rsid w:val="007338C5"/>
    <w:rsid w:val="00737D84"/>
    <w:rsid w:val="00743375"/>
    <w:rsid w:val="00743AEA"/>
    <w:rsid w:val="007444F8"/>
    <w:rsid w:val="007460B6"/>
    <w:rsid w:val="007503F5"/>
    <w:rsid w:val="007508B7"/>
    <w:rsid w:val="00751A24"/>
    <w:rsid w:val="007526E6"/>
    <w:rsid w:val="00753699"/>
    <w:rsid w:val="007544A8"/>
    <w:rsid w:val="00755008"/>
    <w:rsid w:val="007554DC"/>
    <w:rsid w:val="00755D46"/>
    <w:rsid w:val="007574D3"/>
    <w:rsid w:val="00761450"/>
    <w:rsid w:val="00761D68"/>
    <w:rsid w:val="00762EEF"/>
    <w:rsid w:val="007632AC"/>
    <w:rsid w:val="00764781"/>
    <w:rsid w:val="007704CB"/>
    <w:rsid w:val="00770881"/>
    <w:rsid w:val="00770AC7"/>
    <w:rsid w:val="00774AF0"/>
    <w:rsid w:val="00774CD7"/>
    <w:rsid w:val="00775721"/>
    <w:rsid w:val="00776119"/>
    <w:rsid w:val="00780953"/>
    <w:rsid w:val="00781B63"/>
    <w:rsid w:val="00782390"/>
    <w:rsid w:val="007827F8"/>
    <w:rsid w:val="00784CC1"/>
    <w:rsid w:val="00785F25"/>
    <w:rsid w:val="007866E6"/>
    <w:rsid w:val="00787B95"/>
    <w:rsid w:val="00787FEC"/>
    <w:rsid w:val="0079001E"/>
    <w:rsid w:val="0079002F"/>
    <w:rsid w:val="0079126E"/>
    <w:rsid w:val="007912E1"/>
    <w:rsid w:val="007934FE"/>
    <w:rsid w:val="00794AA2"/>
    <w:rsid w:val="00796ED1"/>
    <w:rsid w:val="00797EA0"/>
    <w:rsid w:val="007A051C"/>
    <w:rsid w:val="007A0888"/>
    <w:rsid w:val="007A0FDC"/>
    <w:rsid w:val="007A1FCA"/>
    <w:rsid w:val="007A29C5"/>
    <w:rsid w:val="007A326B"/>
    <w:rsid w:val="007A65F8"/>
    <w:rsid w:val="007A663C"/>
    <w:rsid w:val="007A67DF"/>
    <w:rsid w:val="007B0383"/>
    <w:rsid w:val="007B11D6"/>
    <w:rsid w:val="007B1A34"/>
    <w:rsid w:val="007B29B7"/>
    <w:rsid w:val="007B2B3F"/>
    <w:rsid w:val="007B3094"/>
    <w:rsid w:val="007B35EC"/>
    <w:rsid w:val="007B37C6"/>
    <w:rsid w:val="007B4E1E"/>
    <w:rsid w:val="007B5683"/>
    <w:rsid w:val="007B56E1"/>
    <w:rsid w:val="007B5A55"/>
    <w:rsid w:val="007B64E3"/>
    <w:rsid w:val="007B71DD"/>
    <w:rsid w:val="007C0FAA"/>
    <w:rsid w:val="007C12A9"/>
    <w:rsid w:val="007C401C"/>
    <w:rsid w:val="007C5775"/>
    <w:rsid w:val="007C59B0"/>
    <w:rsid w:val="007C5BDE"/>
    <w:rsid w:val="007C79D2"/>
    <w:rsid w:val="007C7FC2"/>
    <w:rsid w:val="007D6802"/>
    <w:rsid w:val="007E0949"/>
    <w:rsid w:val="007E2BB8"/>
    <w:rsid w:val="007E416B"/>
    <w:rsid w:val="007E4520"/>
    <w:rsid w:val="007E4BA2"/>
    <w:rsid w:val="007E6029"/>
    <w:rsid w:val="007F037D"/>
    <w:rsid w:val="007F0EC3"/>
    <w:rsid w:val="007F436C"/>
    <w:rsid w:val="007F79C1"/>
    <w:rsid w:val="007F7FCD"/>
    <w:rsid w:val="00800D50"/>
    <w:rsid w:val="008028C4"/>
    <w:rsid w:val="00802BF9"/>
    <w:rsid w:val="008040DA"/>
    <w:rsid w:val="008049C2"/>
    <w:rsid w:val="00804CD2"/>
    <w:rsid w:val="008054F7"/>
    <w:rsid w:val="008060FE"/>
    <w:rsid w:val="00806377"/>
    <w:rsid w:val="00806887"/>
    <w:rsid w:val="00806892"/>
    <w:rsid w:val="00806A44"/>
    <w:rsid w:val="00807C8B"/>
    <w:rsid w:val="00810173"/>
    <w:rsid w:val="008115D2"/>
    <w:rsid w:val="00812083"/>
    <w:rsid w:val="008128DA"/>
    <w:rsid w:val="00814248"/>
    <w:rsid w:val="008154F8"/>
    <w:rsid w:val="00815CD2"/>
    <w:rsid w:val="00816C70"/>
    <w:rsid w:val="00820906"/>
    <w:rsid w:val="00821B9E"/>
    <w:rsid w:val="008234CA"/>
    <w:rsid w:val="008237B6"/>
    <w:rsid w:val="00823865"/>
    <w:rsid w:val="00825031"/>
    <w:rsid w:val="008258DD"/>
    <w:rsid w:val="00827719"/>
    <w:rsid w:val="008300F1"/>
    <w:rsid w:val="0083098D"/>
    <w:rsid w:val="00830B6B"/>
    <w:rsid w:val="008318AA"/>
    <w:rsid w:val="00833219"/>
    <w:rsid w:val="008334F4"/>
    <w:rsid w:val="00833A9E"/>
    <w:rsid w:val="00834782"/>
    <w:rsid w:val="00834C7C"/>
    <w:rsid w:val="0083683D"/>
    <w:rsid w:val="0083734D"/>
    <w:rsid w:val="008425E4"/>
    <w:rsid w:val="00842AD7"/>
    <w:rsid w:val="0084303E"/>
    <w:rsid w:val="00843CE2"/>
    <w:rsid w:val="008447E8"/>
    <w:rsid w:val="008453DB"/>
    <w:rsid w:val="0084581D"/>
    <w:rsid w:val="00845E7A"/>
    <w:rsid w:val="00846012"/>
    <w:rsid w:val="008475C5"/>
    <w:rsid w:val="00850542"/>
    <w:rsid w:val="0085157E"/>
    <w:rsid w:val="00853524"/>
    <w:rsid w:val="008537B5"/>
    <w:rsid w:val="00857E2C"/>
    <w:rsid w:val="00857FF6"/>
    <w:rsid w:val="008605D1"/>
    <w:rsid w:val="0086458D"/>
    <w:rsid w:val="0086587B"/>
    <w:rsid w:val="00865F42"/>
    <w:rsid w:val="0086776A"/>
    <w:rsid w:val="00870677"/>
    <w:rsid w:val="00871646"/>
    <w:rsid w:val="0087222D"/>
    <w:rsid w:val="00874442"/>
    <w:rsid w:val="008756CE"/>
    <w:rsid w:val="00876FD6"/>
    <w:rsid w:val="00877697"/>
    <w:rsid w:val="008778B2"/>
    <w:rsid w:val="00877926"/>
    <w:rsid w:val="00880CA9"/>
    <w:rsid w:val="00880CB3"/>
    <w:rsid w:val="0088142C"/>
    <w:rsid w:val="00881B4D"/>
    <w:rsid w:val="008837E8"/>
    <w:rsid w:val="0088448A"/>
    <w:rsid w:val="008844EA"/>
    <w:rsid w:val="008858BA"/>
    <w:rsid w:val="0088596A"/>
    <w:rsid w:val="00886B47"/>
    <w:rsid w:val="0089017B"/>
    <w:rsid w:val="00892530"/>
    <w:rsid w:val="00893E85"/>
    <w:rsid w:val="00894FA8"/>
    <w:rsid w:val="008977DB"/>
    <w:rsid w:val="00897BB7"/>
    <w:rsid w:val="008A1E41"/>
    <w:rsid w:val="008A3582"/>
    <w:rsid w:val="008A6229"/>
    <w:rsid w:val="008A65F0"/>
    <w:rsid w:val="008B21AC"/>
    <w:rsid w:val="008B2396"/>
    <w:rsid w:val="008B299F"/>
    <w:rsid w:val="008B34A6"/>
    <w:rsid w:val="008B5200"/>
    <w:rsid w:val="008B5639"/>
    <w:rsid w:val="008B5861"/>
    <w:rsid w:val="008B588F"/>
    <w:rsid w:val="008B6BC5"/>
    <w:rsid w:val="008B6FA0"/>
    <w:rsid w:val="008B7B84"/>
    <w:rsid w:val="008B7E12"/>
    <w:rsid w:val="008C2D95"/>
    <w:rsid w:val="008C3D92"/>
    <w:rsid w:val="008C4675"/>
    <w:rsid w:val="008C5011"/>
    <w:rsid w:val="008C766F"/>
    <w:rsid w:val="008D03A7"/>
    <w:rsid w:val="008D04A1"/>
    <w:rsid w:val="008D05C0"/>
    <w:rsid w:val="008D180D"/>
    <w:rsid w:val="008D233F"/>
    <w:rsid w:val="008D43FD"/>
    <w:rsid w:val="008D44FA"/>
    <w:rsid w:val="008D50B8"/>
    <w:rsid w:val="008D5744"/>
    <w:rsid w:val="008D5FCA"/>
    <w:rsid w:val="008E22FB"/>
    <w:rsid w:val="008E302E"/>
    <w:rsid w:val="008E33FA"/>
    <w:rsid w:val="008E6438"/>
    <w:rsid w:val="008E68E9"/>
    <w:rsid w:val="008E6F61"/>
    <w:rsid w:val="008E7FC4"/>
    <w:rsid w:val="008F0202"/>
    <w:rsid w:val="008F173A"/>
    <w:rsid w:val="008F18AC"/>
    <w:rsid w:val="008F268D"/>
    <w:rsid w:val="008F452F"/>
    <w:rsid w:val="0090222A"/>
    <w:rsid w:val="0090275D"/>
    <w:rsid w:val="00904E8F"/>
    <w:rsid w:val="009064C2"/>
    <w:rsid w:val="00906BD4"/>
    <w:rsid w:val="00910AE3"/>
    <w:rsid w:val="00910D2C"/>
    <w:rsid w:val="0091128D"/>
    <w:rsid w:val="00913DD3"/>
    <w:rsid w:val="00914652"/>
    <w:rsid w:val="00914B7E"/>
    <w:rsid w:val="00916780"/>
    <w:rsid w:val="009167B7"/>
    <w:rsid w:val="00920533"/>
    <w:rsid w:val="0092114F"/>
    <w:rsid w:val="009213BC"/>
    <w:rsid w:val="00921C16"/>
    <w:rsid w:val="00922CA4"/>
    <w:rsid w:val="00923FCF"/>
    <w:rsid w:val="0092404F"/>
    <w:rsid w:val="009248E0"/>
    <w:rsid w:val="009249C0"/>
    <w:rsid w:val="00924A67"/>
    <w:rsid w:val="00924C6B"/>
    <w:rsid w:val="00924E04"/>
    <w:rsid w:val="009257E2"/>
    <w:rsid w:val="0092665C"/>
    <w:rsid w:val="0093160F"/>
    <w:rsid w:val="00931EBD"/>
    <w:rsid w:val="009322EB"/>
    <w:rsid w:val="00933C80"/>
    <w:rsid w:val="00934936"/>
    <w:rsid w:val="00934DD1"/>
    <w:rsid w:val="009354AA"/>
    <w:rsid w:val="00935C59"/>
    <w:rsid w:val="00936966"/>
    <w:rsid w:val="00940D30"/>
    <w:rsid w:val="009413EB"/>
    <w:rsid w:val="009440BD"/>
    <w:rsid w:val="0094545A"/>
    <w:rsid w:val="00945A4E"/>
    <w:rsid w:val="00945DC1"/>
    <w:rsid w:val="0094781B"/>
    <w:rsid w:val="0094797F"/>
    <w:rsid w:val="00951049"/>
    <w:rsid w:val="0095119D"/>
    <w:rsid w:val="00951EE3"/>
    <w:rsid w:val="00955F2F"/>
    <w:rsid w:val="00960E3F"/>
    <w:rsid w:val="0096256C"/>
    <w:rsid w:val="009633BA"/>
    <w:rsid w:val="009641A0"/>
    <w:rsid w:val="0096788A"/>
    <w:rsid w:val="00971160"/>
    <w:rsid w:val="00971F3F"/>
    <w:rsid w:val="00972131"/>
    <w:rsid w:val="00972273"/>
    <w:rsid w:val="00972A41"/>
    <w:rsid w:val="00972BC3"/>
    <w:rsid w:val="00974F4C"/>
    <w:rsid w:val="0097589D"/>
    <w:rsid w:val="00977AAF"/>
    <w:rsid w:val="009801C8"/>
    <w:rsid w:val="00981BB7"/>
    <w:rsid w:val="0098256B"/>
    <w:rsid w:val="00984C4D"/>
    <w:rsid w:val="00985144"/>
    <w:rsid w:val="00985D90"/>
    <w:rsid w:val="00986DB0"/>
    <w:rsid w:val="00991DAA"/>
    <w:rsid w:val="0099230A"/>
    <w:rsid w:val="009951B2"/>
    <w:rsid w:val="00995CEA"/>
    <w:rsid w:val="009A06A5"/>
    <w:rsid w:val="009A07E4"/>
    <w:rsid w:val="009A1218"/>
    <w:rsid w:val="009A2097"/>
    <w:rsid w:val="009A2C6F"/>
    <w:rsid w:val="009A3AF6"/>
    <w:rsid w:val="009A4633"/>
    <w:rsid w:val="009A6D13"/>
    <w:rsid w:val="009B07B1"/>
    <w:rsid w:val="009B42BE"/>
    <w:rsid w:val="009B4559"/>
    <w:rsid w:val="009B54B5"/>
    <w:rsid w:val="009B6450"/>
    <w:rsid w:val="009C0756"/>
    <w:rsid w:val="009C4ADA"/>
    <w:rsid w:val="009C52DE"/>
    <w:rsid w:val="009C6C85"/>
    <w:rsid w:val="009C7038"/>
    <w:rsid w:val="009C7469"/>
    <w:rsid w:val="009D0C50"/>
    <w:rsid w:val="009D1713"/>
    <w:rsid w:val="009D25E6"/>
    <w:rsid w:val="009D5EE5"/>
    <w:rsid w:val="009D6698"/>
    <w:rsid w:val="009D71E7"/>
    <w:rsid w:val="009E00C5"/>
    <w:rsid w:val="009E1A29"/>
    <w:rsid w:val="009E272A"/>
    <w:rsid w:val="009E35F2"/>
    <w:rsid w:val="009E44EA"/>
    <w:rsid w:val="009E4BF3"/>
    <w:rsid w:val="009E6EF2"/>
    <w:rsid w:val="009F0E32"/>
    <w:rsid w:val="009F0FF5"/>
    <w:rsid w:val="009F1AE0"/>
    <w:rsid w:val="009F1E01"/>
    <w:rsid w:val="009F2B57"/>
    <w:rsid w:val="009F3343"/>
    <w:rsid w:val="009F4055"/>
    <w:rsid w:val="009F43F5"/>
    <w:rsid w:val="009F444B"/>
    <w:rsid w:val="009F4A32"/>
    <w:rsid w:val="009F52AF"/>
    <w:rsid w:val="009F6097"/>
    <w:rsid w:val="009F7227"/>
    <w:rsid w:val="00A0034D"/>
    <w:rsid w:val="00A00574"/>
    <w:rsid w:val="00A022F3"/>
    <w:rsid w:val="00A0257E"/>
    <w:rsid w:val="00A02E07"/>
    <w:rsid w:val="00A03C5D"/>
    <w:rsid w:val="00A04FF9"/>
    <w:rsid w:val="00A06FDE"/>
    <w:rsid w:val="00A07838"/>
    <w:rsid w:val="00A078D3"/>
    <w:rsid w:val="00A101BF"/>
    <w:rsid w:val="00A11711"/>
    <w:rsid w:val="00A11C39"/>
    <w:rsid w:val="00A13AED"/>
    <w:rsid w:val="00A16227"/>
    <w:rsid w:val="00A165F1"/>
    <w:rsid w:val="00A169E3"/>
    <w:rsid w:val="00A16AE7"/>
    <w:rsid w:val="00A21EBD"/>
    <w:rsid w:val="00A23665"/>
    <w:rsid w:val="00A24C1A"/>
    <w:rsid w:val="00A24C76"/>
    <w:rsid w:val="00A254CA"/>
    <w:rsid w:val="00A340FB"/>
    <w:rsid w:val="00A346B1"/>
    <w:rsid w:val="00A35C94"/>
    <w:rsid w:val="00A362C6"/>
    <w:rsid w:val="00A366E2"/>
    <w:rsid w:val="00A42009"/>
    <w:rsid w:val="00A4223E"/>
    <w:rsid w:val="00A422B8"/>
    <w:rsid w:val="00A4627A"/>
    <w:rsid w:val="00A46C74"/>
    <w:rsid w:val="00A47D65"/>
    <w:rsid w:val="00A501F9"/>
    <w:rsid w:val="00A502E8"/>
    <w:rsid w:val="00A51A6F"/>
    <w:rsid w:val="00A52A76"/>
    <w:rsid w:val="00A54BA0"/>
    <w:rsid w:val="00A54F7D"/>
    <w:rsid w:val="00A55C4A"/>
    <w:rsid w:val="00A57BB6"/>
    <w:rsid w:val="00A60844"/>
    <w:rsid w:val="00A60B8A"/>
    <w:rsid w:val="00A60CBA"/>
    <w:rsid w:val="00A63699"/>
    <w:rsid w:val="00A63DF4"/>
    <w:rsid w:val="00A64302"/>
    <w:rsid w:val="00A646AF"/>
    <w:rsid w:val="00A65394"/>
    <w:rsid w:val="00A65E3B"/>
    <w:rsid w:val="00A66C37"/>
    <w:rsid w:val="00A66FE6"/>
    <w:rsid w:val="00A67AFF"/>
    <w:rsid w:val="00A701DC"/>
    <w:rsid w:val="00A705D4"/>
    <w:rsid w:val="00A730BC"/>
    <w:rsid w:val="00A7312E"/>
    <w:rsid w:val="00A748F3"/>
    <w:rsid w:val="00A74A02"/>
    <w:rsid w:val="00A81811"/>
    <w:rsid w:val="00A8359E"/>
    <w:rsid w:val="00A836E2"/>
    <w:rsid w:val="00A83802"/>
    <w:rsid w:val="00A84A64"/>
    <w:rsid w:val="00A85FD5"/>
    <w:rsid w:val="00A867C4"/>
    <w:rsid w:val="00A90641"/>
    <w:rsid w:val="00A90C6A"/>
    <w:rsid w:val="00A9104E"/>
    <w:rsid w:val="00A912F6"/>
    <w:rsid w:val="00A92559"/>
    <w:rsid w:val="00A92604"/>
    <w:rsid w:val="00A92609"/>
    <w:rsid w:val="00A94D05"/>
    <w:rsid w:val="00A95159"/>
    <w:rsid w:val="00A97936"/>
    <w:rsid w:val="00A97D16"/>
    <w:rsid w:val="00AA006F"/>
    <w:rsid w:val="00AA32F5"/>
    <w:rsid w:val="00AA381C"/>
    <w:rsid w:val="00AA61C7"/>
    <w:rsid w:val="00AA7FB5"/>
    <w:rsid w:val="00AB0649"/>
    <w:rsid w:val="00AB0875"/>
    <w:rsid w:val="00AB3B9D"/>
    <w:rsid w:val="00AB3F6A"/>
    <w:rsid w:val="00AB43AE"/>
    <w:rsid w:val="00AB7C7E"/>
    <w:rsid w:val="00AC12A0"/>
    <w:rsid w:val="00AC2D56"/>
    <w:rsid w:val="00AC3F30"/>
    <w:rsid w:val="00AC5C6C"/>
    <w:rsid w:val="00AD1A85"/>
    <w:rsid w:val="00AD1B62"/>
    <w:rsid w:val="00AD1F4E"/>
    <w:rsid w:val="00AD2014"/>
    <w:rsid w:val="00AD22F7"/>
    <w:rsid w:val="00AD384A"/>
    <w:rsid w:val="00AD674D"/>
    <w:rsid w:val="00AD77C4"/>
    <w:rsid w:val="00AD77C6"/>
    <w:rsid w:val="00AE0B70"/>
    <w:rsid w:val="00AE1CD7"/>
    <w:rsid w:val="00AE2051"/>
    <w:rsid w:val="00AE2471"/>
    <w:rsid w:val="00AE2622"/>
    <w:rsid w:val="00AE305B"/>
    <w:rsid w:val="00AE469A"/>
    <w:rsid w:val="00AE4965"/>
    <w:rsid w:val="00AE4C7B"/>
    <w:rsid w:val="00AE605E"/>
    <w:rsid w:val="00AF1B6C"/>
    <w:rsid w:val="00AF1E72"/>
    <w:rsid w:val="00AF2EF8"/>
    <w:rsid w:val="00AF40E2"/>
    <w:rsid w:val="00AF5675"/>
    <w:rsid w:val="00AF5F0D"/>
    <w:rsid w:val="00AF633E"/>
    <w:rsid w:val="00AF71F2"/>
    <w:rsid w:val="00AF765F"/>
    <w:rsid w:val="00B0000A"/>
    <w:rsid w:val="00B00768"/>
    <w:rsid w:val="00B01020"/>
    <w:rsid w:val="00B01F70"/>
    <w:rsid w:val="00B05090"/>
    <w:rsid w:val="00B06F60"/>
    <w:rsid w:val="00B10A04"/>
    <w:rsid w:val="00B10D28"/>
    <w:rsid w:val="00B127D8"/>
    <w:rsid w:val="00B130D1"/>
    <w:rsid w:val="00B1470C"/>
    <w:rsid w:val="00B155AA"/>
    <w:rsid w:val="00B16C37"/>
    <w:rsid w:val="00B1783C"/>
    <w:rsid w:val="00B20AB0"/>
    <w:rsid w:val="00B210AC"/>
    <w:rsid w:val="00B21C05"/>
    <w:rsid w:val="00B23466"/>
    <w:rsid w:val="00B23B54"/>
    <w:rsid w:val="00B2472E"/>
    <w:rsid w:val="00B267F4"/>
    <w:rsid w:val="00B26EE6"/>
    <w:rsid w:val="00B272EA"/>
    <w:rsid w:val="00B2784C"/>
    <w:rsid w:val="00B27F3E"/>
    <w:rsid w:val="00B32073"/>
    <w:rsid w:val="00B329DC"/>
    <w:rsid w:val="00B33F60"/>
    <w:rsid w:val="00B34AA7"/>
    <w:rsid w:val="00B40487"/>
    <w:rsid w:val="00B415C5"/>
    <w:rsid w:val="00B4495A"/>
    <w:rsid w:val="00B4681E"/>
    <w:rsid w:val="00B468EA"/>
    <w:rsid w:val="00B46AD8"/>
    <w:rsid w:val="00B4714A"/>
    <w:rsid w:val="00B47BB7"/>
    <w:rsid w:val="00B5086E"/>
    <w:rsid w:val="00B50EE4"/>
    <w:rsid w:val="00B51FF2"/>
    <w:rsid w:val="00B54DAD"/>
    <w:rsid w:val="00B55F5E"/>
    <w:rsid w:val="00B56C2B"/>
    <w:rsid w:val="00B56CC7"/>
    <w:rsid w:val="00B56DB9"/>
    <w:rsid w:val="00B6019B"/>
    <w:rsid w:val="00B63B95"/>
    <w:rsid w:val="00B645D3"/>
    <w:rsid w:val="00B65802"/>
    <w:rsid w:val="00B65E23"/>
    <w:rsid w:val="00B6691C"/>
    <w:rsid w:val="00B67930"/>
    <w:rsid w:val="00B70ABC"/>
    <w:rsid w:val="00B70CC6"/>
    <w:rsid w:val="00B72C15"/>
    <w:rsid w:val="00B73126"/>
    <w:rsid w:val="00B76370"/>
    <w:rsid w:val="00B771D7"/>
    <w:rsid w:val="00B77887"/>
    <w:rsid w:val="00B77CDA"/>
    <w:rsid w:val="00B80509"/>
    <w:rsid w:val="00B80B0F"/>
    <w:rsid w:val="00B80FD8"/>
    <w:rsid w:val="00B81074"/>
    <w:rsid w:val="00B8322D"/>
    <w:rsid w:val="00B83764"/>
    <w:rsid w:val="00B83E82"/>
    <w:rsid w:val="00B8519B"/>
    <w:rsid w:val="00B85C48"/>
    <w:rsid w:val="00B85F54"/>
    <w:rsid w:val="00B8691C"/>
    <w:rsid w:val="00B91B2B"/>
    <w:rsid w:val="00B91D30"/>
    <w:rsid w:val="00B93609"/>
    <w:rsid w:val="00B936A0"/>
    <w:rsid w:val="00B9377A"/>
    <w:rsid w:val="00B94755"/>
    <w:rsid w:val="00BA2E39"/>
    <w:rsid w:val="00BA3793"/>
    <w:rsid w:val="00BA5429"/>
    <w:rsid w:val="00BB1777"/>
    <w:rsid w:val="00BB17EE"/>
    <w:rsid w:val="00BB45C5"/>
    <w:rsid w:val="00BB4949"/>
    <w:rsid w:val="00BB69CD"/>
    <w:rsid w:val="00BC146F"/>
    <w:rsid w:val="00BC2C3F"/>
    <w:rsid w:val="00BC4FCE"/>
    <w:rsid w:val="00BC7B6D"/>
    <w:rsid w:val="00BD0A30"/>
    <w:rsid w:val="00BD0DE7"/>
    <w:rsid w:val="00BD1472"/>
    <w:rsid w:val="00BD1BFD"/>
    <w:rsid w:val="00BD3737"/>
    <w:rsid w:val="00BD5649"/>
    <w:rsid w:val="00BD59B1"/>
    <w:rsid w:val="00BE0C5F"/>
    <w:rsid w:val="00BE2080"/>
    <w:rsid w:val="00BE242C"/>
    <w:rsid w:val="00BE3157"/>
    <w:rsid w:val="00BE492A"/>
    <w:rsid w:val="00BE5891"/>
    <w:rsid w:val="00BE5CF3"/>
    <w:rsid w:val="00BE6BD4"/>
    <w:rsid w:val="00BF3523"/>
    <w:rsid w:val="00BF475A"/>
    <w:rsid w:val="00BF487B"/>
    <w:rsid w:val="00BF524D"/>
    <w:rsid w:val="00BF62D7"/>
    <w:rsid w:val="00BF64CC"/>
    <w:rsid w:val="00BF6593"/>
    <w:rsid w:val="00C014CC"/>
    <w:rsid w:val="00C02088"/>
    <w:rsid w:val="00C04DC6"/>
    <w:rsid w:val="00C06010"/>
    <w:rsid w:val="00C07C24"/>
    <w:rsid w:val="00C12C4A"/>
    <w:rsid w:val="00C132F2"/>
    <w:rsid w:val="00C159C7"/>
    <w:rsid w:val="00C16B87"/>
    <w:rsid w:val="00C173D0"/>
    <w:rsid w:val="00C178F4"/>
    <w:rsid w:val="00C21AF2"/>
    <w:rsid w:val="00C239A1"/>
    <w:rsid w:val="00C25E7A"/>
    <w:rsid w:val="00C30D5C"/>
    <w:rsid w:val="00C31FE4"/>
    <w:rsid w:val="00C344D2"/>
    <w:rsid w:val="00C400D3"/>
    <w:rsid w:val="00C41F84"/>
    <w:rsid w:val="00C42123"/>
    <w:rsid w:val="00C423ED"/>
    <w:rsid w:val="00C44161"/>
    <w:rsid w:val="00C44AD1"/>
    <w:rsid w:val="00C4556B"/>
    <w:rsid w:val="00C46D32"/>
    <w:rsid w:val="00C46FD3"/>
    <w:rsid w:val="00C50F61"/>
    <w:rsid w:val="00C5139F"/>
    <w:rsid w:val="00C51BA2"/>
    <w:rsid w:val="00C51FC3"/>
    <w:rsid w:val="00C5280F"/>
    <w:rsid w:val="00C52C9B"/>
    <w:rsid w:val="00C53F2E"/>
    <w:rsid w:val="00C54B66"/>
    <w:rsid w:val="00C55245"/>
    <w:rsid w:val="00C5697D"/>
    <w:rsid w:val="00C56ACA"/>
    <w:rsid w:val="00C575C8"/>
    <w:rsid w:val="00C6097C"/>
    <w:rsid w:val="00C61766"/>
    <w:rsid w:val="00C622D8"/>
    <w:rsid w:val="00C62EAF"/>
    <w:rsid w:val="00C649D0"/>
    <w:rsid w:val="00C6659A"/>
    <w:rsid w:val="00C7032B"/>
    <w:rsid w:val="00C709A1"/>
    <w:rsid w:val="00C716A2"/>
    <w:rsid w:val="00C75A85"/>
    <w:rsid w:val="00C75BFB"/>
    <w:rsid w:val="00C762D9"/>
    <w:rsid w:val="00C7697C"/>
    <w:rsid w:val="00C810D5"/>
    <w:rsid w:val="00C811D7"/>
    <w:rsid w:val="00C813D1"/>
    <w:rsid w:val="00C82EB8"/>
    <w:rsid w:val="00C84514"/>
    <w:rsid w:val="00C848B5"/>
    <w:rsid w:val="00C92145"/>
    <w:rsid w:val="00C925C9"/>
    <w:rsid w:val="00C93C46"/>
    <w:rsid w:val="00C93F88"/>
    <w:rsid w:val="00C940B3"/>
    <w:rsid w:val="00C9414C"/>
    <w:rsid w:val="00C943A5"/>
    <w:rsid w:val="00C9450D"/>
    <w:rsid w:val="00C9708F"/>
    <w:rsid w:val="00C9710B"/>
    <w:rsid w:val="00C97F7D"/>
    <w:rsid w:val="00CA0FDF"/>
    <w:rsid w:val="00CA17E7"/>
    <w:rsid w:val="00CA4827"/>
    <w:rsid w:val="00CA5A28"/>
    <w:rsid w:val="00CA6BDD"/>
    <w:rsid w:val="00CA724D"/>
    <w:rsid w:val="00CA7537"/>
    <w:rsid w:val="00CA7D3D"/>
    <w:rsid w:val="00CB0DA1"/>
    <w:rsid w:val="00CB2377"/>
    <w:rsid w:val="00CB238F"/>
    <w:rsid w:val="00CB48C9"/>
    <w:rsid w:val="00CC0CB3"/>
    <w:rsid w:val="00CC0D0B"/>
    <w:rsid w:val="00CC23D2"/>
    <w:rsid w:val="00CC29B1"/>
    <w:rsid w:val="00CC32FD"/>
    <w:rsid w:val="00CC3E9E"/>
    <w:rsid w:val="00CC3EA0"/>
    <w:rsid w:val="00CC5011"/>
    <w:rsid w:val="00CC5548"/>
    <w:rsid w:val="00CC6CB1"/>
    <w:rsid w:val="00CC7163"/>
    <w:rsid w:val="00CD0FAA"/>
    <w:rsid w:val="00CD3147"/>
    <w:rsid w:val="00CD3996"/>
    <w:rsid w:val="00CD59A2"/>
    <w:rsid w:val="00CD6260"/>
    <w:rsid w:val="00CD65D6"/>
    <w:rsid w:val="00CD776A"/>
    <w:rsid w:val="00CE2E85"/>
    <w:rsid w:val="00CE492E"/>
    <w:rsid w:val="00CE4BD7"/>
    <w:rsid w:val="00CE5B1E"/>
    <w:rsid w:val="00CE6E1C"/>
    <w:rsid w:val="00CE775F"/>
    <w:rsid w:val="00CE77B8"/>
    <w:rsid w:val="00CF034F"/>
    <w:rsid w:val="00CF043E"/>
    <w:rsid w:val="00CF0FDB"/>
    <w:rsid w:val="00CF12E0"/>
    <w:rsid w:val="00CF1EE6"/>
    <w:rsid w:val="00CF38D5"/>
    <w:rsid w:val="00CF478C"/>
    <w:rsid w:val="00CF54EE"/>
    <w:rsid w:val="00CF69E8"/>
    <w:rsid w:val="00D010DB"/>
    <w:rsid w:val="00D01768"/>
    <w:rsid w:val="00D026D4"/>
    <w:rsid w:val="00D027B7"/>
    <w:rsid w:val="00D03343"/>
    <w:rsid w:val="00D047BE"/>
    <w:rsid w:val="00D04B98"/>
    <w:rsid w:val="00D04FEF"/>
    <w:rsid w:val="00D114F8"/>
    <w:rsid w:val="00D123E9"/>
    <w:rsid w:val="00D13878"/>
    <w:rsid w:val="00D147E0"/>
    <w:rsid w:val="00D14FB8"/>
    <w:rsid w:val="00D217CE"/>
    <w:rsid w:val="00D21B05"/>
    <w:rsid w:val="00D21BD7"/>
    <w:rsid w:val="00D2517A"/>
    <w:rsid w:val="00D26C2A"/>
    <w:rsid w:val="00D309F9"/>
    <w:rsid w:val="00D31654"/>
    <w:rsid w:val="00D31E09"/>
    <w:rsid w:val="00D33405"/>
    <w:rsid w:val="00D337E2"/>
    <w:rsid w:val="00D3398C"/>
    <w:rsid w:val="00D33C83"/>
    <w:rsid w:val="00D33CB8"/>
    <w:rsid w:val="00D3669D"/>
    <w:rsid w:val="00D40328"/>
    <w:rsid w:val="00D403B8"/>
    <w:rsid w:val="00D40445"/>
    <w:rsid w:val="00D4058C"/>
    <w:rsid w:val="00D41262"/>
    <w:rsid w:val="00D425F4"/>
    <w:rsid w:val="00D43DD2"/>
    <w:rsid w:val="00D44311"/>
    <w:rsid w:val="00D44562"/>
    <w:rsid w:val="00D50286"/>
    <w:rsid w:val="00D52147"/>
    <w:rsid w:val="00D521E1"/>
    <w:rsid w:val="00D530CD"/>
    <w:rsid w:val="00D53BAD"/>
    <w:rsid w:val="00D53E64"/>
    <w:rsid w:val="00D56299"/>
    <w:rsid w:val="00D56335"/>
    <w:rsid w:val="00D56E6C"/>
    <w:rsid w:val="00D618C9"/>
    <w:rsid w:val="00D61985"/>
    <w:rsid w:val="00D61A9F"/>
    <w:rsid w:val="00D64281"/>
    <w:rsid w:val="00D648C9"/>
    <w:rsid w:val="00D67142"/>
    <w:rsid w:val="00D678BD"/>
    <w:rsid w:val="00D70A9A"/>
    <w:rsid w:val="00D71571"/>
    <w:rsid w:val="00D717DC"/>
    <w:rsid w:val="00D74BFF"/>
    <w:rsid w:val="00D76333"/>
    <w:rsid w:val="00D818EF"/>
    <w:rsid w:val="00D81A88"/>
    <w:rsid w:val="00D829E1"/>
    <w:rsid w:val="00D8337E"/>
    <w:rsid w:val="00D85F62"/>
    <w:rsid w:val="00D86C37"/>
    <w:rsid w:val="00D86D9B"/>
    <w:rsid w:val="00D87686"/>
    <w:rsid w:val="00D87759"/>
    <w:rsid w:val="00D907E9"/>
    <w:rsid w:val="00D9179F"/>
    <w:rsid w:val="00D91A47"/>
    <w:rsid w:val="00D9244A"/>
    <w:rsid w:val="00D92459"/>
    <w:rsid w:val="00D924A1"/>
    <w:rsid w:val="00D94078"/>
    <w:rsid w:val="00DA0267"/>
    <w:rsid w:val="00DA03E0"/>
    <w:rsid w:val="00DA0EA6"/>
    <w:rsid w:val="00DA1154"/>
    <w:rsid w:val="00DA392D"/>
    <w:rsid w:val="00DA5D32"/>
    <w:rsid w:val="00DA6884"/>
    <w:rsid w:val="00DA720A"/>
    <w:rsid w:val="00DB20EC"/>
    <w:rsid w:val="00DB476D"/>
    <w:rsid w:val="00DB5734"/>
    <w:rsid w:val="00DB5892"/>
    <w:rsid w:val="00DB5DEE"/>
    <w:rsid w:val="00DB6089"/>
    <w:rsid w:val="00DB6253"/>
    <w:rsid w:val="00DB64C1"/>
    <w:rsid w:val="00DB7A39"/>
    <w:rsid w:val="00DC1039"/>
    <w:rsid w:val="00DC2614"/>
    <w:rsid w:val="00DC41DB"/>
    <w:rsid w:val="00DC45D4"/>
    <w:rsid w:val="00DC4C04"/>
    <w:rsid w:val="00DC52B1"/>
    <w:rsid w:val="00DC62C7"/>
    <w:rsid w:val="00DC6336"/>
    <w:rsid w:val="00DC7706"/>
    <w:rsid w:val="00DC7A0B"/>
    <w:rsid w:val="00DD0131"/>
    <w:rsid w:val="00DD12F3"/>
    <w:rsid w:val="00DD226F"/>
    <w:rsid w:val="00DD2597"/>
    <w:rsid w:val="00DD28D4"/>
    <w:rsid w:val="00DD5D03"/>
    <w:rsid w:val="00DD5EFB"/>
    <w:rsid w:val="00DD61C4"/>
    <w:rsid w:val="00DD65E9"/>
    <w:rsid w:val="00DD707C"/>
    <w:rsid w:val="00DD79C9"/>
    <w:rsid w:val="00DD7ECF"/>
    <w:rsid w:val="00DE01B5"/>
    <w:rsid w:val="00DE01D8"/>
    <w:rsid w:val="00DE18F2"/>
    <w:rsid w:val="00DE4AFD"/>
    <w:rsid w:val="00DE5F6F"/>
    <w:rsid w:val="00DE6C2C"/>
    <w:rsid w:val="00DE6E25"/>
    <w:rsid w:val="00DE7642"/>
    <w:rsid w:val="00DF1930"/>
    <w:rsid w:val="00DF1B62"/>
    <w:rsid w:val="00DF1F68"/>
    <w:rsid w:val="00DF5522"/>
    <w:rsid w:val="00DF5C21"/>
    <w:rsid w:val="00DF67C8"/>
    <w:rsid w:val="00DF6996"/>
    <w:rsid w:val="00E0096C"/>
    <w:rsid w:val="00E00ECD"/>
    <w:rsid w:val="00E01E40"/>
    <w:rsid w:val="00E030A2"/>
    <w:rsid w:val="00E031F6"/>
    <w:rsid w:val="00E041B4"/>
    <w:rsid w:val="00E04483"/>
    <w:rsid w:val="00E047DF"/>
    <w:rsid w:val="00E060AE"/>
    <w:rsid w:val="00E06946"/>
    <w:rsid w:val="00E074C1"/>
    <w:rsid w:val="00E1011B"/>
    <w:rsid w:val="00E10AEA"/>
    <w:rsid w:val="00E12A85"/>
    <w:rsid w:val="00E13799"/>
    <w:rsid w:val="00E14F23"/>
    <w:rsid w:val="00E15094"/>
    <w:rsid w:val="00E17977"/>
    <w:rsid w:val="00E17D50"/>
    <w:rsid w:val="00E200CD"/>
    <w:rsid w:val="00E20A45"/>
    <w:rsid w:val="00E20BDD"/>
    <w:rsid w:val="00E20D81"/>
    <w:rsid w:val="00E20DDE"/>
    <w:rsid w:val="00E21A3E"/>
    <w:rsid w:val="00E21CDD"/>
    <w:rsid w:val="00E21F0D"/>
    <w:rsid w:val="00E2396C"/>
    <w:rsid w:val="00E23D10"/>
    <w:rsid w:val="00E2449A"/>
    <w:rsid w:val="00E25EB5"/>
    <w:rsid w:val="00E26E64"/>
    <w:rsid w:val="00E27362"/>
    <w:rsid w:val="00E27A1C"/>
    <w:rsid w:val="00E27B7B"/>
    <w:rsid w:val="00E303A6"/>
    <w:rsid w:val="00E30744"/>
    <w:rsid w:val="00E30C7B"/>
    <w:rsid w:val="00E31251"/>
    <w:rsid w:val="00E325CB"/>
    <w:rsid w:val="00E328F8"/>
    <w:rsid w:val="00E33790"/>
    <w:rsid w:val="00E3429C"/>
    <w:rsid w:val="00E34BE9"/>
    <w:rsid w:val="00E356D8"/>
    <w:rsid w:val="00E3628C"/>
    <w:rsid w:val="00E37688"/>
    <w:rsid w:val="00E37D81"/>
    <w:rsid w:val="00E37E74"/>
    <w:rsid w:val="00E40BFD"/>
    <w:rsid w:val="00E41726"/>
    <w:rsid w:val="00E428AB"/>
    <w:rsid w:val="00E47179"/>
    <w:rsid w:val="00E51C77"/>
    <w:rsid w:val="00E54557"/>
    <w:rsid w:val="00E55FF5"/>
    <w:rsid w:val="00E569E1"/>
    <w:rsid w:val="00E56E2F"/>
    <w:rsid w:val="00E574AA"/>
    <w:rsid w:val="00E632A2"/>
    <w:rsid w:val="00E64426"/>
    <w:rsid w:val="00E65DAC"/>
    <w:rsid w:val="00E6624D"/>
    <w:rsid w:val="00E67670"/>
    <w:rsid w:val="00E70BF3"/>
    <w:rsid w:val="00E7172A"/>
    <w:rsid w:val="00E7382D"/>
    <w:rsid w:val="00E73B1C"/>
    <w:rsid w:val="00E74E9F"/>
    <w:rsid w:val="00E761CB"/>
    <w:rsid w:val="00E769A9"/>
    <w:rsid w:val="00E76C7C"/>
    <w:rsid w:val="00E77606"/>
    <w:rsid w:val="00E77F4C"/>
    <w:rsid w:val="00E804A7"/>
    <w:rsid w:val="00E82AC0"/>
    <w:rsid w:val="00E83541"/>
    <w:rsid w:val="00E83BE1"/>
    <w:rsid w:val="00E8799A"/>
    <w:rsid w:val="00E9341A"/>
    <w:rsid w:val="00E945E7"/>
    <w:rsid w:val="00E95E85"/>
    <w:rsid w:val="00E96073"/>
    <w:rsid w:val="00E966ED"/>
    <w:rsid w:val="00EA10BA"/>
    <w:rsid w:val="00EA1B43"/>
    <w:rsid w:val="00EA265A"/>
    <w:rsid w:val="00EA26E8"/>
    <w:rsid w:val="00EA2A33"/>
    <w:rsid w:val="00EA556C"/>
    <w:rsid w:val="00EA6A73"/>
    <w:rsid w:val="00EA6FE5"/>
    <w:rsid w:val="00EA7234"/>
    <w:rsid w:val="00EA7DFA"/>
    <w:rsid w:val="00EB029F"/>
    <w:rsid w:val="00EB1821"/>
    <w:rsid w:val="00EB1FE3"/>
    <w:rsid w:val="00EB1FE7"/>
    <w:rsid w:val="00EB2100"/>
    <w:rsid w:val="00EB31F7"/>
    <w:rsid w:val="00EB3AFF"/>
    <w:rsid w:val="00EB4BCC"/>
    <w:rsid w:val="00EB52DF"/>
    <w:rsid w:val="00EB56B7"/>
    <w:rsid w:val="00EB58E3"/>
    <w:rsid w:val="00EB6A0D"/>
    <w:rsid w:val="00EC048F"/>
    <w:rsid w:val="00EC25D0"/>
    <w:rsid w:val="00EC3385"/>
    <w:rsid w:val="00EC34D4"/>
    <w:rsid w:val="00EC49F4"/>
    <w:rsid w:val="00EC59CC"/>
    <w:rsid w:val="00ED0D97"/>
    <w:rsid w:val="00ED2296"/>
    <w:rsid w:val="00ED548D"/>
    <w:rsid w:val="00ED5E91"/>
    <w:rsid w:val="00ED6C24"/>
    <w:rsid w:val="00ED6FBD"/>
    <w:rsid w:val="00ED7633"/>
    <w:rsid w:val="00ED7E7E"/>
    <w:rsid w:val="00EE0304"/>
    <w:rsid w:val="00EE042E"/>
    <w:rsid w:val="00EE20FE"/>
    <w:rsid w:val="00EE446F"/>
    <w:rsid w:val="00EE5540"/>
    <w:rsid w:val="00EE7D26"/>
    <w:rsid w:val="00EF1F09"/>
    <w:rsid w:val="00EF3096"/>
    <w:rsid w:val="00EF3CC3"/>
    <w:rsid w:val="00EF43BC"/>
    <w:rsid w:val="00EF4886"/>
    <w:rsid w:val="00EF4A18"/>
    <w:rsid w:val="00EF5260"/>
    <w:rsid w:val="00EF65E8"/>
    <w:rsid w:val="00F0104B"/>
    <w:rsid w:val="00F01B09"/>
    <w:rsid w:val="00F02988"/>
    <w:rsid w:val="00F065BE"/>
    <w:rsid w:val="00F06EBF"/>
    <w:rsid w:val="00F07C19"/>
    <w:rsid w:val="00F1181A"/>
    <w:rsid w:val="00F12950"/>
    <w:rsid w:val="00F13747"/>
    <w:rsid w:val="00F137DB"/>
    <w:rsid w:val="00F156D3"/>
    <w:rsid w:val="00F16F0A"/>
    <w:rsid w:val="00F17125"/>
    <w:rsid w:val="00F17B49"/>
    <w:rsid w:val="00F22C69"/>
    <w:rsid w:val="00F26164"/>
    <w:rsid w:val="00F268C5"/>
    <w:rsid w:val="00F30432"/>
    <w:rsid w:val="00F305EF"/>
    <w:rsid w:val="00F30EFE"/>
    <w:rsid w:val="00F310DD"/>
    <w:rsid w:val="00F31393"/>
    <w:rsid w:val="00F32081"/>
    <w:rsid w:val="00F341B7"/>
    <w:rsid w:val="00F34EA4"/>
    <w:rsid w:val="00F357B8"/>
    <w:rsid w:val="00F365EA"/>
    <w:rsid w:val="00F37630"/>
    <w:rsid w:val="00F41F96"/>
    <w:rsid w:val="00F424A9"/>
    <w:rsid w:val="00F45494"/>
    <w:rsid w:val="00F457E4"/>
    <w:rsid w:val="00F45E5E"/>
    <w:rsid w:val="00F47FF3"/>
    <w:rsid w:val="00F50ECE"/>
    <w:rsid w:val="00F521D1"/>
    <w:rsid w:val="00F52223"/>
    <w:rsid w:val="00F54401"/>
    <w:rsid w:val="00F55423"/>
    <w:rsid w:val="00F60CCB"/>
    <w:rsid w:val="00F61B30"/>
    <w:rsid w:val="00F626C2"/>
    <w:rsid w:val="00F62F53"/>
    <w:rsid w:val="00F63795"/>
    <w:rsid w:val="00F64583"/>
    <w:rsid w:val="00F64BF4"/>
    <w:rsid w:val="00F65D7F"/>
    <w:rsid w:val="00F663C7"/>
    <w:rsid w:val="00F67CAE"/>
    <w:rsid w:val="00F704A0"/>
    <w:rsid w:val="00F70812"/>
    <w:rsid w:val="00F70D6A"/>
    <w:rsid w:val="00F70F6A"/>
    <w:rsid w:val="00F7106C"/>
    <w:rsid w:val="00F71B91"/>
    <w:rsid w:val="00F7433A"/>
    <w:rsid w:val="00F778C1"/>
    <w:rsid w:val="00F80EA4"/>
    <w:rsid w:val="00F823C6"/>
    <w:rsid w:val="00F8383D"/>
    <w:rsid w:val="00F84827"/>
    <w:rsid w:val="00F87C5C"/>
    <w:rsid w:val="00F90547"/>
    <w:rsid w:val="00F91C8E"/>
    <w:rsid w:val="00F91CE3"/>
    <w:rsid w:val="00F92933"/>
    <w:rsid w:val="00F93179"/>
    <w:rsid w:val="00F93338"/>
    <w:rsid w:val="00F95578"/>
    <w:rsid w:val="00F963C5"/>
    <w:rsid w:val="00F96DF9"/>
    <w:rsid w:val="00FA1F93"/>
    <w:rsid w:val="00FA3CA9"/>
    <w:rsid w:val="00FA7335"/>
    <w:rsid w:val="00FA7376"/>
    <w:rsid w:val="00FB1001"/>
    <w:rsid w:val="00FB271B"/>
    <w:rsid w:val="00FB2E70"/>
    <w:rsid w:val="00FB44CD"/>
    <w:rsid w:val="00FB5BA7"/>
    <w:rsid w:val="00FB7010"/>
    <w:rsid w:val="00FB7508"/>
    <w:rsid w:val="00FC03A5"/>
    <w:rsid w:val="00FC0408"/>
    <w:rsid w:val="00FC076D"/>
    <w:rsid w:val="00FC0868"/>
    <w:rsid w:val="00FC2FC6"/>
    <w:rsid w:val="00FC3286"/>
    <w:rsid w:val="00FC3EB1"/>
    <w:rsid w:val="00FC4673"/>
    <w:rsid w:val="00FC53DD"/>
    <w:rsid w:val="00FC5534"/>
    <w:rsid w:val="00FC5A20"/>
    <w:rsid w:val="00FC679D"/>
    <w:rsid w:val="00FC71D5"/>
    <w:rsid w:val="00FD0AE5"/>
    <w:rsid w:val="00FD413E"/>
    <w:rsid w:val="00FD4377"/>
    <w:rsid w:val="00FD46FE"/>
    <w:rsid w:val="00FD52B1"/>
    <w:rsid w:val="00FD7E47"/>
    <w:rsid w:val="00FE0935"/>
    <w:rsid w:val="00FE18EA"/>
    <w:rsid w:val="00FE20E9"/>
    <w:rsid w:val="00FE2277"/>
    <w:rsid w:val="00FE3067"/>
    <w:rsid w:val="00FE384A"/>
    <w:rsid w:val="00FE66D9"/>
    <w:rsid w:val="00FE6B0C"/>
    <w:rsid w:val="00FF0133"/>
    <w:rsid w:val="00FF0B45"/>
    <w:rsid w:val="00FF112E"/>
    <w:rsid w:val="00FF32E5"/>
    <w:rsid w:val="00FF358C"/>
    <w:rsid w:val="00FF4F89"/>
    <w:rsid w:val="00FF5207"/>
    <w:rsid w:val="00FF74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37F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2ED"/>
    <w:rPr>
      <w:kern w:val="2"/>
      <w14:ligatures w14:val="standardContextual"/>
    </w:rPr>
  </w:style>
  <w:style w:type="paragraph" w:styleId="Heading1">
    <w:name w:val="heading 1"/>
    <w:basedOn w:val="Normal"/>
    <w:next w:val="Normal"/>
    <w:link w:val="Heading1Char"/>
    <w:autoRedefine/>
    <w:uiPriority w:val="9"/>
    <w:qFormat/>
    <w:rsid w:val="00BF64CC"/>
    <w:pPr>
      <w:keepNext/>
      <w:keepLines/>
      <w:spacing w:before="14" w:after="144" w:line="300" w:lineRule="atLeast"/>
      <w:jc w:val="center"/>
      <w:outlineLvl w:val="0"/>
    </w:pPr>
    <w:rPr>
      <w:rFonts w:eastAsiaTheme="majorEastAsia" w:cstheme="majorBidi"/>
      <w:b/>
      <w:sz w:val="32"/>
      <w:szCs w:val="32"/>
    </w:rPr>
  </w:style>
  <w:style w:type="paragraph" w:styleId="Heading2">
    <w:name w:val="heading 2"/>
    <w:aliases w:val="P H 2"/>
    <w:next w:val="Normal"/>
    <w:link w:val="Heading2Char"/>
    <w:autoRedefine/>
    <w:uiPriority w:val="9"/>
    <w:unhideWhenUsed/>
    <w:qFormat/>
    <w:rsid w:val="00BF64CC"/>
    <w:pPr>
      <w:keepNext/>
      <w:keepLines/>
      <w:spacing w:before="14" w:after="144" w:line="300" w:lineRule="atLeast"/>
      <w:outlineLvl w:val="1"/>
    </w:pPr>
    <w:rPr>
      <w:rFonts w:ascii="Arial" w:eastAsiaTheme="majorEastAsia" w:hAnsi="Arial" w:cstheme="majorBidi"/>
      <w:b/>
      <w:color w:val="000000" w:themeColor="text1"/>
      <w:kern w:val="2"/>
      <w:sz w:val="28"/>
      <w:szCs w:val="26"/>
      <w14:ligatures w14:val="standardContextual"/>
    </w:rPr>
  </w:style>
  <w:style w:type="paragraph" w:styleId="Heading3">
    <w:name w:val="heading 3"/>
    <w:aliases w:val="P H 3"/>
    <w:next w:val="Normal"/>
    <w:link w:val="Heading3Char"/>
    <w:autoRedefine/>
    <w:uiPriority w:val="9"/>
    <w:unhideWhenUsed/>
    <w:qFormat/>
    <w:rsid w:val="00BF64CC"/>
    <w:pPr>
      <w:keepNext/>
      <w:keepLines/>
      <w:spacing w:before="14" w:after="144" w:line="300" w:lineRule="atLeast"/>
      <w:outlineLvl w:val="2"/>
    </w:pPr>
    <w:rPr>
      <w:rFonts w:ascii="Arial" w:eastAsiaTheme="majorEastAsia" w:hAnsi="Arial" w:cstheme="majorBidi"/>
      <w:b/>
      <w:i/>
      <w:color w:val="000000" w:themeColor="text1"/>
      <w:kern w:val="2"/>
      <w:sz w:val="28"/>
      <w:szCs w:val="24"/>
      <w14:ligatures w14:val="standardContextual"/>
    </w:rPr>
  </w:style>
  <w:style w:type="paragraph" w:styleId="Heading4">
    <w:name w:val="heading 4"/>
    <w:next w:val="Normal"/>
    <w:link w:val="Heading4Char"/>
    <w:autoRedefine/>
    <w:unhideWhenUsed/>
    <w:qFormat/>
    <w:rsid w:val="00BF64CC"/>
    <w:pPr>
      <w:keepNext/>
      <w:keepLines/>
      <w:spacing w:before="14" w:after="144" w:line="300" w:lineRule="atLeast"/>
      <w:outlineLvl w:val="3"/>
    </w:pPr>
    <w:rPr>
      <w:rFonts w:ascii="Arial" w:eastAsia="Times New Roman" w:hAnsi="Arial" w:cstheme="majorBidi"/>
      <w:b/>
      <w:iCs/>
      <w:color w:val="000000" w:themeColor="text1"/>
      <w:kern w:val="2"/>
      <w:sz w:val="24"/>
      <w:szCs w:val="23"/>
      <w14:ligatures w14:val="standardContextual"/>
    </w:rPr>
  </w:style>
  <w:style w:type="paragraph" w:styleId="Heading5">
    <w:name w:val="heading 5"/>
    <w:next w:val="Normal"/>
    <w:link w:val="Heading5Char"/>
    <w:autoRedefine/>
    <w:unhideWhenUsed/>
    <w:qFormat/>
    <w:rsid w:val="00BF64CC"/>
    <w:pPr>
      <w:keepNext/>
      <w:keepLines/>
      <w:spacing w:before="14" w:after="144" w:line="300" w:lineRule="atLeast"/>
      <w:outlineLvl w:val="4"/>
    </w:pPr>
    <w:rPr>
      <w:rFonts w:ascii="Arial" w:eastAsiaTheme="majorEastAsia" w:hAnsi="Arial" w:cstheme="majorBidi"/>
      <w:b/>
      <w:color w:val="000000" w:themeColor="text1"/>
      <w:kern w:val="2"/>
      <w:sz w:val="24"/>
      <w:szCs w:val="23"/>
      <w14:ligatures w14:val="standardContextual"/>
    </w:rPr>
  </w:style>
  <w:style w:type="paragraph" w:styleId="Heading6">
    <w:name w:val="heading 6"/>
    <w:basedOn w:val="Normal"/>
    <w:next w:val="Normal"/>
    <w:link w:val="Heading6Char"/>
    <w:autoRedefine/>
    <w:unhideWhenUsed/>
    <w:qFormat/>
    <w:rsid w:val="00BF64CC"/>
    <w:pPr>
      <w:keepNext/>
      <w:keepLines/>
      <w:spacing w:before="14" w:after="144" w:line="300" w:lineRule="atLeast"/>
      <w:outlineLvl w:val="5"/>
    </w:pPr>
    <w:rPr>
      <w:rFonts w:eastAsiaTheme="majorEastAsia" w:cstheme="majorBidi"/>
      <w:b/>
      <w:color w:val="000000" w:themeColor="text1"/>
    </w:rPr>
  </w:style>
  <w:style w:type="paragraph" w:styleId="Heading7">
    <w:name w:val="heading 7"/>
    <w:basedOn w:val="Normal"/>
    <w:next w:val="Normal"/>
    <w:link w:val="Heading7Char"/>
    <w:qFormat/>
    <w:rsid w:val="001B263D"/>
    <w:pPr>
      <w:tabs>
        <w:tab w:val="num" w:pos="360"/>
      </w:tabs>
      <w:spacing w:before="240" w:after="60"/>
      <w:outlineLvl w:val="6"/>
    </w:pPr>
    <w:rPr>
      <w:rFonts w:cs="Times New Roman"/>
      <w:szCs w:val="24"/>
    </w:rPr>
  </w:style>
  <w:style w:type="paragraph" w:styleId="Heading8">
    <w:name w:val="heading 8"/>
    <w:basedOn w:val="Normal"/>
    <w:next w:val="Normal"/>
    <w:link w:val="Heading8Char"/>
    <w:qFormat/>
    <w:rsid w:val="001B263D"/>
    <w:pPr>
      <w:tabs>
        <w:tab w:val="num" w:pos="360"/>
      </w:tabs>
      <w:spacing w:before="240" w:after="60"/>
      <w:outlineLvl w:val="7"/>
    </w:pPr>
    <w:rPr>
      <w:rFonts w:cs="Times New Roman"/>
      <w:i/>
      <w:iCs/>
      <w:szCs w:val="24"/>
    </w:rPr>
  </w:style>
  <w:style w:type="paragraph" w:styleId="Heading9">
    <w:name w:val="heading 9"/>
    <w:basedOn w:val="Normal"/>
    <w:next w:val="Normal"/>
    <w:link w:val="Heading9Char"/>
    <w:qFormat/>
    <w:rsid w:val="001B263D"/>
    <w:pPr>
      <w:tabs>
        <w:tab w:val="num" w:pos="360"/>
      </w:tabs>
      <w:spacing w:before="240" w:after="60"/>
      <w:outlineLvl w:val="8"/>
    </w:pPr>
  </w:style>
  <w:style w:type="character" w:default="1" w:styleId="DefaultParagraphFont">
    <w:name w:val="Default Paragraph Font"/>
    <w:uiPriority w:val="1"/>
    <w:semiHidden/>
    <w:unhideWhenUsed/>
    <w:rsid w:val="005452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52ED"/>
  </w:style>
  <w:style w:type="paragraph" w:customStyle="1" w:styleId="CHeading1">
    <w:name w:val="C Heading 1"/>
    <w:next w:val="Normal"/>
    <w:qFormat/>
    <w:rsid w:val="00622CD1"/>
    <w:rPr>
      <w:b/>
      <w:sz w:val="32"/>
      <w:szCs w:val="32"/>
    </w:rPr>
  </w:style>
  <w:style w:type="paragraph" w:customStyle="1" w:styleId="PNormal">
    <w:name w:val="P Normal"/>
    <w:qFormat/>
    <w:rsid w:val="00C6097C"/>
    <w:pPr>
      <w:keepLines/>
      <w:spacing w:line="269" w:lineRule="auto"/>
    </w:pPr>
    <w:rPr>
      <w:rFonts w:ascii="Times New Roman" w:hAnsi="Times New Roman"/>
      <w:sz w:val="24"/>
    </w:rPr>
  </w:style>
  <w:style w:type="paragraph" w:customStyle="1" w:styleId="PH1">
    <w:name w:val="P H1"/>
    <w:next w:val="PNormal"/>
    <w:qFormat/>
    <w:rsid w:val="006E0073"/>
    <w:pPr>
      <w:keepNext/>
      <w:keepLines/>
      <w:numPr>
        <w:numId w:val="2"/>
      </w:numPr>
      <w:spacing w:before="240" w:after="240" w:line="276" w:lineRule="auto"/>
      <w:outlineLvl w:val="0"/>
    </w:pPr>
    <w:rPr>
      <w:rFonts w:ascii="Arial" w:hAnsi="Arial" w:cs="Arial"/>
      <w:b/>
      <w:sz w:val="32"/>
      <w:szCs w:val="32"/>
    </w:rPr>
  </w:style>
  <w:style w:type="character" w:customStyle="1" w:styleId="Heading1Char">
    <w:name w:val="Heading 1 Char"/>
    <w:basedOn w:val="DefaultParagraphFont"/>
    <w:link w:val="Heading1"/>
    <w:uiPriority w:val="9"/>
    <w:rsid w:val="00BF64CC"/>
    <w:rPr>
      <w:rFonts w:ascii="Arial" w:eastAsiaTheme="majorEastAsia" w:hAnsi="Arial" w:cstheme="majorBidi"/>
      <w:b/>
      <w:kern w:val="2"/>
      <w:sz w:val="32"/>
      <w:szCs w:val="32"/>
      <w14:ligatures w14:val="standardContextual"/>
    </w:rPr>
  </w:style>
  <w:style w:type="paragraph" w:customStyle="1" w:styleId="PTitleCenter">
    <w:name w:val="P Title Center"/>
    <w:basedOn w:val="Normal"/>
    <w:qFormat/>
    <w:rsid w:val="0079002F"/>
    <w:pPr>
      <w:keepNext/>
      <w:keepLines/>
      <w:spacing w:before="240" w:after="240" w:line="276" w:lineRule="auto"/>
      <w:jc w:val="center"/>
    </w:pPr>
    <w:rPr>
      <w:rFonts w:cs="Times New Roman"/>
      <w:b/>
      <w:bCs/>
      <w:sz w:val="32"/>
    </w:rPr>
  </w:style>
  <w:style w:type="character" w:customStyle="1" w:styleId="Heading2Char">
    <w:name w:val="Heading 2 Char"/>
    <w:aliases w:val="P H 2 Char"/>
    <w:basedOn w:val="DefaultParagraphFont"/>
    <w:link w:val="Heading2"/>
    <w:uiPriority w:val="9"/>
    <w:rsid w:val="00BF64CC"/>
    <w:rPr>
      <w:rFonts w:ascii="Arial" w:eastAsiaTheme="majorEastAsia" w:hAnsi="Arial" w:cstheme="majorBidi"/>
      <w:b/>
      <w:color w:val="000000" w:themeColor="text1"/>
      <w:kern w:val="2"/>
      <w:sz w:val="28"/>
      <w:szCs w:val="26"/>
      <w14:ligatures w14:val="standardContextual"/>
    </w:rPr>
  </w:style>
  <w:style w:type="character" w:customStyle="1" w:styleId="Heading3Char">
    <w:name w:val="Heading 3 Char"/>
    <w:aliases w:val="P H 3 Char"/>
    <w:basedOn w:val="DefaultParagraphFont"/>
    <w:link w:val="Heading3"/>
    <w:uiPriority w:val="9"/>
    <w:rsid w:val="00BF64CC"/>
    <w:rPr>
      <w:rFonts w:ascii="Arial" w:eastAsiaTheme="majorEastAsia" w:hAnsi="Arial" w:cstheme="majorBidi"/>
      <w:b/>
      <w:i/>
      <w:color w:val="000000" w:themeColor="text1"/>
      <w:kern w:val="2"/>
      <w:sz w:val="28"/>
      <w:szCs w:val="24"/>
      <w14:ligatures w14:val="standardContextual"/>
    </w:rPr>
  </w:style>
  <w:style w:type="paragraph" w:styleId="Footer">
    <w:name w:val="footer"/>
    <w:aliases w:val="P Footer"/>
    <w:basedOn w:val="Normal"/>
    <w:link w:val="FooterChar"/>
    <w:uiPriority w:val="99"/>
    <w:unhideWhenUsed/>
    <w:rsid w:val="00C6097C"/>
    <w:pPr>
      <w:tabs>
        <w:tab w:val="center" w:pos="4680"/>
        <w:tab w:val="right" w:pos="9360"/>
      </w:tabs>
    </w:pPr>
  </w:style>
  <w:style w:type="character" w:customStyle="1" w:styleId="FooterChar">
    <w:name w:val="Footer Char"/>
    <w:aliases w:val="P Footer Char"/>
    <w:basedOn w:val="DefaultParagraphFont"/>
    <w:link w:val="Footer"/>
    <w:uiPriority w:val="99"/>
    <w:rsid w:val="00C6097C"/>
  </w:style>
  <w:style w:type="paragraph" w:customStyle="1" w:styleId="PHeader">
    <w:name w:val="P Header"/>
    <w:qFormat/>
    <w:rsid w:val="006E0073"/>
    <w:pPr>
      <w:tabs>
        <w:tab w:val="center" w:pos="4680"/>
        <w:tab w:val="right" w:pos="9360"/>
      </w:tabs>
      <w:spacing w:after="0" w:line="276" w:lineRule="auto"/>
    </w:pPr>
    <w:rPr>
      <w:rFonts w:ascii="Times New Roman" w:eastAsia="Times New Roman" w:hAnsi="Times New Roman" w:cs="Times New Roman"/>
      <w:sz w:val="20"/>
      <w:szCs w:val="20"/>
    </w:rPr>
  </w:style>
  <w:style w:type="paragraph" w:customStyle="1" w:styleId="PH2">
    <w:name w:val="P H2"/>
    <w:basedOn w:val="PH1"/>
    <w:next w:val="PNormal"/>
    <w:qFormat/>
    <w:rsid w:val="006E0073"/>
    <w:pPr>
      <w:numPr>
        <w:ilvl w:val="1"/>
      </w:numPr>
      <w:outlineLvl w:val="1"/>
    </w:pPr>
    <w:rPr>
      <w:sz w:val="28"/>
    </w:rPr>
  </w:style>
  <w:style w:type="paragraph" w:customStyle="1" w:styleId="PH3">
    <w:name w:val="P H3"/>
    <w:basedOn w:val="PH2"/>
    <w:next w:val="PNormal"/>
    <w:qFormat/>
    <w:rsid w:val="006E0073"/>
    <w:pPr>
      <w:numPr>
        <w:ilvl w:val="2"/>
      </w:numPr>
      <w:outlineLvl w:val="2"/>
    </w:pPr>
  </w:style>
  <w:style w:type="paragraph" w:customStyle="1" w:styleId="SNormal">
    <w:name w:val="S Normal"/>
    <w:qFormat/>
    <w:rsid w:val="00A165F1"/>
    <w:rPr>
      <w:rFonts w:ascii="Times New Roman" w:hAnsi="Times New Roman" w:cs="Times New Roman"/>
      <w:iCs/>
      <w:sz w:val="24"/>
      <w:szCs w:val="24"/>
    </w:rPr>
  </w:style>
  <w:style w:type="paragraph" w:customStyle="1" w:styleId="SCenterTitle">
    <w:name w:val="S Center Title"/>
    <w:next w:val="SNormal"/>
    <w:qFormat/>
    <w:rsid w:val="00E20A45"/>
    <w:pPr>
      <w:keepNext/>
      <w:keepLines/>
      <w:spacing w:before="480" w:after="480" w:line="276" w:lineRule="auto"/>
      <w:jc w:val="center"/>
      <w:outlineLvl w:val="0"/>
    </w:pPr>
    <w:rPr>
      <w:rFonts w:ascii="Arial" w:hAnsi="Arial"/>
      <w:b/>
      <w:color w:val="1F3864" w:themeColor="accent1" w:themeShade="80"/>
      <w:sz w:val="32"/>
      <w:szCs w:val="32"/>
    </w:rPr>
  </w:style>
  <w:style w:type="paragraph" w:customStyle="1" w:styleId="SH1">
    <w:name w:val="S H1"/>
    <w:qFormat/>
    <w:rsid w:val="00E20A45"/>
    <w:pPr>
      <w:keepNext/>
      <w:keepLines/>
      <w:spacing w:before="240" w:after="240" w:line="276" w:lineRule="auto"/>
      <w:outlineLvl w:val="0"/>
    </w:pPr>
    <w:rPr>
      <w:rFonts w:ascii="Arial" w:hAnsi="Arial"/>
      <w:b/>
      <w:color w:val="1F3864" w:themeColor="accent1" w:themeShade="80"/>
      <w:sz w:val="28"/>
      <w:szCs w:val="28"/>
    </w:rPr>
  </w:style>
  <w:style w:type="paragraph" w:customStyle="1" w:styleId="SList">
    <w:name w:val="S List"/>
    <w:basedOn w:val="SNormal"/>
    <w:next w:val="SNormal"/>
    <w:qFormat/>
    <w:rsid w:val="002C7B5A"/>
    <w:pPr>
      <w:keepNext/>
      <w:keepLines/>
    </w:pPr>
    <w:rPr>
      <w:b/>
    </w:rPr>
  </w:style>
  <w:style w:type="paragraph" w:customStyle="1" w:styleId="SList2">
    <w:name w:val="S List 2"/>
    <w:basedOn w:val="SList1"/>
    <w:qFormat/>
    <w:rsid w:val="00DD5D03"/>
    <w:pPr>
      <w:keepNext w:val="0"/>
      <w:numPr>
        <w:numId w:val="3"/>
      </w:numPr>
    </w:pPr>
    <w:rPr>
      <w:b w:val="0"/>
    </w:rPr>
  </w:style>
  <w:style w:type="paragraph" w:customStyle="1" w:styleId="SList1">
    <w:name w:val="S List 1"/>
    <w:basedOn w:val="SNormal"/>
    <w:next w:val="SNormal"/>
    <w:qFormat/>
    <w:rsid w:val="00023A05"/>
    <w:pPr>
      <w:keepNext/>
      <w:keepLines/>
      <w:numPr>
        <w:numId w:val="4"/>
      </w:numPr>
      <w:spacing w:before="120"/>
      <w:outlineLvl w:val="0"/>
    </w:pPr>
    <w:rPr>
      <w:b/>
    </w:rPr>
  </w:style>
  <w:style w:type="paragraph" w:styleId="Caption">
    <w:name w:val="caption"/>
    <w:aliases w:val="P Caption,Appendix,cp,Caption Char1 Char,Caption Char Char Char,Caption Char1 Char Char Char,Caption Char Char Char Char Char,Caption Char2 Char Char Char Char Char,Caption Char Char1 Char Char Char Char Char,Caption Char1,Caption Char Char,12+"/>
    <w:basedOn w:val="Normal"/>
    <w:next w:val="Normal"/>
    <w:link w:val="CaptionChar"/>
    <w:autoRedefine/>
    <w:uiPriority w:val="35"/>
    <w:unhideWhenUsed/>
    <w:qFormat/>
    <w:rsid w:val="00BF64CC"/>
    <w:pPr>
      <w:spacing w:after="200" w:line="240" w:lineRule="auto"/>
    </w:pPr>
    <w:rPr>
      <w:rFonts w:cs="Times New Roman"/>
      <w:iCs/>
      <w:color w:val="44546A" w:themeColor="text2"/>
      <w:szCs w:val="18"/>
    </w:rPr>
  </w:style>
  <w:style w:type="paragraph" w:customStyle="1" w:styleId="LogTitle">
    <w:name w:val="Log Title"/>
    <w:next w:val="SNormal"/>
    <w:qFormat/>
    <w:rsid w:val="00E20A45"/>
    <w:pPr>
      <w:spacing w:after="0" w:line="240" w:lineRule="auto"/>
      <w:jc w:val="center"/>
      <w:outlineLvl w:val="0"/>
    </w:pPr>
    <w:rPr>
      <w:rFonts w:ascii="Arial" w:hAnsi="Arial" w:cs="Arial"/>
      <w:b/>
      <w:color w:val="1F3864" w:themeColor="accent1" w:themeShade="80"/>
      <w:sz w:val="28"/>
      <w:szCs w:val="28"/>
    </w:rPr>
  </w:style>
  <w:style w:type="paragraph" w:customStyle="1" w:styleId="PTOC1">
    <w:name w:val="P TOC1"/>
    <w:qFormat/>
    <w:rsid w:val="0010213C"/>
    <w:pPr>
      <w:tabs>
        <w:tab w:val="left" w:pos="440"/>
        <w:tab w:val="right" w:pos="10430"/>
      </w:tabs>
      <w:spacing w:after="240" w:line="276" w:lineRule="auto"/>
    </w:pPr>
    <w:rPr>
      <w:rFonts w:ascii="Arial" w:hAnsi="Arial" w:cs="Arial"/>
      <w:bCs/>
      <w:sz w:val="24"/>
      <w:szCs w:val="24"/>
    </w:rPr>
  </w:style>
  <w:style w:type="paragraph" w:customStyle="1" w:styleId="PTOC2">
    <w:name w:val="P TOC2"/>
    <w:basedOn w:val="PTOC1"/>
    <w:qFormat/>
    <w:rsid w:val="0010213C"/>
    <w:pPr>
      <w:tabs>
        <w:tab w:val="left" w:pos="660"/>
      </w:tabs>
    </w:pPr>
    <w:rPr>
      <w:noProof/>
    </w:rPr>
  </w:style>
  <w:style w:type="paragraph" w:customStyle="1" w:styleId="1SList1">
    <w:name w:val="1 S List 1"/>
    <w:basedOn w:val="SH1"/>
    <w:qFormat/>
    <w:rsid w:val="00023A05"/>
    <w:pPr>
      <w:numPr>
        <w:numId w:val="5"/>
      </w:numPr>
      <w:ind w:left="432" w:hanging="432"/>
    </w:pPr>
    <w:rPr>
      <w:rFonts w:eastAsiaTheme="majorEastAsia" w:cs="Arial"/>
      <w:b w:val="0"/>
      <w:color w:val="auto"/>
      <w:sz w:val="24"/>
      <w:szCs w:val="24"/>
    </w:rPr>
  </w:style>
  <w:style w:type="character" w:customStyle="1" w:styleId="PBlue">
    <w:name w:val="P Blue"/>
    <w:basedOn w:val="DefaultParagraphFont"/>
    <w:uiPriority w:val="1"/>
    <w:qFormat/>
    <w:rsid w:val="00C6097C"/>
    <w:rPr>
      <w:color w:val="0000FF"/>
    </w:rPr>
  </w:style>
  <w:style w:type="paragraph" w:customStyle="1" w:styleId="PTitle">
    <w:name w:val="P Title"/>
    <w:next w:val="PNormal"/>
    <w:qFormat/>
    <w:rsid w:val="00C6097C"/>
    <w:pPr>
      <w:keepLines/>
      <w:spacing w:before="480" w:after="480" w:line="276" w:lineRule="auto"/>
      <w:jc w:val="center"/>
      <w:outlineLvl w:val="0"/>
    </w:pPr>
    <w:rPr>
      <w:rFonts w:ascii="Arial" w:hAnsi="Arial"/>
      <w:b/>
      <w:sz w:val="36"/>
    </w:rPr>
  </w:style>
  <w:style w:type="paragraph" w:customStyle="1" w:styleId="PTOCTitle">
    <w:name w:val="P TOC Title"/>
    <w:next w:val="PNormal"/>
    <w:qFormat/>
    <w:rsid w:val="00C6097C"/>
    <w:pPr>
      <w:keepNext/>
      <w:spacing w:after="240" w:line="276" w:lineRule="auto"/>
      <w:jc w:val="center"/>
      <w:outlineLvl w:val="0"/>
    </w:pPr>
    <w:rPr>
      <w:rFonts w:ascii="Arial" w:hAnsi="Arial"/>
      <w:b/>
      <w:sz w:val="32"/>
    </w:rPr>
  </w:style>
  <w:style w:type="paragraph" w:customStyle="1" w:styleId="P1Heading1">
    <w:name w:val="P 1 Heading 1"/>
    <w:next w:val="PNormal"/>
    <w:qFormat/>
    <w:rsid w:val="001F3EAC"/>
    <w:pPr>
      <w:keepNext/>
      <w:keepLines/>
      <w:spacing w:before="120" w:after="120" w:line="276" w:lineRule="auto"/>
      <w:ind w:left="432" w:hanging="432"/>
      <w:outlineLvl w:val="0"/>
    </w:pPr>
    <w:rPr>
      <w:rFonts w:ascii="Arial" w:eastAsiaTheme="majorEastAsia" w:hAnsi="Arial" w:cstheme="majorBidi"/>
      <w:b/>
      <w:sz w:val="28"/>
      <w:szCs w:val="28"/>
    </w:rPr>
  </w:style>
  <w:style w:type="paragraph" w:customStyle="1" w:styleId="P11Heading2">
    <w:name w:val="P 1.1 Heading 2"/>
    <w:basedOn w:val="P1Heading1"/>
    <w:next w:val="PNormal"/>
    <w:qFormat/>
    <w:rsid w:val="001F3EAC"/>
    <w:pPr>
      <w:numPr>
        <w:ilvl w:val="1"/>
      </w:numPr>
      <w:spacing w:after="0"/>
      <w:ind w:left="720" w:hanging="720"/>
      <w:contextualSpacing/>
      <w:outlineLvl w:val="1"/>
    </w:pPr>
    <w:rPr>
      <w:sz w:val="24"/>
      <w:szCs w:val="24"/>
    </w:rPr>
  </w:style>
  <w:style w:type="paragraph" w:customStyle="1" w:styleId="P111Heading3">
    <w:name w:val="P 1.1.1 Heading 3"/>
    <w:basedOn w:val="P11Heading2"/>
    <w:next w:val="PNormal"/>
    <w:qFormat/>
    <w:rsid w:val="001F3EAC"/>
    <w:pPr>
      <w:numPr>
        <w:ilvl w:val="2"/>
      </w:numPr>
      <w:ind w:left="432" w:hanging="432"/>
      <w:outlineLvl w:val="2"/>
    </w:pPr>
    <w:rPr>
      <w:sz w:val="22"/>
      <w:szCs w:val="22"/>
    </w:rPr>
  </w:style>
  <w:style w:type="paragraph" w:customStyle="1" w:styleId="Pp1111Heading4">
    <w:name w:val="Pp 1.1.1.1 Heading 4"/>
    <w:basedOn w:val="P111Heading3"/>
    <w:next w:val="PNormal"/>
    <w:qFormat/>
    <w:rsid w:val="000778A3"/>
    <w:pPr>
      <w:numPr>
        <w:ilvl w:val="3"/>
      </w:numPr>
      <w:ind w:left="432" w:hanging="432"/>
      <w:outlineLvl w:val="3"/>
    </w:pPr>
    <w:rPr>
      <w:i/>
    </w:rPr>
  </w:style>
  <w:style w:type="character" w:customStyle="1" w:styleId="Heading4Char">
    <w:name w:val="Heading 4 Char"/>
    <w:basedOn w:val="DefaultParagraphFont"/>
    <w:link w:val="Heading4"/>
    <w:rsid w:val="00BF64CC"/>
    <w:rPr>
      <w:rFonts w:ascii="Arial" w:eastAsia="Times New Roman" w:hAnsi="Arial" w:cstheme="majorBidi"/>
      <w:b/>
      <w:iCs/>
      <w:color w:val="000000" w:themeColor="text1"/>
      <w:kern w:val="2"/>
      <w:sz w:val="24"/>
      <w:szCs w:val="23"/>
      <w14:ligatures w14:val="standardContextual"/>
    </w:rPr>
  </w:style>
  <w:style w:type="character" w:customStyle="1" w:styleId="Heading5Char">
    <w:name w:val="Heading 5 Char"/>
    <w:basedOn w:val="DefaultParagraphFont"/>
    <w:link w:val="Heading5"/>
    <w:rsid w:val="00BF64CC"/>
    <w:rPr>
      <w:rFonts w:ascii="Arial" w:eastAsiaTheme="majorEastAsia" w:hAnsi="Arial" w:cstheme="majorBidi"/>
      <w:b/>
      <w:color w:val="000000" w:themeColor="text1"/>
      <w:kern w:val="2"/>
      <w:sz w:val="24"/>
      <w:szCs w:val="23"/>
      <w14:ligatures w14:val="standardContextual"/>
    </w:rPr>
  </w:style>
  <w:style w:type="character" w:customStyle="1" w:styleId="Heading6Char">
    <w:name w:val="Heading 6 Char"/>
    <w:basedOn w:val="DefaultParagraphFont"/>
    <w:link w:val="Heading6"/>
    <w:rsid w:val="00BF64CC"/>
    <w:rPr>
      <w:rFonts w:ascii="Arial" w:eastAsiaTheme="majorEastAsia" w:hAnsi="Arial" w:cstheme="majorBidi"/>
      <w:b/>
      <w:color w:val="000000" w:themeColor="text1"/>
      <w:kern w:val="2"/>
      <w:sz w:val="24"/>
      <w:szCs w:val="23"/>
      <w14:ligatures w14:val="standardContextual"/>
    </w:rPr>
  </w:style>
  <w:style w:type="character" w:customStyle="1" w:styleId="Heading7Char">
    <w:name w:val="Heading 7 Char"/>
    <w:basedOn w:val="DefaultParagraphFont"/>
    <w:link w:val="Heading7"/>
    <w:rsid w:val="00C6097C"/>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C6097C"/>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C6097C"/>
    <w:rPr>
      <w:rFonts w:ascii="Arial" w:eastAsia="Times New Roman" w:hAnsi="Arial" w:cs="Arial"/>
    </w:rPr>
  </w:style>
  <w:style w:type="paragraph" w:styleId="TOC1">
    <w:name w:val="toc 1"/>
    <w:next w:val="C-BodyText"/>
    <w:uiPriority w:val="39"/>
    <w:rsid w:val="001B263D"/>
    <w:pPr>
      <w:tabs>
        <w:tab w:val="left" w:pos="1152"/>
        <w:tab w:val="right" w:leader="dot" w:pos="9360"/>
      </w:tabs>
      <w:spacing w:before="120" w:after="0" w:line="240" w:lineRule="auto"/>
      <w:ind w:left="1152" w:right="792" w:hanging="1152"/>
    </w:pPr>
    <w:rPr>
      <w:rFonts w:ascii="Times New Roman" w:eastAsia="Times New Roman" w:hAnsi="Times New Roman" w:cs="Arial"/>
      <w:caps/>
      <w:color w:val="0000FF"/>
      <w:sz w:val="24"/>
      <w:szCs w:val="24"/>
    </w:rPr>
  </w:style>
  <w:style w:type="paragraph" w:styleId="TOC2">
    <w:name w:val="toc 2"/>
    <w:basedOn w:val="TOC1"/>
    <w:next w:val="C-BodyText"/>
    <w:uiPriority w:val="39"/>
    <w:rsid w:val="001B263D"/>
    <w:rPr>
      <w:caps w:val="0"/>
    </w:rPr>
  </w:style>
  <w:style w:type="paragraph" w:styleId="TOC3">
    <w:name w:val="toc 3"/>
    <w:basedOn w:val="TOC1"/>
    <w:next w:val="C-BodyText"/>
    <w:uiPriority w:val="39"/>
    <w:rsid w:val="001B263D"/>
    <w:rPr>
      <w:caps w:val="0"/>
    </w:rPr>
  </w:style>
  <w:style w:type="paragraph" w:styleId="TOC4">
    <w:name w:val="toc 4"/>
    <w:basedOn w:val="TOC1"/>
    <w:next w:val="C-BodyText"/>
    <w:rsid w:val="001B263D"/>
    <w:rPr>
      <w:caps w:val="0"/>
    </w:rPr>
  </w:style>
  <w:style w:type="paragraph" w:styleId="Header">
    <w:name w:val="header"/>
    <w:basedOn w:val="Normal"/>
    <w:link w:val="HeaderChar"/>
    <w:uiPriority w:val="99"/>
    <w:unhideWhenUsed/>
    <w:rsid w:val="00C6097C"/>
    <w:pPr>
      <w:tabs>
        <w:tab w:val="center" w:pos="4680"/>
        <w:tab w:val="right" w:pos="9360"/>
      </w:tabs>
    </w:pPr>
  </w:style>
  <w:style w:type="character" w:customStyle="1" w:styleId="HeaderChar">
    <w:name w:val="Header Char"/>
    <w:basedOn w:val="DefaultParagraphFont"/>
    <w:link w:val="Header"/>
    <w:uiPriority w:val="99"/>
    <w:rsid w:val="00C6097C"/>
  </w:style>
  <w:style w:type="paragraph" w:styleId="TableofFigures">
    <w:name w:val="table of figures"/>
    <w:next w:val="C-BodyText"/>
    <w:uiPriority w:val="99"/>
    <w:rsid w:val="001B263D"/>
    <w:pPr>
      <w:tabs>
        <w:tab w:val="left" w:pos="1152"/>
        <w:tab w:val="right" w:leader="dot" w:pos="9360"/>
      </w:tabs>
      <w:spacing w:before="120" w:after="0" w:line="280" w:lineRule="atLeast"/>
      <w:ind w:left="1152" w:right="792" w:hanging="1152"/>
    </w:pPr>
    <w:rPr>
      <w:rFonts w:ascii="Times New Roman" w:eastAsia="Times New Roman" w:hAnsi="Times New Roman" w:cs="Arial"/>
      <w:color w:val="0000FF"/>
      <w:sz w:val="24"/>
      <w:szCs w:val="20"/>
    </w:rPr>
  </w:style>
  <w:style w:type="character" w:styleId="Hyperlink">
    <w:name w:val="Hyperlink"/>
    <w:uiPriority w:val="99"/>
    <w:rsid w:val="001B263D"/>
    <w:rPr>
      <w:color w:val="0000FF"/>
      <w:u w:val="single"/>
    </w:rPr>
  </w:style>
  <w:style w:type="table" w:styleId="TableGrid">
    <w:name w:val="Table Grid"/>
    <w:basedOn w:val="TableNormal"/>
    <w:rsid w:val="00C60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111Heading4">
    <w:name w:val="P 1.1.1.1 Heading 4"/>
    <w:basedOn w:val="P111Heading3"/>
    <w:next w:val="PNormal"/>
    <w:qFormat/>
    <w:rsid w:val="00C6097C"/>
    <w:pPr>
      <w:numPr>
        <w:ilvl w:val="3"/>
      </w:numPr>
      <w:ind w:left="432" w:hanging="432"/>
      <w:outlineLvl w:val="3"/>
    </w:pPr>
    <w:rPr>
      <w:i/>
    </w:rPr>
  </w:style>
  <w:style w:type="paragraph" w:customStyle="1" w:styleId="PTOC10">
    <w:name w:val="P TOC 1"/>
    <w:basedOn w:val="PNormal"/>
    <w:next w:val="PNormal"/>
    <w:qFormat/>
    <w:rsid w:val="00C6097C"/>
    <w:pPr>
      <w:tabs>
        <w:tab w:val="left" w:pos="440"/>
        <w:tab w:val="right" w:leader="dot" w:pos="10430"/>
      </w:tabs>
      <w:spacing w:line="276" w:lineRule="auto"/>
      <w:ind w:left="432" w:hanging="432"/>
    </w:pPr>
    <w:rPr>
      <w:rFonts w:cs="Times New Roman"/>
      <w:noProof/>
      <w:szCs w:val="24"/>
    </w:rPr>
  </w:style>
  <w:style w:type="paragraph" w:customStyle="1" w:styleId="PTOC20">
    <w:name w:val="P TOC 2"/>
    <w:basedOn w:val="PTOC10"/>
    <w:next w:val="PNormal"/>
    <w:qFormat/>
    <w:rsid w:val="00C6097C"/>
    <w:pPr>
      <w:tabs>
        <w:tab w:val="left" w:pos="880"/>
      </w:tabs>
      <w:ind w:left="1296" w:hanging="864"/>
    </w:pPr>
  </w:style>
  <w:style w:type="paragraph" w:customStyle="1" w:styleId="PTOC3">
    <w:name w:val="P TOC 3"/>
    <w:basedOn w:val="PTOC20"/>
    <w:next w:val="PNormal"/>
    <w:qFormat/>
    <w:rsid w:val="00C6097C"/>
    <w:pPr>
      <w:tabs>
        <w:tab w:val="left" w:pos="1320"/>
      </w:tabs>
      <w:ind w:left="1728"/>
    </w:pPr>
  </w:style>
  <w:style w:type="paragraph" w:customStyle="1" w:styleId="PTOC4">
    <w:name w:val="P TOC 4"/>
    <w:basedOn w:val="TOC4"/>
    <w:next w:val="PNormal"/>
    <w:qFormat/>
    <w:rsid w:val="00C6097C"/>
    <w:pPr>
      <w:spacing w:after="120"/>
      <w:ind w:left="0"/>
    </w:pPr>
  </w:style>
  <w:style w:type="paragraph" w:customStyle="1" w:styleId="PTOF">
    <w:name w:val="P TOF"/>
    <w:basedOn w:val="TableofFigures"/>
    <w:next w:val="PNormal"/>
    <w:qFormat/>
    <w:rsid w:val="00C6097C"/>
    <w:pPr>
      <w:keepLines/>
      <w:tabs>
        <w:tab w:val="left" w:pos="1100"/>
        <w:tab w:val="right" w:leader="dot" w:pos="10430"/>
      </w:tabs>
      <w:spacing w:after="120" w:line="276" w:lineRule="auto"/>
      <w:ind w:left="1008" w:hanging="1008"/>
    </w:pPr>
    <w:rPr>
      <w:rFonts w:cs="Times New Roman"/>
      <w:szCs w:val="24"/>
    </w:rPr>
  </w:style>
  <w:style w:type="paragraph" w:customStyle="1" w:styleId="PHeading1">
    <w:name w:val="P Heading 1"/>
    <w:next w:val="PNormal"/>
    <w:qFormat/>
    <w:rsid w:val="00C6097C"/>
    <w:pPr>
      <w:keepNext/>
      <w:keepLines/>
      <w:spacing w:before="240" w:after="240" w:line="276" w:lineRule="auto"/>
      <w:outlineLvl w:val="0"/>
    </w:pPr>
    <w:rPr>
      <w:rFonts w:ascii="Arial" w:hAnsi="Arial" w:cs="Arial"/>
      <w:b/>
      <w:sz w:val="32"/>
      <w:szCs w:val="32"/>
    </w:rPr>
  </w:style>
  <w:style w:type="paragraph" w:customStyle="1" w:styleId="PHeading2">
    <w:name w:val="P Heading 2"/>
    <w:basedOn w:val="PHeading1"/>
    <w:next w:val="PNormal"/>
    <w:qFormat/>
    <w:rsid w:val="00C6097C"/>
    <w:pPr>
      <w:outlineLvl w:val="1"/>
    </w:pPr>
    <w:rPr>
      <w:sz w:val="28"/>
      <w:szCs w:val="28"/>
    </w:rPr>
  </w:style>
  <w:style w:type="paragraph" w:customStyle="1" w:styleId="PDocHeader">
    <w:name w:val="P Doc Header"/>
    <w:basedOn w:val="Header"/>
    <w:qFormat/>
    <w:rsid w:val="00C6097C"/>
    <w:rPr>
      <w:rFonts w:cs="Times New Roman"/>
      <w:sz w:val="20"/>
    </w:rPr>
  </w:style>
  <w:style w:type="paragraph" w:customStyle="1" w:styleId="C-Heading1">
    <w:name w:val="C-Heading 1"/>
    <w:next w:val="C-BodyText"/>
    <w:link w:val="C-Heading1Char"/>
    <w:rsid w:val="001B263D"/>
    <w:pPr>
      <w:keepNext/>
      <w:pageBreakBefore/>
      <w:numPr>
        <w:numId w:val="14"/>
      </w:numPr>
      <w:spacing w:before="480" w:after="120" w:line="240" w:lineRule="auto"/>
      <w:outlineLvl w:val="0"/>
    </w:pPr>
    <w:rPr>
      <w:rFonts w:ascii="Times New Roman" w:eastAsia="Times New Roman" w:hAnsi="Times New Roman" w:cs="Times New Roman"/>
      <w:b/>
      <w:caps/>
      <w:sz w:val="28"/>
      <w:szCs w:val="20"/>
    </w:rPr>
  </w:style>
  <w:style w:type="character" w:customStyle="1" w:styleId="C-Heading1Char">
    <w:name w:val="C-Heading 1 Char"/>
    <w:link w:val="C-Heading1"/>
    <w:rsid w:val="001B263D"/>
    <w:rPr>
      <w:rFonts w:ascii="Times New Roman" w:eastAsia="Times New Roman" w:hAnsi="Times New Roman" w:cs="Times New Roman"/>
      <w:b/>
      <w:caps/>
      <w:sz w:val="28"/>
      <w:szCs w:val="20"/>
    </w:rPr>
  </w:style>
  <w:style w:type="character" w:customStyle="1" w:styleId="PInstructions">
    <w:name w:val="P Instructions"/>
    <w:uiPriority w:val="1"/>
    <w:qFormat/>
    <w:rsid w:val="00C6097C"/>
    <w:rPr>
      <w:i/>
      <w:color w:val="FF0000"/>
    </w:rPr>
  </w:style>
  <w:style w:type="character" w:customStyle="1" w:styleId="PSample">
    <w:name w:val="P Sample"/>
    <w:uiPriority w:val="1"/>
    <w:qFormat/>
    <w:rsid w:val="00C6097C"/>
    <w:rPr>
      <w:i/>
      <w:color w:val="0000FF"/>
    </w:rPr>
  </w:style>
  <w:style w:type="paragraph" w:customStyle="1" w:styleId="PTFootnote">
    <w:name w:val="P T Footnote"/>
    <w:basedOn w:val="PNormal"/>
    <w:next w:val="PNormal"/>
    <w:qFormat/>
    <w:rsid w:val="00C6097C"/>
    <w:pPr>
      <w:tabs>
        <w:tab w:val="left" w:pos="259"/>
      </w:tabs>
      <w:spacing w:before="120" w:after="0" w:line="276" w:lineRule="auto"/>
      <w:ind w:left="259" w:hanging="259"/>
      <w:contextualSpacing/>
    </w:pPr>
    <w:rPr>
      <w:sz w:val="20"/>
    </w:rPr>
  </w:style>
  <w:style w:type="paragraph" w:customStyle="1" w:styleId="PTitlePage">
    <w:name w:val="P Title Page"/>
    <w:basedOn w:val="PTitle"/>
    <w:next w:val="PNormal"/>
    <w:qFormat/>
    <w:rsid w:val="00C6097C"/>
    <w:pPr>
      <w:spacing w:before="240" w:after="240"/>
      <w:outlineLvl w:val="9"/>
    </w:pPr>
    <w:rPr>
      <w:rFonts w:cs="Arial"/>
      <w:b w:val="0"/>
      <w:sz w:val="32"/>
      <w:szCs w:val="32"/>
    </w:rPr>
  </w:style>
  <w:style w:type="paragraph" w:styleId="TOC9">
    <w:name w:val="toc 9"/>
    <w:basedOn w:val="TOC1"/>
    <w:next w:val="C-BodyText"/>
    <w:rsid w:val="001B263D"/>
  </w:style>
  <w:style w:type="character" w:styleId="UnresolvedMention">
    <w:name w:val="Unresolved Mention"/>
    <w:basedOn w:val="DefaultParagraphFont"/>
    <w:uiPriority w:val="99"/>
    <w:semiHidden/>
    <w:unhideWhenUsed/>
    <w:rsid w:val="00F357B8"/>
    <w:rPr>
      <w:color w:val="605E5C"/>
      <w:shd w:val="clear" w:color="auto" w:fill="E1DFDD"/>
    </w:rPr>
  </w:style>
  <w:style w:type="paragraph" w:customStyle="1" w:styleId="PHeading3">
    <w:name w:val="P Heading 3"/>
    <w:basedOn w:val="PHeading2"/>
    <w:next w:val="PNormal"/>
    <w:qFormat/>
    <w:rsid w:val="00C6097C"/>
    <w:pPr>
      <w:spacing w:line="240" w:lineRule="auto"/>
      <w:ind w:left="893"/>
    </w:pPr>
    <w:rPr>
      <w:b w:val="0"/>
      <w:sz w:val="24"/>
    </w:rPr>
  </w:style>
  <w:style w:type="paragraph" w:customStyle="1" w:styleId="ng-scope">
    <w:name w:val="ng-scope"/>
    <w:basedOn w:val="Normal"/>
    <w:rsid w:val="00E17977"/>
    <w:pPr>
      <w:spacing w:before="100" w:beforeAutospacing="1" w:after="100" w:afterAutospacing="1"/>
    </w:pPr>
    <w:rPr>
      <w:rFonts w:cs="Times New Roman"/>
      <w:szCs w:val="24"/>
    </w:rPr>
  </w:style>
  <w:style w:type="paragraph" w:styleId="BalloonText">
    <w:name w:val="Balloon Text"/>
    <w:basedOn w:val="Normal"/>
    <w:link w:val="BalloonTextChar"/>
    <w:uiPriority w:val="99"/>
    <w:semiHidden/>
    <w:unhideWhenUsed/>
    <w:rsid w:val="001B26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263D"/>
    <w:rPr>
      <w:rFonts w:ascii="Segoe UI" w:eastAsia="Times New Roman" w:hAnsi="Segoe UI" w:cs="Segoe UI"/>
      <w:sz w:val="18"/>
      <w:szCs w:val="18"/>
    </w:rPr>
  </w:style>
  <w:style w:type="character" w:styleId="CommentReference">
    <w:name w:val="annotation reference"/>
    <w:basedOn w:val="DefaultParagraphFont"/>
    <w:semiHidden/>
    <w:unhideWhenUsed/>
    <w:rsid w:val="005165CB"/>
    <w:rPr>
      <w:sz w:val="16"/>
      <w:szCs w:val="16"/>
    </w:rPr>
  </w:style>
  <w:style w:type="paragraph" w:styleId="CommentText">
    <w:name w:val="annotation text"/>
    <w:basedOn w:val="Normal"/>
    <w:link w:val="CommentTextChar"/>
    <w:rsid w:val="001B263D"/>
    <w:rPr>
      <w:sz w:val="20"/>
    </w:rPr>
  </w:style>
  <w:style w:type="character" w:customStyle="1" w:styleId="CommentTextChar">
    <w:name w:val="Comment Text Char"/>
    <w:basedOn w:val="DefaultParagraphFont"/>
    <w:link w:val="CommentText"/>
    <w:rsid w:val="005165CB"/>
    <w:rPr>
      <w:rFonts w:ascii="Times New Roman" w:eastAsia="Times New Roman" w:hAnsi="Times New Roman" w:cs="Arial"/>
      <w:sz w:val="20"/>
      <w:szCs w:val="20"/>
    </w:rPr>
  </w:style>
  <w:style w:type="paragraph" w:styleId="CommentSubject">
    <w:name w:val="annotation subject"/>
    <w:basedOn w:val="CommentText"/>
    <w:next w:val="CommentText"/>
    <w:link w:val="CommentSubjectChar"/>
    <w:rsid w:val="001B263D"/>
    <w:rPr>
      <w:b/>
      <w:bCs/>
    </w:rPr>
  </w:style>
  <w:style w:type="character" w:customStyle="1" w:styleId="CommentSubjectChar">
    <w:name w:val="Comment Subject Char"/>
    <w:basedOn w:val="CommentTextChar"/>
    <w:link w:val="CommentSubject"/>
    <w:rsid w:val="005165CB"/>
    <w:rPr>
      <w:rFonts w:ascii="Times New Roman" w:eastAsia="Times New Roman" w:hAnsi="Times New Roman" w:cs="Arial"/>
      <w:b/>
      <w:bCs/>
      <w:sz w:val="20"/>
      <w:szCs w:val="20"/>
    </w:rPr>
  </w:style>
  <w:style w:type="paragraph" w:customStyle="1" w:styleId="PTable">
    <w:name w:val="P Table"/>
    <w:basedOn w:val="PNormal"/>
    <w:next w:val="PNormal"/>
    <w:qFormat/>
    <w:rsid w:val="00C6097C"/>
    <w:pPr>
      <w:spacing w:after="0" w:line="240" w:lineRule="auto"/>
    </w:pPr>
  </w:style>
  <w:style w:type="paragraph" w:customStyle="1" w:styleId="TableCellText10pt">
    <w:name w:val="Table Cell Text 10pt"/>
    <w:basedOn w:val="Normal"/>
    <w:rsid w:val="00A0034D"/>
    <w:pPr>
      <w:keepNext/>
      <w:spacing w:before="40" w:after="40"/>
    </w:pPr>
    <w:rPr>
      <w:kern w:val="24"/>
      <w:sz w:val="20"/>
      <w:szCs w:val="24"/>
    </w:rPr>
  </w:style>
  <w:style w:type="paragraph" w:customStyle="1" w:styleId="TableText">
    <w:name w:val="Table Text"/>
    <w:basedOn w:val="Normal"/>
    <w:link w:val="TableTextChar"/>
    <w:qFormat/>
    <w:rsid w:val="00A0034D"/>
    <w:pPr>
      <w:keepNext/>
      <w:keepLines/>
      <w:spacing w:before="40" w:after="40"/>
    </w:pPr>
    <w:rPr>
      <w:sz w:val="20"/>
    </w:rPr>
  </w:style>
  <w:style w:type="character" w:customStyle="1" w:styleId="TableTextChar">
    <w:name w:val="Table Text Char"/>
    <w:link w:val="TableText"/>
    <w:rsid w:val="00A0034D"/>
    <w:rPr>
      <w:sz w:val="20"/>
      <w:szCs w:val="20"/>
    </w:rPr>
  </w:style>
  <w:style w:type="character" w:customStyle="1" w:styleId="CaptionChar">
    <w:name w:val="Caption Char"/>
    <w:aliases w:val="P Caption Char,Appendix Char,cp Char,Caption Char1 Char Char,Caption Char Char Char Char,Caption Char1 Char Char Char Char,Caption Char Char Char Char Char Char,Caption Char2 Char Char Char Char Char Char,Caption Char1 Char1,12+ Char"/>
    <w:basedOn w:val="DefaultParagraphFont"/>
    <w:link w:val="Caption"/>
    <w:uiPriority w:val="35"/>
    <w:rsid w:val="00785F25"/>
    <w:rPr>
      <w:rFonts w:ascii="Arial" w:hAnsi="Arial" w:cs="Times New Roman"/>
      <w:iCs/>
      <w:color w:val="44546A" w:themeColor="text2"/>
      <w:kern w:val="2"/>
      <w:sz w:val="24"/>
      <w:szCs w:val="18"/>
      <w14:ligatures w14:val="standardContextual"/>
    </w:rPr>
  </w:style>
  <w:style w:type="table" w:customStyle="1" w:styleId="TableGrid9">
    <w:name w:val="Table Grid9"/>
    <w:basedOn w:val="TableNormal"/>
    <w:next w:val="TableGrid"/>
    <w:rsid w:val="006077B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F5675"/>
    <w:pPr>
      <w:ind w:left="720"/>
      <w:contextualSpacing/>
    </w:pPr>
  </w:style>
  <w:style w:type="paragraph" w:customStyle="1" w:styleId="Level1">
    <w:name w:val="Level 1"/>
    <w:basedOn w:val="Normal"/>
    <w:next w:val="Normal"/>
    <w:qFormat/>
    <w:rsid w:val="00AF5675"/>
    <w:pPr>
      <w:keepNext/>
      <w:numPr>
        <w:numId w:val="7"/>
      </w:numPr>
      <w:tabs>
        <w:tab w:val="left" w:pos="1440"/>
      </w:tabs>
      <w:spacing w:after="240"/>
      <w:outlineLvl w:val="0"/>
    </w:pPr>
    <w:rPr>
      <w:b/>
      <w:caps/>
      <w:u w:val="single"/>
    </w:rPr>
  </w:style>
  <w:style w:type="paragraph" w:customStyle="1" w:styleId="Level2">
    <w:name w:val="Level 2"/>
    <w:basedOn w:val="Level1"/>
    <w:next w:val="Normal"/>
    <w:qFormat/>
    <w:rsid w:val="00AF5675"/>
    <w:pPr>
      <w:numPr>
        <w:ilvl w:val="1"/>
      </w:numPr>
      <w:ind w:left="1440" w:hanging="1440"/>
      <w:outlineLvl w:val="1"/>
    </w:pPr>
    <w:rPr>
      <w:caps w:val="0"/>
      <w:u w:val="none"/>
    </w:rPr>
  </w:style>
  <w:style w:type="paragraph" w:customStyle="1" w:styleId="Level3">
    <w:name w:val="Level 3"/>
    <w:basedOn w:val="Level2"/>
    <w:next w:val="Normal"/>
    <w:qFormat/>
    <w:rsid w:val="00AF5675"/>
    <w:pPr>
      <w:numPr>
        <w:ilvl w:val="2"/>
      </w:numPr>
      <w:ind w:left="1440" w:hanging="1440"/>
      <w:outlineLvl w:val="2"/>
    </w:pPr>
  </w:style>
  <w:style w:type="paragraph" w:customStyle="1" w:styleId="Level4">
    <w:name w:val="Level 4"/>
    <w:basedOn w:val="Level3"/>
    <w:next w:val="Normal"/>
    <w:qFormat/>
    <w:rsid w:val="00AF5675"/>
    <w:pPr>
      <w:numPr>
        <w:ilvl w:val="3"/>
      </w:numPr>
      <w:ind w:left="1440" w:hanging="1440"/>
    </w:pPr>
  </w:style>
  <w:style w:type="paragraph" w:customStyle="1" w:styleId="Level5">
    <w:name w:val="Level 5"/>
    <w:basedOn w:val="Level4"/>
    <w:next w:val="Normal"/>
    <w:qFormat/>
    <w:rsid w:val="00AF5675"/>
    <w:pPr>
      <w:numPr>
        <w:ilvl w:val="4"/>
      </w:numPr>
      <w:ind w:left="1440" w:hanging="1440"/>
      <w:outlineLvl w:val="4"/>
    </w:pPr>
  </w:style>
  <w:style w:type="paragraph" w:customStyle="1" w:styleId="Level6">
    <w:name w:val="Level 6"/>
    <w:basedOn w:val="Level5"/>
    <w:next w:val="Normal"/>
    <w:qFormat/>
    <w:rsid w:val="00AF5675"/>
    <w:pPr>
      <w:numPr>
        <w:ilvl w:val="5"/>
      </w:numPr>
      <w:ind w:left="1440" w:hanging="1440"/>
      <w:outlineLvl w:val="5"/>
    </w:pPr>
  </w:style>
  <w:style w:type="character" w:styleId="FollowedHyperlink">
    <w:name w:val="FollowedHyperlink"/>
    <w:basedOn w:val="DefaultParagraphFont"/>
    <w:uiPriority w:val="99"/>
    <w:semiHidden/>
    <w:unhideWhenUsed/>
    <w:rsid w:val="00AF5675"/>
    <w:rPr>
      <w:color w:val="954F72" w:themeColor="followedHyperlink"/>
      <w:u w:val="single"/>
    </w:rPr>
  </w:style>
  <w:style w:type="paragraph" w:customStyle="1" w:styleId="Paragraph">
    <w:name w:val="Paragraph"/>
    <w:basedOn w:val="Normal"/>
    <w:link w:val="ParagraphChar"/>
    <w:qFormat/>
    <w:rsid w:val="00AF5675"/>
    <w:pPr>
      <w:spacing w:before="120" w:after="120"/>
    </w:pPr>
    <w:rPr>
      <w:rFonts w:cs="Times New Roman"/>
      <w:kern w:val="24"/>
      <w:szCs w:val="24"/>
    </w:rPr>
  </w:style>
  <w:style w:type="character" w:customStyle="1" w:styleId="ParagraphChar">
    <w:name w:val="Paragraph Char"/>
    <w:link w:val="Paragraph"/>
    <w:rsid w:val="00AF5675"/>
    <w:rPr>
      <w:rFonts w:ascii="Times New Roman" w:eastAsia="Times New Roman" w:hAnsi="Times New Roman" w:cs="Times New Roman"/>
      <w:kern w:val="24"/>
      <w:sz w:val="24"/>
      <w:szCs w:val="24"/>
    </w:rPr>
  </w:style>
  <w:style w:type="paragraph" w:customStyle="1" w:styleId="C-PLR-Bullet">
    <w:name w:val="C-PLR-Bullet"/>
    <w:rsid w:val="001B263D"/>
    <w:pPr>
      <w:numPr>
        <w:numId w:val="8"/>
      </w:numPr>
      <w:spacing w:after="0" w:line="240" w:lineRule="auto"/>
    </w:pPr>
    <w:rPr>
      <w:rFonts w:ascii="Times New Roman" w:eastAsia="Times New Roman" w:hAnsi="Times New Roman" w:cs="Times New Roman"/>
      <w:sz w:val="16"/>
      <w:szCs w:val="20"/>
    </w:rPr>
  </w:style>
  <w:style w:type="character" w:customStyle="1" w:styleId="C-Hyperlink">
    <w:name w:val="C-Hyperlink"/>
    <w:rsid w:val="001B263D"/>
    <w:rPr>
      <w:color w:val="0000FF"/>
    </w:rPr>
  </w:style>
  <w:style w:type="paragraph" w:customStyle="1" w:styleId="BodyText-MMK">
    <w:name w:val="Body Text-MMK"/>
    <w:basedOn w:val="Normal"/>
    <w:link w:val="BodyText-MMKChar"/>
    <w:qFormat/>
    <w:rsid w:val="00AF5675"/>
    <w:pPr>
      <w:spacing w:before="120" w:after="120"/>
      <w:jc w:val="both"/>
    </w:pPr>
    <w:rPr>
      <w:rFonts w:cs="Times New Roman"/>
      <w:kern w:val="24"/>
      <w:szCs w:val="24"/>
    </w:rPr>
  </w:style>
  <w:style w:type="character" w:customStyle="1" w:styleId="BodyText-MMKChar">
    <w:name w:val="Body Text-MMK Char"/>
    <w:basedOn w:val="DefaultParagraphFont"/>
    <w:link w:val="BodyText-MMK"/>
    <w:rsid w:val="00AF5675"/>
    <w:rPr>
      <w:rFonts w:ascii="Times New Roman" w:eastAsia="Times New Roman" w:hAnsi="Times New Roman" w:cs="Times New Roman"/>
      <w:kern w:val="24"/>
      <w:sz w:val="24"/>
      <w:szCs w:val="24"/>
    </w:rPr>
  </w:style>
  <w:style w:type="paragraph" w:styleId="Revision">
    <w:name w:val="Revision"/>
    <w:hidden/>
    <w:uiPriority w:val="99"/>
    <w:semiHidden/>
    <w:rsid w:val="00AF5675"/>
    <w:pPr>
      <w:spacing w:after="0" w:line="240" w:lineRule="auto"/>
    </w:pPr>
  </w:style>
  <w:style w:type="paragraph" w:customStyle="1" w:styleId="TableParagraph">
    <w:name w:val="Table Paragraph"/>
    <w:basedOn w:val="Normal"/>
    <w:uiPriority w:val="1"/>
    <w:qFormat/>
    <w:rsid w:val="00C46FD3"/>
    <w:pPr>
      <w:spacing w:line="233" w:lineRule="exact"/>
      <w:ind w:left="148" w:right="94"/>
      <w:jc w:val="center"/>
    </w:pPr>
  </w:style>
  <w:style w:type="table" w:customStyle="1" w:styleId="TableGrid28">
    <w:name w:val="Table Grid28"/>
    <w:basedOn w:val="TableNormal"/>
    <w:next w:val="TableGrid"/>
    <w:rsid w:val="00470F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rsid w:val="004051D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 BT) Char,Body Text Char2 Char Char,Body Text Char Char Char1 Char,Body Text Char1 Char1 Char Char Char,Body Text Char Char1 Char1 Char Char Char,Body Text Char2 Char Char Char Char Char Char,Body Text Char2 Char1"/>
    <w:basedOn w:val="DefaultParagraphFont"/>
    <w:link w:val="BodyText"/>
    <w:semiHidden/>
    <w:locked/>
    <w:rsid w:val="004406CB"/>
  </w:style>
  <w:style w:type="paragraph" w:styleId="BodyText">
    <w:name w:val="Body Text"/>
    <w:aliases w:val="(= BT),Body Text Char2 Char,Body Text Char Char Char1,Body Text Char1 Char1 Char Char,Body Text Char Char1 Char1 Char Char,Body Text Char2 Char Char Char Char Char,Body Text Char Char Char Char1 Char Char Char Char,Body Text Char2"/>
    <w:basedOn w:val="Normal"/>
    <w:link w:val="BodyTextChar"/>
    <w:semiHidden/>
    <w:unhideWhenUsed/>
    <w:rsid w:val="004406CB"/>
  </w:style>
  <w:style w:type="character" w:customStyle="1" w:styleId="BodyTextChar1">
    <w:name w:val="Body Text Char1"/>
    <w:basedOn w:val="DefaultParagraphFont"/>
    <w:uiPriority w:val="99"/>
    <w:semiHidden/>
    <w:rsid w:val="004406CB"/>
  </w:style>
  <w:style w:type="table" w:customStyle="1" w:styleId="TableGrid30">
    <w:name w:val="Table Grid30"/>
    <w:basedOn w:val="TableNormal"/>
    <w:next w:val="TableGrid"/>
    <w:rsid w:val="00070A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rsid w:val="00F61B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0">
    <w:name w:val="paragraph"/>
    <w:basedOn w:val="Normal"/>
    <w:rsid w:val="00536BA2"/>
    <w:pPr>
      <w:spacing w:before="100" w:beforeAutospacing="1" w:after="100" w:afterAutospacing="1"/>
    </w:pPr>
    <w:rPr>
      <w:rFonts w:cs="Times New Roman"/>
      <w:szCs w:val="24"/>
    </w:rPr>
  </w:style>
  <w:style w:type="character" w:customStyle="1" w:styleId="normaltextrun">
    <w:name w:val="normaltextrun"/>
    <w:basedOn w:val="DefaultParagraphFont"/>
    <w:rsid w:val="00536BA2"/>
  </w:style>
  <w:style w:type="character" w:customStyle="1" w:styleId="eop">
    <w:name w:val="eop"/>
    <w:basedOn w:val="DefaultParagraphFont"/>
    <w:rsid w:val="00536BA2"/>
  </w:style>
  <w:style w:type="character" w:customStyle="1" w:styleId="scxw37785322">
    <w:name w:val="scxw37785322"/>
    <w:basedOn w:val="DefaultParagraphFont"/>
    <w:rsid w:val="00536BA2"/>
  </w:style>
  <w:style w:type="character" w:customStyle="1" w:styleId="scxw116914956">
    <w:name w:val="scxw116914956"/>
    <w:basedOn w:val="DefaultParagraphFont"/>
    <w:rsid w:val="00F96DF9"/>
  </w:style>
  <w:style w:type="paragraph" w:styleId="BodyTextIndent">
    <w:name w:val="Body Text Indent"/>
    <w:basedOn w:val="Normal"/>
    <w:link w:val="BodyTextIndentChar"/>
    <w:rsid w:val="001B263D"/>
    <w:pPr>
      <w:spacing w:after="120"/>
      <w:ind w:left="360"/>
    </w:pPr>
  </w:style>
  <w:style w:type="character" w:customStyle="1" w:styleId="BodyTextIndentChar">
    <w:name w:val="Body Text Indent Char"/>
    <w:basedOn w:val="DefaultParagraphFont"/>
    <w:link w:val="BodyTextIndent"/>
    <w:rsid w:val="00A24C76"/>
    <w:rPr>
      <w:rFonts w:ascii="Times New Roman" w:eastAsia="Times New Roman" w:hAnsi="Times New Roman" w:cs="Arial"/>
      <w:sz w:val="24"/>
      <w:szCs w:val="20"/>
    </w:rPr>
  </w:style>
  <w:style w:type="paragraph" w:styleId="BodyTextFirstIndent2">
    <w:name w:val="Body Text First Indent 2"/>
    <w:basedOn w:val="BodyTextIndent"/>
    <w:link w:val="BodyTextFirstIndent2Char"/>
    <w:rsid w:val="001B263D"/>
    <w:pPr>
      <w:ind w:firstLine="210"/>
    </w:pPr>
  </w:style>
  <w:style w:type="character" w:customStyle="1" w:styleId="BodyTextFirstIndent2Char">
    <w:name w:val="Body Text First Indent 2 Char"/>
    <w:basedOn w:val="BodyTextIndentChar"/>
    <w:link w:val="BodyTextFirstIndent2"/>
    <w:rsid w:val="00A24C76"/>
    <w:rPr>
      <w:rFonts w:ascii="Times New Roman" w:eastAsia="Times New Roman" w:hAnsi="Times New Roman" w:cs="Arial"/>
      <w:sz w:val="24"/>
      <w:szCs w:val="20"/>
    </w:rPr>
  </w:style>
  <w:style w:type="paragraph" w:customStyle="1" w:styleId="Bullet0s">
    <w:name w:val="Bullet:0:s"/>
    <w:basedOn w:val="Normal"/>
    <w:rsid w:val="006B102F"/>
    <w:pPr>
      <w:numPr>
        <w:numId w:val="10"/>
      </w:numPr>
      <w:spacing w:before="40" w:after="40"/>
    </w:pPr>
    <w:rPr>
      <w:rFonts w:cs="Times New Roman"/>
    </w:rPr>
  </w:style>
  <w:style w:type="paragraph" w:customStyle="1" w:styleId="SOP-Head">
    <w:name w:val="SOP-Head"/>
    <w:rsid w:val="006B102F"/>
    <w:pPr>
      <w:spacing w:after="0" w:line="240" w:lineRule="auto"/>
    </w:pPr>
    <w:rPr>
      <w:rFonts w:ascii="Times New Roman" w:eastAsia="Times New Roman" w:hAnsi="Times New Roman" w:cs="Times New Roman"/>
      <w:b/>
      <w:noProof/>
      <w:sz w:val="24"/>
      <w:szCs w:val="20"/>
    </w:rPr>
  </w:style>
  <w:style w:type="table" w:customStyle="1" w:styleId="TableGrid1">
    <w:name w:val="Table Grid1"/>
    <w:basedOn w:val="TableNormal"/>
    <w:next w:val="TableGrid"/>
    <w:uiPriority w:val="39"/>
    <w:rsid w:val="00EC59C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219267664">
    <w:name w:val="scxw219267664"/>
    <w:basedOn w:val="DefaultParagraphFont"/>
    <w:rsid w:val="00C42123"/>
  </w:style>
  <w:style w:type="paragraph" w:customStyle="1" w:styleId="C-BodyText">
    <w:name w:val="C-Body Text"/>
    <w:rsid w:val="001B263D"/>
    <w:pPr>
      <w:spacing w:before="120" w:after="120" w:line="280" w:lineRule="atLeast"/>
    </w:pPr>
    <w:rPr>
      <w:rFonts w:ascii="Times New Roman" w:eastAsia="Times New Roman" w:hAnsi="Times New Roman" w:cs="Times New Roman"/>
      <w:sz w:val="24"/>
      <w:szCs w:val="20"/>
    </w:rPr>
  </w:style>
  <w:style w:type="paragraph" w:customStyle="1" w:styleId="C-Heading2">
    <w:name w:val="C-Heading 2"/>
    <w:next w:val="C-BodyText"/>
    <w:rsid w:val="001B263D"/>
    <w:pPr>
      <w:keepNext/>
      <w:numPr>
        <w:ilvl w:val="1"/>
        <w:numId w:val="14"/>
      </w:numPr>
      <w:spacing w:before="240" w:after="0" w:line="240" w:lineRule="auto"/>
      <w:outlineLvl w:val="1"/>
    </w:pPr>
    <w:rPr>
      <w:rFonts w:ascii="Times New Roman" w:eastAsia="Times New Roman" w:hAnsi="Times New Roman" w:cs="Times New Roman"/>
      <w:b/>
      <w:sz w:val="28"/>
      <w:szCs w:val="20"/>
    </w:rPr>
  </w:style>
  <w:style w:type="paragraph" w:customStyle="1" w:styleId="C-Heading3">
    <w:name w:val="C-Heading 3"/>
    <w:next w:val="C-BodyText"/>
    <w:rsid w:val="001B263D"/>
    <w:pPr>
      <w:keepNext/>
      <w:numPr>
        <w:ilvl w:val="2"/>
        <w:numId w:val="14"/>
      </w:numPr>
      <w:spacing w:before="240" w:after="0" w:line="240" w:lineRule="auto"/>
      <w:outlineLvl w:val="2"/>
    </w:pPr>
    <w:rPr>
      <w:rFonts w:ascii="Times New Roman" w:eastAsia="Times New Roman" w:hAnsi="Times New Roman" w:cs="Times New Roman"/>
      <w:b/>
      <w:sz w:val="24"/>
      <w:szCs w:val="20"/>
    </w:rPr>
  </w:style>
  <w:style w:type="paragraph" w:customStyle="1" w:styleId="C-Heading4">
    <w:name w:val="C-Heading 4"/>
    <w:next w:val="C-BodyText"/>
    <w:rsid w:val="001B263D"/>
    <w:pPr>
      <w:keepNext/>
      <w:numPr>
        <w:ilvl w:val="3"/>
        <w:numId w:val="14"/>
      </w:numPr>
      <w:spacing w:before="240" w:after="0" w:line="240" w:lineRule="auto"/>
      <w:outlineLvl w:val="3"/>
    </w:pPr>
    <w:rPr>
      <w:rFonts w:ascii="Times New Roman" w:eastAsia="Times New Roman" w:hAnsi="Times New Roman" w:cs="Times New Roman"/>
      <w:b/>
      <w:sz w:val="24"/>
      <w:szCs w:val="20"/>
    </w:rPr>
  </w:style>
  <w:style w:type="paragraph" w:customStyle="1" w:styleId="C-Heading5">
    <w:name w:val="C-Heading 5"/>
    <w:next w:val="C-BodyText"/>
    <w:rsid w:val="001B263D"/>
    <w:pPr>
      <w:keepNext/>
      <w:numPr>
        <w:ilvl w:val="4"/>
        <w:numId w:val="14"/>
      </w:numPr>
      <w:spacing w:before="240" w:after="0" w:line="240" w:lineRule="auto"/>
      <w:outlineLvl w:val="4"/>
    </w:pPr>
    <w:rPr>
      <w:rFonts w:ascii="Times New Roman" w:eastAsia="Times New Roman" w:hAnsi="Times New Roman" w:cs="Times New Roman"/>
      <w:b/>
      <w:sz w:val="24"/>
      <w:szCs w:val="20"/>
    </w:rPr>
  </w:style>
  <w:style w:type="paragraph" w:customStyle="1" w:styleId="C-Heading6">
    <w:name w:val="C-Heading 6"/>
    <w:next w:val="C-BodyText"/>
    <w:rsid w:val="001B263D"/>
    <w:pPr>
      <w:keepNext/>
      <w:numPr>
        <w:ilvl w:val="5"/>
        <w:numId w:val="14"/>
      </w:numPr>
      <w:tabs>
        <w:tab w:val="clear" w:pos="1080"/>
        <w:tab w:val="num" w:pos="1224"/>
      </w:tabs>
      <w:spacing w:before="240" w:after="0" w:line="240" w:lineRule="auto"/>
      <w:ind w:left="1224" w:hanging="1224"/>
      <w:outlineLvl w:val="5"/>
    </w:pPr>
    <w:rPr>
      <w:rFonts w:ascii="Times New Roman" w:eastAsia="Times New Roman" w:hAnsi="Times New Roman" w:cs="Times New Roman"/>
      <w:b/>
      <w:sz w:val="24"/>
      <w:szCs w:val="20"/>
    </w:rPr>
  </w:style>
  <w:style w:type="paragraph" w:customStyle="1" w:styleId="C-BodyTextIndent">
    <w:name w:val="C-Body Text Indent"/>
    <w:rsid w:val="001B263D"/>
    <w:pPr>
      <w:spacing w:before="120" w:after="120" w:line="280" w:lineRule="atLeast"/>
      <w:ind w:left="360"/>
    </w:pPr>
    <w:rPr>
      <w:rFonts w:ascii="Times New Roman" w:eastAsia="Times New Roman" w:hAnsi="Times New Roman" w:cs="Times New Roman"/>
      <w:sz w:val="24"/>
      <w:szCs w:val="20"/>
    </w:rPr>
  </w:style>
  <w:style w:type="paragraph" w:customStyle="1" w:styleId="C-Bullet">
    <w:name w:val="C-Bullet"/>
    <w:rsid w:val="001B263D"/>
    <w:pPr>
      <w:numPr>
        <w:numId w:val="43"/>
      </w:numPr>
      <w:spacing w:before="120" w:after="120" w:line="280" w:lineRule="atLeast"/>
    </w:pPr>
    <w:rPr>
      <w:rFonts w:ascii="Times New Roman" w:eastAsia="Times New Roman" w:hAnsi="Times New Roman" w:cs="Times New Roman"/>
      <w:sz w:val="24"/>
      <w:szCs w:val="20"/>
    </w:rPr>
  </w:style>
  <w:style w:type="paragraph" w:customStyle="1" w:styleId="C-BulletIndented">
    <w:name w:val="C-Bullet Indented"/>
    <w:rsid w:val="001B263D"/>
    <w:pPr>
      <w:numPr>
        <w:ilvl w:val="1"/>
        <w:numId w:val="43"/>
      </w:numPr>
      <w:spacing w:before="120" w:after="120" w:line="280" w:lineRule="atLeast"/>
    </w:pPr>
    <w:rPr>
      <w:rFonts w:ascii="Times New Roman" w:eastAsia="Times New Roman" w:hAnsi="Times New Roman" w:cs="Arial"/>
      <w:sz w:val="24"/>
      <w:szCs w:val="20"/>
    </w:rPr>
  </w:style>
  <w:style w:type="paragraph" w:customStyle="1" w:styleId="C-TableHeader">
    <w:name w:val="C-Table Header"/>
    <w:next w:val="C-TableText"/>
    <w:rsid w:val="001B263D"/>
    <w:pPr>
      <w:keepNext/>
      <w:spacing w:before="60" w:after="60" w:line="240" w:lineRule="auto"/>
    </w:pPr>
    <w:rPr>
      <w:rFonts w:ascii="Times New Roman" w:eastAsia="Times New Roman" w:hAnsi="Times New Roman" w:cs="Times New Roman"/>
      <w:b/>
      <w:szCs w:val="20"/>
    </w:rPr>
  </w:style>
  <w:style w:type="paragraph" w:customStyle="1" w:styleId="C-TableText">
    <w:name w:val="C-Table Text"/>
    <w:rsid w:val="001B263D"/>
    <w:pPr>
      <w:spacing w:before="60" w:after="60" w:line="240" w:lineRule="auto"/>
    </w:pPr>
    <w:rPr>
      <w:rFonts w:ascii="Times New Roman" w:eastAsia="Times New Roman" w:hAnsi="Times New Roman" w:cs="Times New Roman"/>
      <w:szCs w:val="20"/>
    </w:rPr>
  </w:style>
  <w:style w:type="paragraph" w:customStyle="1" w:styleId="C-TableFootnote">
    <w:name w:val="C-Table Footnote"/>
    <w:next w:val="C-BodyText"/>
    <w:rsid w:val="001B263D"/>
    <w:pPr>
      <w:tabs>
        <w:tab w:val="left" w:pos="144"/>
      </w:tabs>
      <w:spacing w:after="0" w:line="240" w:lineRule="auto"/>
      <w:ind w:left="144" w:hanging="144"/>
    </w:pPr>
    <w:rPr>
      <w:rFonts w:ascii="Times New Roman" w:eastAsia="Times New Roman" w:hAnsi="Times New Roman" w:cs="Arial"/>
      <w:sz w:val="20"/>
      <w:szCs w:val="20"/>
    </w:rPr>
  </w:style>
  <w:style w:type="paragraph" w:styleId="TOC5">
    <w:name w:val="toc 5"/>
    <w:basedOn w:val="TOC1"/>
    <w:next w:val="C-BodyText"/>
    <w:rsid w:val="001B263D"/>
    <w:rPr>
      <w:caps w:val="0"/>
    </w:rPr>
  </w:style>
  <w:style w:type="paragraph" w:styleId="TOC6">
    <w:name w:val="toc 6"/>
    <w:basedOn w:val="TOC1"/>
    <w:next w:val="C-BodyText"/>
    <w:rsid w:val="001B263D"/>
    <w:rPr>
      <w:caps w:val="0"/>
    </w:rPr>
  </w:style>
  <w:style w:type="paragraph" w:styleId="TOC7">
    <w:name w:val="toc 7"/>
    <w:basedOn w:val="TOC1"/>
    <w:next w:val="C-BodyText"/>
    <w:rsid w:val="001B263D"/>
    <w:rPr>
      <w:caps w:val="0"/>
    </w:rPr>
  </w:style>
  <w:style w:type="paragraph" w:styleId="TOC8">
    <w:name w:val="toc 8"/>
    <w:basedOn w:val="TOC1"/>
    <w:next w:val="C-BodyText"/>
    <w:rsid w:val="001B263D"/>
    <w:rPr>
      <w:caps w:val="0"/>
    </w:rPr>
  </w:style>
  <w:style w:type="paragraph" w:customStyle="1" w:styleId="C-TOCTitle">
    <w:name w:val="C-TOC Title"/>
    <w:next w:val="C-BodyText"/>
    <w:rsid w:val="001B263D"/>
    <w:pPr>
      <w:spacing w:after="120" w:line="240" w:lineRule="auto"/>
      <w:jc w:val="center"/>
      <w:outlineLvl w:val="0"/>
    </w:pPr>
    <w:rPr>
      <w:rFonts w:ascii="Times New Roman" w:eastAsia="Times New Roman" w:hAnsi="Times New Roman" w:cs="Times New Roman"/>
      <w:b/>
      <w:caps/>
      <w:sz w:val="28"/>
      <w:szCs w:val="28"/>
    </w:rPr>
  </w:style>
  <w:style w:type="paragraph" w:customStyle="1" w:styleId="C-CaptionContinued">
    <w:name w:val="C-Caption Continued"/>
    <w:next w:val="C-BodyText"/>
    <w:rsid w:val="001B263D"/>
    <w:pPr>
      <w:keepNext/>
      <w:spacing w:before="120" w:after="120" w:line="280" w:lineRule="atLeast"/>
      <w:ind w:left="1440" w:hanging="1440"/>
    </w:pPr>
    <w:rPr>
      <w:rFonts w:ascii="Times New Roman" w:eastAsia="Times New Roman" w:hAnsi="Times New Roman" w:cs="Arial"/>
      <w:b/>
      <w:sz w:val="24"/>
      <w:szCs w:val="20"/>
    </w:rPr>
  </w:style>
  <w:style w:type="paragraph" w:customStyle="1" w:styleId="C-NumberedList">
    <w:name w:val="C-Numbered List"/>
    <w:rsid w:val="001B263D"/>
    <w:pPr>
      <w:numPr>
        <w:numId w:val="40"/>
      </w:numPr>
      <w:spacing w:before="120" w:after="120" w:line="280" w:lineRule="atLeast"/>
    </w:pPr>
    <w:rPr>
      <w:rFonts w:ascii="Times New Roman" w:eastAsia="Times New Roman" w:hAnsi="Times New Roman" w:cs="Times New Roman"/>
      <w:sz w:val="24"/>
      <w:szCs w:val="20"/>
    </w:rPr>
  </w:style>
  <w:style w:type="paragraph" w:customStyle="1" w:styleId="C-InstructionText">
    <w:name w:val="C-Instruction Text"/>
    <w:rsid w:val="001B263D"/>
    <w:pPr>
      <w:spacing w:before="120" w:after="120" w:line="280" w:lineRule="atLeast"/>
    </w:pPr>
    <w:rPr>
      <w:rFonts w:ascii="Times New Roman" w:eastAsia="Times New Roman" w:hAnsi="Times New Roman" w:cs="Times New Roman"/>
      <w:vanish/>
      <w:color w:val="FF0000"/>
      <w:sz w:val="24"/>
      <w:szCs w:val="24"/>
    </w:rPr>
  </w:style>
  <w:style w:type="paragraph" w:styleId="TOAHeading">
    <w:name w:val="toa heading"/>
    <w:basedOn w:val="Normal"/>
    <w:next w:val="Normal"/>
    <w:rsid w:val="001B263D"/>
    <w:pPr>
      <w:spacing w:before="120"/>
    </w:pPr>
    <w:rPr>
      <w:b/>
      <w:bCs/>
      <w:szCs w:val="24"/>
    </w:rPr>
  </w:style>
  <w:style w:type="paragraph" w:customStyle="1" w:styleId="C-Title">
    <w:name w:val="C-Title"/>
    <w:next w:val="C-BodyText"/>
    <w:rsid w:val="001B263D"/>
    <w:pPr>
      <w:spacing w:after="120" w:line="240" w:lineRule="auto"/>
      <w:jc w:val="center"/>
    </w:pPr>
    <w:rPr>
      <w:rFonts w:ascii="Times New Roman" w:eastAsia="Times New Roman" w:hAnsi="Times New Roman" w:cs="Times New Roman"/>
      <w:b/>
      <w:caps/>
      <w:sz w:val="36"/>
      <w:szCs w:val="20"/>
    </w:rPr>
  </w:style>
  <w:style w:type="paragraph" w:customStyle="1" w:styleId="C-Header">
    <w:name w:val="C-Header"/>
    <w:rsid w:val="001B263D"/>
    <w:pPr>
      <w:spacing w:after="0" w:line="240" w:lineRule="auto"/>
    </w:pPr>
    <w:rPr>
      <w:rFonts w:ascii="Times New Roman" w:eastAsia="Times New Roman" w:hAnsi="Times New Roman" w:cs="Times New Roman"/>
      <w:sz w:val="24"/>
      <w:szCs w:val="20"/>
    </w:rPr>
  </w:style>
  <w:style w:type="paragraph" w:customStyle="1" w:styleId="C-Footer">
    <w:name w:val="C-Footer"/>
    <w:rsid w:val="001B263D"/>
    <w:pPr>
      <w:spacing w:after="0" w:line="240" w:lineRule="auto"/>
    </w:pPr>
    <w:rPr>
      <w:rFonts w:ascii="Times New Roman" w:eastAsia="Times New Roman" w:hAnsi="Times New Roman" w:cs="Times New Roman"/>
      <w:sz w:val="24"/>
      <w:szCs w:val="20"/>
    </w:rPr>
  </w:style>
  <w:style w:type="paragraph" w:customStyle="1" w:styleId="C-Heading1non-numbered">
    <w:name w:val="C-Heading 1 (non-numbered)"/>
    <w:basedOn w:val="C-Heading1"/>
    <w:next w:val="C-BodyText"/>
    <w:rsid w:val="001B263D"/>
    <w:pPr>
      <w:numPr>
        <w:numId w:val="0"/>
      </w:numPr>
      <w:tabs>
        <w:tab w:val="left" w:pos="1080"/>
      </w:tabs>
      <w:ind w:left="1080" w:hanging="1080"/>
    </w:pPr>
  </w:style>
  <w:style w:type="paragraph" w:customStyle="1" w:styleId="C-Heading2non-numbered">
    <w:name w:val="C-Heading 2 (non-numbered)"/>
    <w:basedOn w:val="C-Heading2"/>
    <w:next w:val="C-BodyText"/>
    <w:rsid w:val="001B263D"/>
    <w:pPr>
      <w:numPr>
        <w:ilvl w:val="0"/>
        <w:numId w:val="0"/>
      </w:numPr>
      <w:tabs>
        <w:tab w:val="left" w:pos="1080"/>
      </w:tabs>
      <w:ind w:left="1080" w:hanging="1080"/>
    </w:pPr>
  </w:style>
  <w:style w:type="paragraph" w:customStyle="1" w:styleId="C-Heading3non-numbered">
    <w:name w:val="C-Heading 3 (non-numbered)"/>
    <w:basedOn w:val="C-Heading3"/>
    <w:next w:val="C-BodyText"/>
    <w:rsid w:val="001B263D"/>
    <w:pPr>
      <w:numPr>
        <w:ilvl w:val="0"/>
        <w:numId w:val="0"/>
      </w:numPr>
      <w:tabs>
        <w:tab w:val="left" w:pos="1080"/>
      </w:tabs>
      <w:ind w:left="1080" w:hanging="1080"/>
    </w:pPr>
  </w:style>
  <w:style w:type="paragraph" w:customStyle="1" w:styleId="C-Heading4non-numbered">
    <w:name w:val="C-Heading 4 (non-numbered)"/>
    <w:basedOn w:val="C-Heading4"/>
    <w:next w:val="C-BodyText"/>
    <w:rsid w:val="001B263D"/>
    <w:pPr>
      <w:numPr>
        <w:ilvl w:val="0"/>
        <w:numId w:val="0"/>
      </w:numPr>
      <w:tabs>
        <w:tab w:val="left" w:pos="1080"/>
      </w:tabs>
      <w:ind w:left="1080" w:hanging="1080"/>
    </w:pPr>
  </w:style>
  <w:style w:type="paragraph" w:customStyle="1" w:styleId="C-Heading5non-numbered">
    <w:name w:val="C-Heading 5 (non-numbered)"/>
    <w:basedOn w:val="C-Heading5"/>
    <w:next w:val="C-BodyText"/>
    <w:rsid w:val="001B263D"/>
    <w:pPr>
      <w:numPr>
        <w:ilvl w:val="0"/>
        <w:numId w:val="0"/>
      </w:numPr>
      <w:tabs>
        <w:tab w:val="left" w:pos="1080"/>
      </w:tabs>
      <w:ind w:left="1080" w:hanging="1080"/>
    </w:pPr>
  </w:style>
  <w:style w:type="paragraph" w:customStyle="1" w:styleId="C-Heading6non-numbered">
    <w:name w:val="C-Heading 6 (non-numbered)"/>
    <w:basedOn w:val="C-Heading6"/>
    <w:next w:val="C-BodyText"/>
    <w:rsid w:val="001B263D"/>
    <w:pPr>
      <w:numPr>
        <w:ilvl w:val="0"/>
        <w:numId w:val="0"/>
      </w:numPr>
      <w:tabs>
        <w:tab w:val="left" w:pos="1080"/>
      </w:tabs>
      <w:ind w:left="1080" w:hanging="1080"/>
    </w:pPr>
  </w:style>
  <w:style w:type="paragraph" w:customStyle="1" w:styleId="C-Heading1nopagebreak">
    <w:name w:val="C-Heading 1 (no page break)"/>
    <w:basedOn w:val="C-Heading1"/>
    <w:next w:val="C-BodyText"/>
    <w:rsid w:val="001B263D"/>
    <w:pPr>
      <w:pageBreakBefore w:val="0"/>
    </w:pPr>
  </w:style>
  <w:style w:type="paragraph" w:customStyle="1" w:styleId="C-Heading1nopagebreak0">
    <w:name w:val="C-Heading 1 (no page break"/>
    <w:aliases w:val="non-numbered)"/>
    <w:basedOn w:val="C-Heading1non-numbered"/>
    <w:next w:val="C-BodyText"/>
    <w:rsid w:val="001B263D"/>
    <w:pPr>
      <w:pageBreakBefore w:val="0"/>
    </w:pPr>
  </w:style>
  <w:style w:type="character" w:styleId="HTMLKeyboard">
    <w:name w:val="HTML Keyboard"/>
    <w:rsid w:val="001B263D"/>
    <w:rPr>
      <w:rFonts w:ascii="Courier New" w:hAnsi="Courier New"/>
      <w:sz w:val="20"/>
      <w:szCs w:val="20"/>
    </w:rPr>
  </w:style>
  <w:style w:type="paragraph" w:customStyle="1" w:styleId="C-AlphabeticList">
    <w:name w:val="C-Alphabetic List"/>
    <w:rsid w:val="001B263D"/>
    <w:pPr>
      <w:numPr>
        <w:ilvl w:val="1"/>
        <w:numId w:val="40"/>
      </w:numPr>
      <w:spacing w:after="0" w:line="240" w:lineRule="auto"/>
    </w:pPr>
    <w:rPr>
      <w:rFonts w:ascii="Times New Roman" w:eastAsia="Times New Roman" w:hAnsi="Times New Roman" w:cs="Times New Roman"/>
      <w:sz w:val="24"/>
      <w:szCs w:val="20"/>
    </w:rPr>
  </w:style>
  <w:style w:type="paragraph" w:customStyle="1" w:styleId="C-Appendix">
    <w:name w:val="C-Appendix"/>
    <w:next w:val="C-BodyText"/>
    <w:rsid w:val="001B263D"/>
    <w:pPr>
      <w:keepNext/>
      <w:pageBreakBefore/>
      <w:numPr>
        <w:numId w:val="15"/>
      </w:numPr>
      <w:spacing w:before="480" w:after="120" w:line="240" w:lineRule="auto"/>
      <w:outlineLvl w:val="0"/>
    </w:pPr>
    <w:rPr>
      <w:rFonts w:ascii="Times New Roman" w:eastAsia="Times New Roman" w:hAnsi="Times New Roman" w:cs="Times New Roman"/>
      <w:b/>
      <w:caps/>
      <w:sz w:val="28"/>
      <w:szCs w:val="20"/>
    </w:rPr>
  </w:style>
  <w:style w:type="paragraph" w:customStyle="1" w:styleId="C-PLR-NumberedList">
    <w:name w:val="C-PLR-Numbered List"/>
    <w:rsid w:val="001B263D"/>
    <w:pPr>
      <w:numPr>
        <w:numId w:val="20"/>
      </w:numPr>
      <w:spacing w:after="0" w:line="240" w:lineRule="auto"/>
    </w:pPr>
    <w:rPr>
      <w:rFonts w:ascii="Times New Roman" w:eastAsia="Times New Roman" w:hAnsi="Times New Roman" w:cs="Times New Roman"/>
      <w:sz w:val="16"/>
      <w:szCs w:val="20"/>
    </w:rPr>
  </w:style>
  <w:style w:type="paragraph" w:customStyle="1" w:styleId="C-PLR-BodyText">
    <w:name w:val="C-PLR-Body Text"/>
    <w:rsid w:val="001B263D"/>
    <w:pPr>
      <w:spacing w:after="0" w:line="240" w:lineRule="auto"/>
    </w:pPr>
    <w:rPr>
      <w:rFonts w:ascii="Times New Roman" w:eastAsia="Times New Roman" w:hAnsi="Times New Roman" w:cs="Times New Roman"/>
      <w:sz w:val="16"/>
      <w:szCs w:val="20"/>
    </w:rPr>
  </w:style>
  <w:style w:type="paragraph" w:customStyle="1" w:styleId="C-PLR-BodyTextIndent">
    <w:name w:val="C-PLR-Body Text Indent"/>
    <w:rsid w:val="001B263D"/>
    <w:pPr>
      <w:spacing w:after="0" w:line="240" w:lineRule="auto"/>
      <w:ind w:left="360"/>
    </w:pPr>
    <w:rPr>
      <w:rFonts w:ascii="Times New Roman" w:eastAsia="Times New Roman" w:hAnsi="Times New Roman" w:cs="Times New Roman"/>
      <w:sz w:val="16"/>
      <w:szCs w:val="20"/>
    </w:rPr>
  </w:style>
  <w:style w:type="paragraph" w:customStyle="1" w:styleId="C-PLR-BulletIndented">
    <w:name w:val="C-PLR-Bullet Indented"/>
    <w:rsid w:val="001B263D"/>
    <w:pPr>
      <w:numPr>
        <w:numId w:val="16"/>
      </w:numPr>
      <w:spacing w:after="0" w:line="240" w:lineRule="auto"/>
    </w:pPr>
    <w:rPr>
      <w:rFonts w:ascii="Times New Roman" w:eastAsia="Times New Roman" w:hAnsi="Times New Roman" w:cs="Times New Roman"/>
      <w:sz w:val="16"/>
      <w:szCs w:val="20"/>
    </w:rPr>
  </w:style>
  <w:style w:type="paragraph" w:customStyle="1" w:styleId="C-PLR-Caption">
    <w:name w:val="C-PLR-Caption"/>
    <w:next w:val="C-PLR-BodyText"/>
    <w:rsid w:val="001B263D"/>
    <w:pPr>
      <w:keepNext/>
      <w:spacing w:after="0" w:line="240" w:lineRule="auto"/>
      <w:ind w:left="360" w:hanging="360"/>
    </w:pPr>
    <w:rPr>
      <w:rFonts w:ascii="Times New Roman" w:eastAsia="Times New Roman" w:hAnsi="Times New Roman" w:cs="Times New Roman"/>
      <w:b/>
      <w:sz w:val="16"/>
      <w:szCs w:val="20"/>
    </w:rPr>
  </w:style>
  <w:style w:type="paragraph" w:customStyle="1" w:styleId="C-PLR-Heading1nopagebreaknon-numbered">
    <w:name w:val="C-PLR-Heading 1 (no page break.non-numbered)"/>
    <w:basedOn w:val="C-PLR-Heading1non-numbered"/>
    <w:next w:val="C-PLR-BodyText"/>
    <w:rsid w:val="001B263D"/>
  </w:style>
  <w:style w:type="paragraph" w:customStyle="1" w:styleId="C-PLR-Heading2non-numbered">
    <w:name w:val="C-PLR-Heading 2 (non-numbered)"/>
    <w:basedOn w:val="C-PLR-Heading2"/>
    <w:next w:val="C-PLR-BodyText"/>
    <w:rsid w:val="001B263D"/>
    <w:pPr>
      <w:numPr>
        <w:ilvl w:val="0"/>
        <w:numId w:val="0"/>
      </w:numPr>
      <w:ind w:left="720" w:hanging="720"/>
    </w:pPr>
  </w:style>
  <w:style w:type="paragraph" w:customStyle="1" w:styleId="C-PLR-TableHeader">
    <w:name w:val="C-PLR-Table Header"/>
    <w:next w:val="C-PLR-TableText"/>
    <w:rsid w:val="001B263D"/>
    <w:pPr>
      <w:keepNext/>
      <w:spacing w:after="0" w:line="240" w:lineRule="auto"/>
    </w:pPr>
    <w:rPr>
      <w:rFonts w:ascii="Times New Roman" w:eastAsia="Times New Roman" w:hAnsi="Times New Roman" w:cs="Times New Roman"/>
      <w:b/>
      <w:sz w:val="16"/>
      <w:szCs w:val="20"/>
    </w:rPr>
  </w:style>
  <w:style w:type="paragraph" w:customStyle="1" w:styleId="C-PLR-TableText">
    <w:name w:val="C-PLR-Table Text"/>
    <w:rsid w:val="001B263D"/>
    <w:pPr>
      <w:spacing w:after="0" w:line="240" w:lineRule="auto"/>
    </w:pPr>
    <w:rPr>
      <w:rFonts w:ascii="Times New Roman" w:eastAsia="Times New Roman" w:hAnsi="Times New Roman" w:cs="Times New Roman"/>
      <w:sz w:val="16"/>
      <w:szCs w:val="20"/>
    </w:rPr>
  </w:style>
  <w:style w:type="paragraph" w:customStyle="1" w:styleId="C-PLR-Title">
    <w:name w:val="C-PLR-Title"/>
    <w:next w:val="C-PLR-BodyText"/>
    <w:rsid w:val="001B263D"/>
    <w:pPr>
      <w:spacing w:after="0" w:line="240" w:lineRule="auto"/>
      <w:jc w:val="center"/>
    </w:pPr>
    <w:rPr>
      <w:rFonts w:ascii="Times New Roman" w:eastAsia="Times New Roman" w:hAnsi="Times New Roman" w:cs="Times New Roman"/>
      <w:b/>
      <w:caps/>
      <w:sz w:val="16"/>
      <w:szCs w:val="20"/>
    </w:rPr>
  </w:style>
  <w:style w:type="paragraph" w:customStyle="1" w:styleId="C-PLR-TOCTitle">
    <w:name w:val="C-PLR-TOC Title"/>
    <w:next w:val="C-PLR-BodyText"/>
    <w:rsid w:val="001B263D"/>
    <w:pPr>
      <w:tabs>
        <w:tab w:val="center" w:leader="underscore" w:pos="2520"/>
        <w:tab w:val="right" w:leader="underscore" w:pos="5040"/>
      </w:tabs>
      <w:spacing w:after="0" w:line="240" w:lineRule="auto"/>
      <w:jc w:val="center"/>
    </w:pPr>
    <w:rPr>
      <w:rFonts w:ascii="Times New Roman" w:eastAsia="Times New Roman" w:hAnsi="Times New Roman" w:cs="Times New Roman"/>
      <w:b/>
      <w:caps/>
      <w:sz w:val="16"/>
      <w:szCs w:val="20"/>
    </w:rPr>
  </w:style>
  <w:style w:type="paragraph" w:customStyle="1" w:styleId="C-PLR-TOC1">
    <w:name w:val="C-PLR-TOC 1"/>
    <w:next w:val="C-PLR-BodyText"/>
    <w:rsid w:val="001B263D"/>
    <w:pPr>
      <w:spacing w:after="0" w:line="240" w:lineRule="auto"/>
      <w:ind w:left="432" w:hanging="432"/>
    </w:pPr>
    <w:rPr>
      <w:rFonts w:ascii="Times New Roman Bold" w:eastAsia="Times New Roman" w:hAnsi="Times New Roman Bold" w:cs="Times New Roman"/>
      <w:b/>
      <w:caps/>
      <w:color w:val="0000FF"/>
      <w:sz w:val="16"/>
      <w:szCs w:val="20"/>
    </w:rPr>
  </w:style>
  <w:style w:type="paragraph" w:customStyle="1" w:styleId="C-PLR-TOC2">
    <w:name w:val="C-PLR-TOC 2"/>
    <w:basedOn w:val="C-PLR-TOC1"/>
    <w:next w:val="C-PLR-BodyText"/>
    <w:rsid w:val="001B263D"/>
    <w:pPr>
      <w:ind w:left="864"/>
    </w:pPr>
    <w:rPr>
      <w:rFonts w:ascii="Times New Roman" w:hAnsi="Times New Roman"/>
      <w:b w:val="0"/>
      <w:caps w:val="0"/>
    </w:rPr>
  </w:style>
  <w:style w:type="paragraph" w:customStyle="1" w:styleId="C-PLR-TableFootnote">
    <w:name w:val="C-PLR-Table Footnote"/>
    <w:next w:val="C-PLR-BodyText"/>
    <w:rsid w:val="001B263D"/>
    <w:pPr>
      <w:tabs>
        <w:tab w:val="left" w:pos="432"/>
      </w:tabs>
      <w:spacing w:after="0" w:line="240" w:lineRule="auto"/>
      <w:ind w:left="432" w:hanging="432"/>
    </w:pPr>
    <w:rPr>
      <w:rFonts w:ascii="Times New Roman" w:eastAsia="Times New Roman" w:hAnsi="Times New Roman" w:cs="Times New Roman"/>
      <w:sz w:val="16"/>
      <w:szCs w:val="20"/>
    </w:rPr>
  </w:style>
  <w:style w:type="table" w:customStyle="1" w:styleId="C-Table">
    <w:name w:val="C-Table"/>
    <w:basedOn w:val="TableNormal"/>
    <w:rsid w:val="001B263D"/>
    <w:pPr>
      <w:spacing w:after="0" w:line="240" w:lineRule="auto"/>
    </w:pPr>
    <w:rPr>
      <w:rFonts w:ascii="Times New Roman" w:eastAsia="Times New Roman" w:hAnsi="Times New Roman"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rPr>
      <w:cantSplit/>
    </w:trPr>
  </w:style>
  <w:style w:type="character" w:customStyle="1" w:styleId="C-TableCallout">
    <w:name w:val="C-Table Callout"/>
    <w:rsid w:val="001B263D"/>
    <w:rPr>
      <w:rFonts w:ascii="Times New Roman" w:hAnsi="Times New Roman"/>
      <w:dstrike w:val="0"/>
      <w:color w:val="auto"/>
      <w:spacing w:val="0"/>
      <w:w w:val="100"/>
      <w:position w:val="-1"/>
      <w:sz w:val="22"/>
      <w:szCs w:val="22"/>
      <w:u w:val="none"/>
      <w:effect w:val="none"/>
      <w:vertAlign w:val="superscript"/>
      <w:em w:val="none"/>
    </w:rPr>
  </w:style>
  <w:style w:type="paragraph" w:customStyle="1" w:styleId="C-PLR-AlphabeticList">
    <w:name w:val="C-PLR-Alphabetic List"/>
    <w:rsid w:val="001B263D"/>
    <w:pPr>
      <w:numPr>
        <w:numId w:val="19"/>
      </w:numPr>
      <w:spacing w:after="0" w:line="240" w:lineRule="auto"/>
    </w:pPr>
    <w:rPr>
      <w:rFonts w:ascii="Times New Roman" w:eastAsia="Times New Roman" w:hAnsi="Times New Roman" w:cs="Arial"/>
      <w:sz w:val="16"/>
      <w:szCs w:val="20"/>
    </w:rPr>
  </w:style>
  <w:style w:type="paragraph" w:customStyle="1" w:styleId="C-PLR-CaptionContinued">
    <w:name w:val="C-PLR-Caption Continued"/>
    <w:next w:val="C-PLR-BodyText"/>
    <w:rsid w:val="001B263D"/>
    <w:pPr>
      <w:keepNext/>
      <w:spacing w:after="0" w:line="240" w:lineRule="auto"/>
      <w:ind w:left="360" w:hanging="360"/>
    </w:pPr>
    <w:rPr>
      <w:rFonts w:ascii="Times New Roman Bold" w:eastAsia="Times New Roman" w:hAnsi="Times New Roman Bold" w:cs="Arial"/>
      <w:b/>
      <w:sz w:val="16"/>
      <w:szCs w:val="20"/>
    </w:rPr>
  </w:style>
  <w:style w:type="paragraph" w:customStyle="1" w:styleId="C-PLR-Heading1">
    <w:name w:val="C-PLR-Heading 1"/>
    <w:next w:val="C-PLR-BodyText"/>
    <w:rsid w:val="001B263D"/>
    <w:pPr>
      <w:keepNext/>
      <w:numPr>
        <w:numId w:val="18"/>
      </w:numPr>
      <w:tabs>
        <w:tab w:val="clear" w:pos="1080"/>
        <w:tab w:val="left" w:pos="720"/>
      </w:tabs>
      <w:spacing w:after="0" w:line="240" w:lineRule="auto"/>
      <w:ind w:left="720" w:hanging="720"/>
      <w:outlineLvl w:val="0"/>
    </w:pPr>
    <w:rPr>
      <w:rFonts w:ascii="Times New Roman Bold" w:eastAsia="Times New Roman" w:hAnsi="Times New Roman Bold" w:cs="Times New Roman"/>
      <w:caps/>
      <w:sz w:val="16"/>
      <w:szCs w:val="20"/>
    </w:rPr>
  </w:style>
  <w:style w:type="paragraph" w:customStyle="1" w:styleId="C-PLR-Heading1nopagebreak">
    <w:name w:val="C-PLR-Heading 1 (no page break)"/>
    <w:basedOn w:val="C-PLR-Heading1"/>
    <w:next w:val="C-PLR-BodyText"/>
    <w:rsid w:val="001B263D"/>
  </w:style>
  <w:style w:type="paragraph" w:customStyle="1" w:styleId="C-PLR-Heading2">
    <w:name w:val="C-PLR-Heading 2"/>
    <w:next w:val="C-PLR-BodyText"/>
    <w:rsid w:val="001B263D"/>
    <w:pPr>
      <w:numPr>
        <w:ilvl w:val="1"/>
        <w:numId w:val="18"/>
      </w:numPr>
      <w:tabs>
        <w:tab w:val="clear" w:pos="1080"/>
        <w:tab w:val="left" w:pos="720"/>
      </w:tabs>
      <w:spacing w:after="0" w:line="240" w:lineRule="auto"/>
      <w:ind w:left="720" w:hanging="720"/>
      <w:outlineLvl w:val="1"/>
    </w:pPr>
    <w:rPr>
      <w:rFonts w:ascii="Times New Roman Bold" w:eastAsia="Times New Roman" w:hAnsi="Times New Roman Bold" w:cs="Arial"/>
      <w:sz w:val="16"/>
      <w:szCs w:val="20"/>
    </w:rPr>
  </w:style>
  <w:style w:type="paragraph" w:customStyle="1" w:styleId="C-PLR-Heading3">
    <w:name w:val="C-PLR-Heading 3"/>
    <w:next w:val="C-PLR-BodyText"/>
    <w:rsid w:val="001B263D"/>
    <w:pPr>
      <w:numPr>
        <w:ilvl w:val="2"/>
        <w:numId w:val="18"/>
      </w:numPr>
      <w:tabs>
        <w:tab w:val="clear" w:pos="1080"/>
        <w:tab w:val="left" w:pos="720"/>
      </w:tabs>
      <w:spacing w:after="0" w:line="240" w:lineRule="auto"/>
      <w:ind w:left="720" w:hanging="720"/>
      <w:outlineLvl w:val="2"/>
    </w:pPr>
    <w:rPr>
      <w:rFonts w:ascii="Times New Roman Bold" w:eastAsia="Times New Roman" w:hAnsi="Times New Roman Bold" w:cs="Arial"/>
      <w:sz w:val="16"/>
      <w:szCs w:val="20"/>
    </w:rPr>
  </w:style>
  <w:style w:type="paragraph" w:customStyle="1" w:styleId="C-PLR-Heading3non-numbered">
    <w:name w:val="C-PLR-Heading 3 (non-numbered)"/>
    <w:basedOn w:val="C-PLR-Heading3"/>
    <w:next w:val="C-PLR-BodyText"/>
    <w:rsid w:val="001B263D"/>
    <w:pPr>
      <w:numPr>
        <w:ilvl w:val="0"/>
        <w:numId w:val="0"/>
      </w:numPr>
      <w:ind w:left="720" w:hanging="720"/>
    </w:pPr>
  </w:style>
  <w:style w:type="paragraph" w:customStyle="1" w:styleId="C-PLR-Heading4">
    <w:name w:val="C-PLR-Heading 4"/>
    <w:next w:val="C-PLR-BodyText"/>
    <w:rsid w:val="001B263D"/>
    <w:pPr>
      <w:numPr>
        <w:ilvl w:val="3"/>
        <w:numId w:val="18"/>
      </w:numPr>
      <w:tabs>
        <w:tab w:val="clear" w:pos="1080"/>
        <w:tab w:val="left" w:pos="720"/>
      </w:tabs>
      <w:spacing w:after="0" w:line="240" w:lineRule="auto"/>
      <w:ind w:left="720" w:hanging="720"/>
      <w:outlineLvl w:val="3"/>
    </w:pPr>
    <w:rPr>
      <w:rFonts w:ascii="Times New Roman Bold" w:eastAsia="Times New Roman" w:hAnsi="Times New Roman Bold" w:cs="Arial"/>
      <w:sz w:val="16"/>
      <w:szCs w:val="20"/>
    </w:rPr>
  </w:style>
  <w:style w:type="paragraph" w:customStyle="1" w:styleId="C-PLR-Heading4non-numbered">
    <w:name w:val="C-PLR-Heading 4 (non-numbered)"/>
    <w:basedOn w:val="C-PLR-Heading4"/>
    <w:next w:val="C-PLR-BodyText"/>
    <w:rsid w:val="001B263D"/>
    <w:pPr>
      <w:numPr>
        <w:ilvl w:val="0"/>
        <w:numId w:val="0"/>
      </w:numPr>
      <w:ind w:left="720" w:hanging="720"/>
    </w:pPr>
  </w:style>
  <w:style w:type="paragraph" w:customStyle="1" w:styleId="C-PLR-Heading5">
    <w:name w:val="C-PLR-Heading 5"/>
    <w:next w:val="C-PLR-BodyText"/>
    <w:rsid w:val="001B263D"/>
    <w:pPr>
      <w:numPr>
        <w:ilvl w:val="4"/>
        <w:numId w:val="18"/>
      </w:numPr>
      <w:tabs>
        <w:tab w:val="clear" w:pos="1080"/>
        <w:tab w:val="left" w:pos="720"/>
      </w:tabs>
      <w:spacing w:after="0" w:line="240" w:lineRule="auto"/>
      <w:ind w:left="720" w:hanging="720"/>
      <w:outlineLvl w:val="4"/>
    </w:pPr>
    <w:rPr>
      <w:rFonts w:ascii="Times New Roman Bold" w:eastAsia="Times New Roman" w:hAnsi="Times New Roman Bold" w:cs="Arial"/>
      <w:sz w:val="16"/>
      <w:szCs w:val="20"/>
    </w:rPr>
  </w:style>
  <w:style w:type="paragraph" w:customStyle="1" w:styleId="C-PLR-Heading5non-numbered">
    <w:name w:val="C-PLR-Heading 5 (non-numbered)"/>
    <w:basedOn w:val="C-PLR-Heading5"/>
    <w:next w:val="C-PLR-BodyText"/>
    <w:rsid w:val="001B263D"/>
    <w:pPr>
      <w:numPr>
        <w:ilvl w:val="0"/>
        <w:numId w:val="0"/>
      </w:numPr>
      <w:ind w:left="720" w:hanging="720"/>
    </w:pPr>
  </w:style>
  <w:style w:type="paragraph" w:customStyle="1" w:styleId="C-PLR-Heading6">
    <w:name w:val="C-PLR-Heading 6"/>
    <w:next w:val="C-PLR-BodyText"/>
    <w:rsid w:val="001B263D"/>
    <w:pPr>
      <w:numPr>
        <w:ilvl w:val="5"/>
        <w:numId w:val="18"/>
      </w:numPr>
      <w:tabs>
        <w:tab w:val="clear" w:pos="1080"/>
        <w:tab w:val="left" w:pos="864"/>
      </w:tabs>
      <w:spacing w:after="0" w:line="240" w:lineRule="auto"/>
      <w:ind w:left="864" w:hanging="864"/>
      <w:outlineLvl w:val="5"/>
    </w:pPr>
    <w:rPr>
      <w:rFonts w:ascii="Times New Roman Bold" w:eastAsia="Times New Roman" w:hAnsi="Times New Roman Bold" w:cs="Arial"/>
      <w:sz w:val="16"/>
      <w:szCs w:val="20"/>
    </w:rPr>
  </w:style>
  <w:style w:type="paragraph" w:customStyle="1" w:styleId="C-PLR-Heading6non-numbered">
    <w:name w:val="C-PLR-Heading 6 (non-numbered)"/>
    <w:basedOn w:val="C-PLR-Heading6"/>
    <w:next w:val="C-PLR-BodyText"/>
    <w:rsid w:val="001B263D"/>
    <w:pPr>
      <w:numPr>
        <w:ilvl w:val="0"/>
        <w:numId w:val="0"/>
      </w:numPr>
      <w:ind w:left="864" w:hanging="864"/>
    </w:pPr>
  </w:style>
  <w:style w:type="paragraph" w:customStyle="1" w:styleId="C-PLR-InstructionText">
    <w:name w:val="C-PLR-Instruction Text"/>
    <w:rsid w:val="001B263D"/>
    <w:pPr>
      <w:spacing w:after="0" w:line="240" w:lineRule="auto"/>
    </w:pPr>
    <w:rPr>
      <w:rFonts w:ascii="Times New Roman Bold" w:eastAsia="Times New Roman" w:hAnsi="Times New Roman Bold" w:cs="Arial"/>
      <w:vanish/>
      <w:color w:val="FF0000"/>
      <w:sz w:val="16"/>
      <w:szCs w:val="20"/>
    </w:rPr>
  </w:style>
  <w:style w:type="paragraph" w:customStyle="1" w:styleId="C-PLR-TOC3">
    <w:name w:val="C-PLR-TOC 3"/>
    <w:basedOn w:val="C-PLR-TOC1"/>
    <w:next w:val="C-PLR-BodyText"/>
    <w:rsid w:val="001B263D"/>
    <w:pPr>
      <w:tabs>
        <w:tab w:val="left" w:pos="432"/>
      </w:tabs>
      <w:ind w:left="864"/>
    </w:pPr>
    <w:rPr>
      <w:rFonts w:ascii="Times New Roman" w:hAnsi="Times New Roman"/>
      <w:b w:val="0"/>
      <w:caps w:val="0"/>
    </w:rPr>
  </w:style>
  <w:style w:type="paragraph" w:customStyle="1" w:styleId="C-PLR-TOC4">
    <w:name w:val="C-PLR-TOC 4"/>
    <w:basedOn w:val="C-PLR-TOC1"/>
    <w:next w:val="C-PLR-BodyText"/>
    <w:rsid w:val="001B263D"/>
    <w:pPr>
      <w:tabs>
        <w:tab w:val="left" w:pos="432"/>
      </w:tabs>
      <w:ind w:left="864"/>
    </w:pPr>
    <w:rPr>
      <w:rFonts w:ascii="Times New Roman" w:hAnsi="Times New Roman"/>
      <w:b w:val="0"/>
      <w:caps w:val="0"/>
    </w:rPr>
  </w:style>
  <w:style w:type="paragraph" w:customStyle="1" w:styleId="C-PLR-Heading1non-numbered">
    <w:name w:val="C-PLR-Heading 1 (non-numbered)"/>
    <w:basedOn w:val="C-PLR-Heading1"/>
    <w:next w:val="C-PLR-BodyText"/>
    <w:rsid w:val="001B263D"/>
    <w:pPr>
      <w:numPr>
        <w:numId w:val="0"/>
      </w:numPr>
      <w:ind w:left="720" w:hanging="720"/>
    </w:pPr>
  </w:style>
  <w:style w:type="paragraph" w:customStyle="1" w:styleId="C-AppendixNumbered">
    <w:name w:val="C-Appendix (Numbered)"/>
    <w:basedOn w:val="C-Appendix"/>
    <w:next w:val="C-BodyText"/>
    <w:rsid w:val="001B263D"/>
    <w:pPr>
      <w:numPr>
        <w:numId w:val="34"/>
      </w:numPr>
      <w:tabs>
        <w:tab w:val="left" w:pos="1987"/>
      </w:tabs>
      <w:ind w:left="1987" w:hanging="1987"/>
    </w:pPr>
  </w:style>
  <w:style w:type="numbering" w:customStyle="1" w:styleId="SPNumberedTabs">
    <w:name w:val="SP Numbered Tabs"/>
    <w:rsid w:val="001B263D"/>
    <w:pPr>
      <w:numPr>
        <w:numId w:val="37"/>
      </w:numPr>
    </w:pPr>
  </w:style>
  <w:style w:type="numbering" w:customStyle="1" w:styleId="SPBulletTabs">
    <w:name w:val="SP Bullet Tabs"/>
    <w:rsid w:val="001B263D"/>
    <w:pPr>
      <w:numPr>
        <w:numId w:val="39"/>
      </w:numPr>
    </w:pPr>
  </w:style>
  <w:style w:type="paragraph" w:customStyle="1" w:styleId="C-Alphabetic">
    <w:name w:val="C-Alphabetic"/>
    <w:basedOn w:val="C-Heading1"/>
    <w:next w:val="C-BodyText"/>
    <w:link w:val="C-AlphabeticChar"/>
    <w:qFormat/>
    <w:rsid w:val="001B263D"/>
    <w:pPr>
      <w:numPr>
        <w:numId w:val="42"/>
      </w:numPr>
      <w:tabs>
        <w:tab w:val="left" w:pos="1080"/>
      </w:tabs>
      <w:ind w:left="1080" w:hanging="1080"/>
    </w:pPr>
  </w:style>
  <w:style w:type="paragraph" w:customStyle="1" w:styleId="C-Footnote">
    <w:name w:val="C-Footnote"/>
    <w:basedOn w:val="C-TableFootnote"/>
    <w:qFormat/>
    <w:rsid w:val="001B263D"/>
    <w:pPr>
      <w:ind w:left="0" w:firstLine="0"/>
    </w:pPr>
  </w:style>
  <w:style w:type="character" w:customStyle="1" w:styleId="C-AlphabeticChar">
    <w:name w:val="C-Alphabetic Char"/>
    <w:basedOn w:val="C-Heading1Char"/>
    <w:link w:val="C-Alphabetic"/>
    <w:rsid w:val="001B263D"/>
    <w:rPr>
      <w:rFonts w:ascii="Times New Roman" w:eastAsia="Times New Roman" w:hAnsi="Times New Roman" w:cs="Times New Roman"/>
      <w:b/>
      <w:caps/>
      <w:sz w:val="28"/>
      <w:szCs w:val="20"/>
    </w:rPr>
  </w:style>
  <w:style w:type="character" w:styleId="Mention">
    <w:name w:val="Mention"/>
    <w:basedOn w:val="DefaultParagraphFont"/>
    <w:uiPriority w:val="99"/>
    <w:unhideWhenUsed/>
    <w:rsid w:val="00CC0CB3"/>
    <w:rPr>
      <w:color w:val="2B579A"/>
      <w:shd w:val="clear" w:color="auto" w:fill="E1DFDD"/>
    </w:rPr>
  </w:style>
  <w:style w:type="paragraph" w:customStyle="1" w:styleId="TableCenter">
    <w:name w:val="Table Center"/>
    <w:link w:val="TableCenterChar"/>
    <w:autoRedefine/>
    <w:rsid w:val="00BF64CC"/>
    <w:pPr>
      <w:spacing w:after="60" w:line="240" w:lineRule="auto"/>
      <w:jc w:val="center"/>
    </w:pPr>
    <w:rPr>
      <w:rFonts w:ascii="Arial" w:eastAsia="Times New Roman" w:hAnsi="Arial"/>
      <w:b/>
      <w:kern w:val="2"/>
      <w:sz w:val="24"/>
      <w:szCs w:val="20"/>
      <w14:ligatures w14:val="standardContextual"/>
    </w:rPr>
  </w:style>
  <w:style w:type="character" w:customStyle="1" w:styleId="TableCenterChar">
    <w:name w:val="Table Center Char"/>
    <w:link w:val="TableCenter"/>
    <w:rsid w:val="00BF64CC"/>
    <w:rPr>
      <w:rFonts w:ascii="Arial" w:eastAsia="Times New Roman" w:hAnsi="Arial"/>
      <w:b/>
      <w:kern w:val="2"/>
      <w:sz w:val="24"/>
      <w:szCs w:val="20"/>
      <w14:ligatures w14:val="standardContextual"/>
    </w:rPr>
  </w:style>
  <w:style w:type="paragraph" w:customStyle="1" w:styleId="Table-Center">
    <w:name w:val="Table - Center"/>
    <w:basedOn w:val="Normal"/>
    <w:link w:val="Table-CenterChar"/>
    <w:autoRedefine/>
    <w:qFormat/>
    <w:rsid w:val="00BF64CC"/>
    <w:pPr>
      <w:keepNext/>
      <w:keepLines/>
      <w:spacing w:before="14" w:after="144" w:line="300" w:lineRule="atLeast"/>
      <w:jc w:val="center"/>
      <w:outlineLvl w:val="0"/>
    </w:pPr>
    <w:rPr>
      <w:rFonts w:ascii="Times New Roman" w:eastAsia="Times New Roman" w:hAnsi="Times New Roman" w:cstheme="majorBidi"/>
      <w:b/>
      <w:bCs/>
      <w:szCs w:val="28"/>
    </w:rPr>
  </w:style>
  <w:style w:type="character" w:customStyle="1" w:styleId="Table-CenterChar">
    <w:name w:val="Table - Center Char"/>
    <w:basedOn w:val="DefaultParagraphFont"/>
    <w:link w:val="Table-Center"/>
    <w:locked/>
    <w:rsid w:val="00BF64CC"/>
    <w:rPr>
      <w:rFonts w:ascii="Times New Roman" w:eastAsia="Times New Roman" w:hAnsi="Times New Roman" w:cstheme="majorBidi"/>
      <w:b/>
      <w:bCs/>
      <w:kern w:val="2"/>
      <w:szCs w:val="2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6531">
      <w:bodyDiv w:val="1"/>
      <w:marLeft w:val="0"/>
      <w:marRight w:val="0"/>
      <w:marTop w:val="0"/>
      <w:marBottom w:val="0"/>
      <w:divBdr>
        <w:top w:val="none" w:sz="0" w:space="0" w:color="auto"/>
        <w:left w:val="none" w:sz="0" w:space="0" w:color="auto"/>
        <w:bottom w:val="none" w:sz="0" w:space="0" w:color="auto"/>
        <w:right w:val="none" w:sz="0" w:space="0" w:color="auto"/>
      </w:divBdr>
    </w:div>
    <w:div w:id="17197361">
      <w:bodyDiv w:val="1"/>
      <w:marLeft w:val="0"/>
      <w:marRight w:val="0"/>
      <w:marTop w:val="0"/>
      <w:marBottom w:val="0"/>
      <w:divBdr>
        <w:top w:val="none" w:sz="0" w:space="0" w:color="auto"/>
        <w:left w:val="none" w:sz="0" w:space="0" w:color="auto"/>
        <w:bottom w:val="none" w:sz="0" w:space="0" w:color="auto"/>
        <w:right w:val="none" w:sz="0" w:space="0" w:color="auto"/>
      </w:divBdr>
    </w:div>
    <w:div w:id="22050981">
      <w:bodyDiv w:val="1"/>
      <w:marLeft w:val="0"/>
      <w:marRight w:val="0"/>
      <w:marTop w:val="0"/>
      <w:marBottom w:val="0"/>
      <w:divBdr>
        <w:top w:val="none" w:sz="0" w:space="0" w:color="auto"/>
        <w:left w:val="none" w:sz="0" w:space="0" w:color="auto"/>
        <w:bottom w:val="none" w:sz="0" w:space="0" w:color="auto"/>
        <w:right w:val="none" w:sz="0" w:space="0" w:color="auto"/>
      </w:divBdr>
    </w:div>
    <w:div w:id="83378524">
      <w:bodyDiv w:val="1"/>
      <w:marLeft w:val="0"/>
      <w:marRight w:val="0"/>
      <w:marTop w:val="0"/>
      <w:marBottom w:val="0"/>
      <w:divBdr>
        <w:top w:val="none" w:sz="0" w:space="0" w:color="auto"/>
        <w:left w:val="none" w:sz="0" w:space="0" w:color="auto"/>
        <w:bottom w:val="none" w:sz="0" w:space="0" w:color="auto"/>
        <w:right w:val="none" w:sz="0" w:space="0" w:color="auto"/>
      </w:divBdr>
    </w:div>
    <w:div w:id="95368705">
      <w:bodyDiv w:val="1"/>
      <w:marLeft w:val="0"/>
      <w:marRight w:val="0"/>
      <w:marTop w:val="0"/>
      <w:marBottom w:val="0"/>
      <w:divBdr>
        <w:top w:val="none" w:sz="0" w:space="0" w:color="auto"/>
        <w:left w:val="none" w:sz="0" w:space="0" w:color="auto"/>
        <w:bottom w:val="none" w:sz="0" w:space="0" w:color="auto"/>
        <w:right w:val="none" w:sz="0" w:space="0" w:color="auto"/>
      </w:divBdr>
      <w:divsChild>
        <w:div w:id="184097568">
          <w:marLeft w:val="0"/>
          <w:marRight w:val="0"/>
          <w:marTop w:val="0"/>
          <w:marBottom w:val="0"/>
          <w:divBdr>
            <w:top w:val="none" w:sz="0" w:space="0" w:color="auto"/>
            <w:left w:val="none" w:sz="0" w:space="0" w:color="auto"/>
            <w:bottom w:val="none" w:sz="0" w:space="0" w:color="auto"/>
            <w:right w:val="none" w:sz="0" w:space="0" w:color="auto"/>
          </w:divBdr>
        </w:div>
        <w:div w:id="239214063">
          <w:marLeft w:val="0"/>
          <w:marRight w:val="0"/>
          <w:marTop w:val="0"/>
          <w:marBottom w:val="0"/>
          <w:divBdr>
            <w:top w:val="none" w:sz="0" w:space="0" w:color="auto"/>
            <w:left w:val="none" w:sz="0" w:space="0" w:color="auto"/>
            <w:bottom w:val="none" w:sz="0" w:space="0" w:color="auto"/>
            <w:right w:val="none" w:sz="0" w:space="0" w:color="auto"/>
          </w:divBdr>
        </w:div>
        <w:div w:id="266011155">
          <w:marLeft w:val="0"/>
          <w:marRight w:val="0"/>
          <w:marTop w:val="0"/>
          <w:marBottom w:val="0"/>
          <w:divBdr>
            <w:top w:val="none" w:sz="0" w:space="0" w:color="auto"/>
            <w:left w:val="none" w:sz="0" w:space="0" w:color="auto"/>
            <w:bottom w:val="none" w:sz="0" w:space="0" w:color="auto"/>
            <w:right w:val="none" w:sz="0" w:space="0" w:color="auto"/>
          </w:divBdr>
        </w:div>
        <w:div w:id="275259025">
          <w:marLeft w:val="0"/>
          <w:marRight w:val="0"/>
          <w:marTop w:val="0"/>
          <w:marBottom w:val="0"/>
          <w:divBdr>
            <w:top w:val="none" w:sz="0" w:space="0" w:color="auto"/>
            <w:left w:val="none" w:sz="0" w:space="0" w:color="auto"/>
            <w:bottom w:val="none" w:sz="0" w:space="0" w:color="auto"/>
            <w:right w:val="none" w:sz="0" w:space="0" w:color="auto"/>
          </w:divBdr>
        </w:div>
        <w:div w:id="309135790">
          <w:marLeft w:val="0"/>
          <w:marRight w:val="0"/>
          <w:marTop w:val="0"/>
          <w:marBottom w:val="0"/>
          <w:divBdr>
            <w:top w:val="none" w:sz="0" w:space="0" w:color="auto"/>
            <w:left w:val="none" w:sz="0" w:space="0" w:color="auto"/>
            <w:bottom w:val="none" w:sz="0" w:space="0" w:color="auto"/>
            <w:right w:val="none" w:sz="0" w:space="0" w:color="auto"/>
          </w:divBdr>
        </w:div>
        <w:div w:id="324168655">
          <w:marLeft w:val="0"/>
          <w:marRight w:val="0"/>
          <w:marTop w:val="0"/>
          <w:marBottom w:val="0"/>
          <w:divBdr>
            <w:top w:val="none" w:sz="0" w:space="0" w:color="auto"/>
            <w:left w:val="none" w:sz="0" w:space="0" w:color="auto"/>
            <w:bottom w:val="none" w:sz="0" w:space="0" w:color="auto"/>
            <w:right w:val="none" w:sz="0" w:space="0" w:color="auto"/>
          </w:divBdr>
        </w:div>
        <w:div w:id="349724149">
          <w:marLeft w:val="0"/>
          <w:marRight w:val="0"/>
          <w:marTop w:val="0"/>
          <w:marBottom w:val="0"/>
          <w:divBdr>
            <w:top w:val="none" w:sz="0" w:space="0" w:color="auto"/>
            <w:left w:val="none" w:sz="0" w:space="0" w:color="auto"/>
            <w:bottom w:val="none" w:sz="0" w:space="0" w:color="auto"/>
            <w:right w:val="none" w:sz="0" w:space="0" w:color="auto"/>
          </w:divBdr>
        </w:div>
        <w:div w:id="581646500">
          <w:marLeft w:val="0"/>
          <w:marRight w:val="0"/>
          <w:marTop w:val="0"/>
          <w:marBottom w:val="0"/>
          <w:divBdr>
            <w:top w:val="none" w:sz="0" w:space="0" w:color="auto"/>
            <w:left w:val="none" w:sz="0" w:space="0" w:color="auto"/>
            <w:bottom w:val="none" w:sz="0" w:space="0" w:color="auto"/>
            <w:right w:val="none" w:sz="0" w:space="0" w:color="auto"/>
          </w:divBdr>
        </w:div>
        <w:div w:id="599533287">
          <w:marLeft w:val="0"/>
          <w:marRight w:val="0"/>
          <w:marTop w:val="0"/>
          <w:marBottom w:val="0"/>
          <w:divBdr>
            <w:top w:val="none" w:sz="0" w:space="0" w:color="auto"/>
            <w:left w:val="none" w:sz="0" w:space="0" w:color="auto"/>
            <w:bottom w:val="none" w:sz="0" w:space="0" w:color="auto"/>
            <w:right w:val="none" w:sz="0" w:space="0" w:color="auto"/>
          </w:divBdr>
        </w:div>
        <w:div w:id="672613888">
          <w:marLeft w:val="0"/>
          <w:marRight w:val="0"/>
          <w:marTop w:val="0"/>
          <w:marBottom w:val="0"/>
          <w:divBdr>
            <w:top w:val="none" w:sz="0" w:space="0" w:color="auto"/>
            <w:left w:val="none" w:sz="0" w:space="0" w:color="auto"/>
            <w:bottom w:val="none" w:sz="0" w:space="0" w:color="auto"/>
            <w:right w:val="none" w:sz="0" w:space="0" w:color="auto"/>
          </w:divBdr>
        </w:div>
        <w:div w:id="753475441">
          <w:marLeft w:val="0"/>
          <w:marRight w:val="0"/>
          <w:marTop w:val="0"/>
          <w:marBottom w:val="0"/>
          <w:divBdr>
            <w:top w:val="none" w:sz="0" w:space="0" w:color="auto"/>
            <w:left w:val="none" w:sz="0" w:space="0" w:color="auto"/>
            <w:bottom w:val="none" w:sz="0" w:space="0" w:color="auto"/>
            <w:right w:val="none" w:sz="0" w:space="0" w:color="auto"/>
          </w:divBdr>
        </w:div>
        <w:div w:id="789738253">
          <w:marLeft w:val="0"/>
          <w:marRight w:val="0"/>
          <w:marTop w:val="0"/>
          <w:marBottom w:val="0"/>
          <w:divBdr>
            <w:top w:val="none" w:sz="0" w:space="0" w:color="auto"/>
            <w:left w:val="none" w:sz="0" w:space="0" w:color="auto"/>
            <w:bottom w:val="none" w:sz="0" w:space="0" w:color="auto"/>
            <w:right w:val="none" w:sz="0" w:space="0" w:color="auto"/>
          </w:divBdr>
        </w:div>
        <w:div w:id="825242221">
          <w:marLeft w:val="0"/>
          <w:marRight w:val="0"/>
          <w:marTop w:val="0"/>
          <w:marBottom w:val="0"/>
          <w:divBdr>
            <w:top w:val="none" w:sz="0" w:space="0" w:color="auto"/>
            <w:left w:val="none" w:sz="0" w:space="0" w:color="auto"/>
            <w:bottom w:val="none" w:sz="0" w:space="0" w:color="auto"/>
            <w:right w:val="none" w:sz="0" w:space="0" w:color="auto"/>
          </w:divBdr>
        </w:div>
        <w:div w:id="860630468">
          <w:marLeft w:val="0"/>
          <w:marRight w:val="0"/>
          <w:marTop w:val="0"/>
          <w:marBottom w:val="0"/>
          <w:divBdr>
            <w:top w:val="none" w:sz="0" w:space="0" w:color="auto"/>
            <w:left w:val="none" w:sz="0" w:space="0" w:color="auto"/>
            <w:bottom w:val="none" w:sz="0" w:space="0" w:color="auto"/>
            <w:right w:val="none" w:sz="0" w:space="0" w:color="auto"/>
          </w:divBdr>
        </w:div>
        <w:div w:id="925116635">
          <w:marLeft w:val="0"/>
          <w:marRight w:val="0"/>
          <w:marTop w:val="0"/>
          <w:marBottom w:val="0"/>
          <w:divBdr>
            <w:top w:val="none" w:sz="0" w:space="0" w:color="auto"/>
            <w:left w:val="none" w:sz="0" w:space="0" w:color="auto"/>
            <w:bottom w:val="none" w:sz="0" w:space="0" w:color="auto"/>
            <w:right w:val="none" w:sz="0" w:space="0" w:color="auto"/>
          </w:divBdr>
        </w:div>
        <w:div w:id="975718597">
          <w:marLeft w:val="0"/>
          <w:marRight w:val="0"/>
          <w:marTop w:val="0"/>
          <w:marBottom w:val="0"/>
          <w:divBdr>
            <w:top w:val="none" w:sz="0" w:space="0" w:color="auto"/>
            <w:left w:val="none" w:sz="0" w:space="0" w:color="auto"/>
            <w:bottom w:val="none" w:sz="0" w:space="0" w:color="auto"/>
            <w:right w:val="none" w:sz="0" w:space="0" w:color="auto"/>
          </w:divBdr>
        </w:div>
        <w:div w:id="1058670124">
          <w:marLeft w:val="0"/>
          <w:marRight w:val="0"/>
          <w:marTop w:val="0"/>
          <w:marBottom w:val="0"/>
          <w:divBdr>
            <w:top w:val="none" w:sz="0" w:space="0" w:color="auto"/>
            <w:left w:val="none" w:sz="0" w:space="0" w:color="auto"/>
            <w:bottom w:val="none" w:sz="0" w:space="0" w:color="auto"/>
            <w:right w:val="none" w:sz="0" w:space="0" w:color="auto"/>
          </w:divBdr>
        </w:div>
        <w:div w:id="1147429199">
          <w:marLeft w:val="0"/>
          <w:marRight w:val="0"/>
          <w:marTop w:val="0"/>
          <w:marBottom w:val="0"/>
          <w:divBdr>
            <w:top w:val="none" w:sz="0" w:space="0" w:color="auto"/>
            <w:left w:val="none" w:sz="0" w:space="0" w:color="auto"/>
            <w:bottom w:val="none" w:sz="0" w:space="0" w:color="auto"/>
            <w:right w:val="none" w:sz="0" w:space="0" w:color="auto"/>
          </w:divBdr>
        </w:div>
        <w:div w:id="1189565772">
          <w:marLeft w:val="0"/>
          <w:marRight w:val="0"/>
          <w:marTop w:val="0"/>
          <w:marBottom w:val="0"/>
          <w:divBdr>
            <w:top w:val="none" w:sz="0" w:space="0" w:color="auto"/>
            <w:left w:val="none" w:sz="0" w:space="0" w:color="auto"/>
            <w:bottom w:val="none" w:sz="0" w:space="0" w:color="auto"/>
            <w:right w:val="none" w:sz="0" w:space="0" w:color="auto"/>
          </w:divBdr>
        </w:div>
        <w:div w:id="1305161230">
          <w:marLeft w:val="0"/>
          <w:marRight w:val="0"/>
          <w:marTop w:val="0"/>
          <w:marBottom w:val="0"/>
          <w:divBdr>
            <w:top w:val="none" w:sz="0" w:space="0" w:color="auto"/>
            <w:left w:val="none" w:sz="0" w:space="0" w:color="auto"/>
            <w:bottom w:val="none" w:sz="0" w:space="0" w:color="auto"/>
            <w:right w:val="none" w:sz="0" w:space="0" w:color="auto"/>
          </w:divBdr>
        </w:div>
        <w:div w:id="1352687770">
          <w:marLeft w:val="0"/>
          <w:marRight w:val="0"/>
          <w:marTop w:val="0"/>
          <w:marBottom w:val="0"/>
          <w:divBdr>
            <w:top w:val="none" w:sz="0" w:space="0" w:color="auto"/>
            <w:left w:val="none" w:sz="0" w:space="0" w:color="auto"/>
            <w:bottom w:val="none" w:sz="0" w:space="0" w:color="auto"/>
            <w:right w:val="none" w:sz="0" w:space="0" w:color="auto"/>
          </w:divBdr>
        </w:div>
        <w:div w:id="1385913957">
          <w:marLeft w:val="0"/>
          <w:marRight w:val="0"/>
          <w:marTop w:val="0"/>
          <w:marBottom w:val="0"/>
          <w:divBdr>
            <w:top w:val="none" w:sz="0" w:space="0" w:color="auto"/>
            <w:left w:val="none" w:sz="0" w:space="0" w:color="auto"/>
            <w:bottom w:val="none" w:sz="0" w:space="0" w:color="auto"/>
            <w:right w:val="none" w:sz="0" w:space="0" w:color="auto"/>
          </w:divBdr>
        </w:div>
        <w:div w:id="1421638124">
          <w:marLeft w:val="0"/>
          <w:marRight w:val="0"/>
          <w:marTop w:val="0"/>
          <w:marBottom w:val="0"/>
          <w:divBdr>
            <w:top w:val="none" w:sz="0" w:space="0" w:color="auto"/>
            <w:left w:val="none" w:sz="0" w:space="0" w:color="auto"/>
            <w:bottom w:val="none" w:sz="0" w:space="0" w:color="auto"/>
            <w:right w:val="none" w:sz="0" w:space="0" w:color="auto"/>
          </w:divBdr>
        </w:div>
        <w:div w:id="1557549778">
          <w:marLeft w:val="0"/>
          <w:marRight w:val="0"/>
          <w:marTop w:val="0"/>
          <w:marBottom w:val="0"/>
          <w:divBdr>
            <w:top w:val="none" w:sz="0" w:space="0" w:color="auto"/>
            <w:left w:val="none" w:sz="0" w:space="0" w:color="auto"/>
            <w:bottom w:val="none" w:sz="0" w:space="0" w:color="auto"/>
            <w:right w:val="none" w:sz="0" w:space="0" w:color="auto"/>
          </w:divBdr>
        </w:div>
        <w:div w:id="1700617409">
          <w:marLeft w:val="0"/>
          <w:marRight w:val="0"/>
          <w:marTop w:val="0"/>
          <w:marBottom w:val="0"/>
          <w:divBdr>
            <w:top w:val="none" w:sz="0" w:space="0" w:color="auto"/>
            <w:left w:val="none" w:sz="0" w:space="0" w:color="auto"/>
            <w:bottom w:val="none" w:sz="0" w:space="0" w:color="auto"/>
            <w:right w:val="none" w:sz="0" w:space="0" w:color="auto"/>
          </w:divBdr>
        </w:div>
        <w:div w:id="1757559294">
          <w:marLeft w:val="0"/>
          <w:marRight w:val="0"/>
          <w:marTop w:val="0"/>
          <w:marBottom w:val="0"/>
          <w:divBdr>
            <w:top w:val="none" w:sz="0" w:space="0" w:color="auto"/>
            <w:left w:val="none" w:sz="0" w:space="0" w:color="auto"/>
            <w:bottom w:val="none" w:sz="0" w:space="0" w:color="auto"/>
            <w:right w:val="none" w:sz="0" w:space="0" w:color="auto"/>
          </w:divBdr>
        </w:div>
        <w:div w:id="1814132125">
          <w:marLeft w:val="0"/>
          <w:marRight w:val="0"/>
          <w:marTop w:val="0"/>
          <w:marBottom w:val="0"/>
          <w:divBdr>
            <w:top w:val="none" w:sz="0" w:space="0" w:color="auto"/>
            <w:left w:val="none" w:sz="0" w:space="0" w:color="auto"/>
            <w:bottom w:val="none" w:sz="0" w:space="0" w:color="auto"/>
            <w:right w:val="none" w:sz="0" w:space="0" w:color="auto"/>
          </w:divBdr>
        </w:div>
        <w:div w:id="1850214889">
          <w:marLeft w:val="0"/>
          <w:marRight w:val="0"/>
          <w:marTop w:val="0"/>
          <w:marBottom w:val="0"/>
          <w:divBdr>
            <w:top w:val="none" w:sz="0" w:space="0" w:color="auto"/>
            <w:left w:val="none" w:sz="0" w:space="0" w:color="auto"/>
            <w:bottom w:val="none" w:sz="0" w:space="0" w:color="auto"/>
            <w:right w:val="none" w:sz="0" w:space="0" w:color="auto"/>
          </w:divBdr>
        </w:div>
        <w:div w:id="1851137905">
          <w:marLeft w:val="0"/>
          <w:marRight w:val="0"/>
          <w:marTop w:val="0"/>
          <w:marBottom w:val="0"/>
          <w:divBdr>
            <w:top w:val="none" w:sz="0" w:space="0" w:color="auto"/>
            <w:left w:val="none" w:sz="0" w:space="0" w:color="auto"/>
            <w:bottom w:val="none" w:sz="0" w:space="0" w:color="auto"/>
            <w:right w:val="none" w:sz="0" w:space="0" w:color="auto"/>
          </w:divBdr>
        </w:div>
        <w:div w:id="1926111280">
          <w:marLeft w:val="0"/>
          <w:marRight w:val="0"/>
          <w:marTop w:val="0"/>
          <w:marBottom w:val="0"/>
          <w:divBdr>
            <w:top w:val="none" w:sz="0" w:space="0" w:color="auto"/>
            <w:left w:val="none" w:sz="0" w:space="0" w:color="auto"/>
            <w:bottom w:val="none" w:sz="0" w:space="0" w:color="auto"/>
            <w:right w:val="none" w:sz="0" w:space="0" w:color="auto"/>
          </w:divBdr>
        </w:div>
        <w:div w:id="1940405026">
          <w:marLeft w:val="0"/>
          <w:marRight w:val="0"/>
          <w:marTop w:val="0"/>
          <w:marBottom w:val="0"/>
          <w:divBdr>
            <w:top w:val="none" w:sz="0" w:space="0" w:color="auto"/>
            <w:left w:val="none" w:sz="0" w:space="0" w:color="auto"/>
            <w:bottom w:val="none" w:sz="0" w:space="0" w:color="auto"/>
            <w:right w:val="none" w:sz="0" w:space="0" w:color="auto"/>
          </w:divBdr>
        </w:div>
        <w:div w:id="1995257334">
          <w:marLeft w:val="0"/>
          <w:marRight w:val="0"/>
          <w:marTop w:val="0"/>
          <w:marBottom w:val="0"/>
          <w:divBdr>
            <w:top w:val="none" w:sz="0" w:space="0" w:color="auto"/>
            <w:left w:val="none" w:sz="0" w:space="0" w:color="auto"/>
            <w:bottom w:val="none" w:sz="0" w:space="0" w:color="auto"/>
            <w:right w:val="none" w:sz="0" w:space="0" w:color="auto"/>
          </w:divBdr>
        </w:div>
        <w:div w:id="1999964997">
          <w:marLeft w:val="0"/>
          <w:marRight w:val="0"/>
          <w:marTop w:val="0"/>
          <w:marBottom w:val="0"/>
          <w:divBdr>
            <w:top w:val="none" w:sz="0" w:space="0" w:color="auto"/>
            <w:left w:val="none" w:sz="0" w:space="0" w:color="auto"/>
            <w:bottom w:val="none" w:sz="0" w:space="0" w:color="auto"/>
            <w:right w:val="none" w:sz="0" w:space="0" w:color="auto"/>
          </w:divBdr>
        </w:div>
        <w:div w:id="2003310806">
          <w:marLeft w:val="0"/>
          <w:marRight w:val="0"/>
          <w:marTop w:val="0"/>
          <w:marBottom w:val="0"/>
          <w:divBdr>
            <w:top w:val="none" w:sz="0" w:space="0" w:color="auto"/>
            <w:left w:val="none" w:sz="0" w:space="0" w:color="auto"/>
            <w:bottom w:val="none" w:sz="0" w:space="0" w:color="auto"/>
            <w:right w:val="none" w:sz="0" w:space="0" w:color="auto"/>
          </w:divBdr>
        </w:div>
        <w:div w:id="2104564166">
          <w:marLeft w:val="0"/>
          <w:marRight w:val="0"/>
          <w:marTop w:val="0"/>
          <w:marBottom w:val="0"/>
          <w:divBdr>
            <w:top w:val="none" w:sz="0" w:space="0" w:color="auto"/>
            <w:left w:val="none" w:sz="0" w:space="0" w:color="auto"/>
            <w:bottom w:val="none" w:sz="0" w:space="0" w:color="auto"/>
            <w:right w:val="none" w:sz="0" w:space="0" w:color="auto"/>
          </w:divBdr>
        </w:div>
      </w:divsChild>
    </w:div>
    <w:div w:id="123936328">
      <w:bodyDiv w:val="1"/>
      <w:marLeft w:val="0"/>
      <w:marRight w:val="0"/>
      <w:marTop w:val="0"/>
      <w:marBottom w:val="0"/>
      <w:divBdr>
        <w:top w:val="none" w:sz="0" w:space="0" w:color="auto"/>
        <w:left w:val="none" w:sz="0" w:space="0" w:color="auto"/>
        <w:bottom w:val="none" w:sz="0" w:space="0" w:color="auto"/>
        <w:right w:val="none" w:sz="0" w:space="0" w:color="auto"/>
      </w:divBdr>
      <w:divsChild>
        <w:div w:id="29654426">
          <w:marLeft w:val="0"/>
          <w:marRight w:val="0"/>
          <w:marTop w:val="0"/>
          <w:marBottom w:val="0"/>
          <w:divBdr>
            <w:top w:val="none" w:sz="0" w:space="0" w:color="auto"/>
            <w:left w:val="none" w:sz="0" w:space="0" w:color="auto"/>
            <w:bottom w:val="none" w:sz="0" w:space="0" w:color="auto"/>
            <w:right w:val="none" w:sz="0" w:space="0" w:color="auto"/>
          </w:divBdr>
          <w:divsChild>
            <w:div w:id="12653199">
              <w:marLeft w:val="-75"/>
              <w:marRight w:val="0"/>
              <w:marTop w:val="30"/>
              <w:marBottom w:val="30"/>
              <w:divBdr>
                <w:top w:val="none" w:sz="0" w:space="0" w:color="auto"/>
                <w:left w:val="none" w:sz="0" w:space="0" w:color="auto"/>
                <w:bottom w:val="none" w:sz="0" w:space="0" w:color="auto"/>
                <w:right w:val="none" w:sz="0" w:space="0" w:color="auto"/>
              </w:divBdr>
              <w:divsChild>
                <w:div w:id="64764240">
                  <w:marLeft w:val="0"/>
                  <w:marRight w:val="0"/>
                  <w:marTop w:val="0"/>
                  <w:marBottom w:val="0"/>
                  <w:divBdr>
                    <w:top w:val="none" w:sz="0" w:space="0" w:color="auto"/>
                    <w:left w:val="none" w:sz="0" w:space="0" w:color="auto"/>
                    <w:bottom w:val="none" w:sz="0" w:space="0" w:color="auto"/>
                    <w:right w:val="none" w:sz="0" w:space="0" w:color="auto"/>
                  </w:divBdr>
                  <w:divsChild>
                    <w:div w:id="1788810068">
                      <w:marLeft w:val="0"/>
                      <w:marRight w:val="0"/>
                      <w:marTop w:val="0"/>
                      <w:marBottom w:val="0"/>
                      <w:divBdr>
                        <w:top w:val="none" w:sz="0" w:space="0" w:color="auto"/>
                        <w:left w:val="none" w:sz="0" w:space="0" w:color="auto"/>
                        <w:bottom w:val="none" w:sz="0" w:space="0" w:color="auto"/>
                        <w:right w:val="none" w:sz="0" w:space="0" w:color="auto"/>
                      </w:divBdr>
                    </w:div>
                  </w:divsChild>
                </w:div>
                <w:div w:id="66341834">
                  <w:marLeft w:val="0"/>
                  <w:marRight w:val="0"/>
                  <w:marTop w:val="0"/>
                  <w:marBottom w:val="0"/>
                  <w:divBdr>
                    <w:top w:val="none" w:sz="0" w:space="0" w:color="auto"/>
                    <w:left w:val="none" w:sz="0" w:space="0" w:color="auto"/>
                    <w:bottom w:val="none" w:sz="0" w:space="0" w:color="auto"/>
                    <w:right w:val="none" w:sz="0" w:space="0" w:color="auto"/>
                  </w:divBdr>
                  <w:divsChild>
                    <w:div w:id="2038920724">
                      <w:marLeft w:val="0"/>
                      <w:marRight w:val="0"/>
                      <w:marTop w:val="0"/>
                      <w:marBottom w:val="0"/>
                      <w:divBdr>
                        <w:top w:val="none" w:sz="0" w:space="0" w:color="auto"/>
                        <w:left w:val="none" w:sz="0" w:space="0" w:color="auto"/>
                        <w:bottom w:val="none" w:sz="0" w:space="0" w:color="auto"/>
                        <w:right w:val="none" w:sz="0" w:space="0" w:color="auto"/>
                      </w:divBdr>
                    </w:div>
                  </w:divsChild>
                </w:div>
                <w:div w:id="250434893">
                  <w:marLeft w:val="0"/>
                  <w:marRight w:val="0"/>
                  <w:marTop w:val="0"/>
                  <w:marBottom w:val="0"/>
                  <w:divBdr>
                    <w:top w:val="none" w:sz="0" w:space="0" w:color="auto"/>
                    <w:left w:val="none" w:sz="0" w:space="0" w:color="auto"/>
                    <w:bottom w:val="none" w:sz="0" w:space="0" w:color="auto"/>
                    <w:right w:val="none" w:sz="0" w:space="0" w:color="auto"/>
                  </w:divBdr>
                  <w:divsChild>
                    <w:div w:id="275721863">
                      <w:marLeft w:val="0"/>
                      <w:marRight w:val="0"/>
                      <w:marTop w:val="0"/>
                      <w:marBottom w:val="0"/>
                      <w:divBdr>
                        <w:top w:val="none" w:sz="0" w:space="0" w:color="auto"/>
                        <w:left w:val="none" w:sz="0" w:space="0" w:color="auto"/>
                        <w:bottom w:val="none" w:sz="0" w:space="0" w:color="auto"/>
                        <w:right w:val="none" w:sz="0" w:space="0" w:color="auto"/>
                      </w:divBdr>
                    </w:div>
                  </w:divsChild>
                </w:div>
                <w:div w:id="453407308">
                  <w:marLeft w:val="0"/>
                  <w:marRight w:val="0"/>
                  <w:marTop w:val="0"/>
                  <w:marBottom w:val="0"/>
                  <w:divBdr>
                    <w:top w:val="none" w:sz="0" w:space="0" w:color="auto"/>
                    <w:left w:val="none" w:sz="0" w:space="0" w:color="auto"/>
                    <w:bottom w:val="none" w:sz="0" w:space="0" w:color="auto"/>
                    <w:right w:val="none" w:sz="0" w:space="0" w:color="auto"/>
                  </w:divBdr>
                  <w:divsChild>
                    <w:div w:id="805007195">
                      <w:marLeft w:val="0"/>
                      <w:marRight w:val="0"/>
                      <w:marTop w:val="0"/>
                      <w:marBottom w:val="0"/>
                      <w:divBdr>
                        <w:top w:val="none" w:sz="0" w:space="0" w:color="auto"/>
                        <w:left w:val="none" w:sz="0" w:space="0" w:color="auto"/>
                        <w:bottom w:val="none" w:sz="0" w:space="0" w:color="auto"/>
                        <w:right w:val="none" w:sz="0" w:space="0" w:color="auto"/>
                      </w:divBdr>
                    </w:div>
                  </w:divsChild>
                </w:div>
                <w:div w:id="489562123">
                  <w:marLeft w:val="0"/>
                  <w:marRight w:val="0"/>
                  <w:marTop w:val="0"/>
                  <w:marBottom w:val="0"/>
                  <w:divBdr>
                    <w:top w:val="none" w:sz="0" w:space="0" w:color="auto"/>
                    <w:left w:val="none" w:sz="0" w:space="0" w:color="auto"/>
                    <w:bottom w:val="none" w:sz="0" w:space="0" w:color="auto"/>
                    <w:right w:val="none" w:sz="0" w:space="0" w:color="auto"/>
                  </w:divBdr>
                  <w:divsChild>
                    <w:div w:id="577130012">
                      <w:marLeft w:val="0"/>
                      <w:marRight w:val="0"/>
                      <w:marTop w:val="0"/>
                      <w:marBottom w:val="0"/>
                      <w:divBdr>
                        <w:top w:val="none" w:sz="0" w:space="0" w:color="auto"/>
                        <w:left w:val="none" w:sz="0" w:space="0" w:color="auto"/>
                        <w:bottom w:val="none" w:sz="0" w:space="0" w:color="auto"/>
                        <w:right w:val="none" w:sz="0" w:space="0" w:color="auto"/>
                      </w:divBdr>
                    </w:div>
                  </w:divsChild>
                </w:div>
                <w:div w:id="528184846">
                  <w:marLeft w:val="0"/>
                  <w:marRight w:val="0"/>
                  <w:marTop w:val="0"/>
                  <w:marBottom w:val="0"/>
                  <w:divBdr>
                    <w:top w:val="none" w:sz="0" w:space="0" w:color="auto"/>
                    <w:left w:val="none" w:sz="0" w:space="0" w:color="auto"/>
                    <w:bottom w:val="none" w:sz="0" w:space="0" w:color="auto"/>
                    <w:right w:val="none" w:sz="0" w:space="0" w:color="auto"/>
                  </w:divBdr>
                  <w:divsChild>
                    <w:div w:id="1583182116">
                      <w:marLeft w:val="0"/>
                      <w:marRight w:val="0"/>
                      <w:marTop w:val="0"/>
                      <w:marBottom w:val="0"/>
                      <w:divBdr>
                        <w:top w:val="none" w:sz="0" w:space="0" w:color="auto"/>
                        <w:left w:val="none" w:sz="0" w:space="0" w:color="auto"/>
                        <w:bottom w:val="none" w:sz="0" w:space="0" w:color="auto"/>
                        <w:right w:val="none" w:sz="0" w:space="0" w:color="auto"/>
                      </w:divBdr>
                    </w:div>
                  </w:divsChild>
                </w:div>
                <w:div w:id="602761437">
                  <w:marLeft w:val="0"/>
                  <w:marRight w:val="0"/>
                  <w:marTop w:val="0"/>
                  <w:marBottom w:val="0"/>
                  <w:divBdr>
                    <w:top w:val="none" w:sz="0" w:space="0" w:color="auto"/>
                    <w:left w:val="none" w:sz="0" w:space="0" w:color="auto"/>
                    <w:bottom w:val="none" w:sz="0" w:space="0" w:color="auto"/>
                    <w:right w:val="none" w:sz="0" w:space="0" w:color="auto"/>
                  </w:divBdr>
                  <w:divsChild>
                    <w:div w:id="1020546605">
                      <w:marLeft w:val="0"/>
                      <w:marRight w:val="0"/>
                      <w:marTop w:val="0"/>
                      <w:marBottom w:val="0"/>
                      <w:divBdr>
                        <w:top w:val="none" w:sz="0" w:space="0" w:color="auto"/>
                        <w:left w:val="none" w:sz="0" w:space="0" w:color="auto"/>
                        <w:bottom w:val="none" w:sz="0" w:space="0" w:color="auto"/>
                        <w:right w:val="none" w:sz="0" w:space="0" w:color="auto"/>
                      </w:divBdr>
                    </w:div>
                  </w:divsChild>
                </w:div>
                <w:div w:id="636647752">
                  <w:marLeft w:val="0"/>
                  <w:marRight w:val="0"/>
                  <w:marTop w:val="0"/>
                  <w:marBottom w:val="0"/>
                  <w:divBdr>
                    <w:top w:val="none" w:sz="0" w:space="0" w:color="auto"/>
                    <w:left w:val="none" w:sz="0" w:space="0" w:color="auto"/>
                    <w:bottom w:val="none" w:sz="0" w:space="0" w:color="auto"/>
                    <w:right w:val="none" w:sz="0" w:space="0" w:color="auto"/>
                  </w:divBdr>
                  <w:divsChild>
                    <w:div w:id="1164248929">
                      <w:marLeft w:val="0"/>
                      <w:marRight w:val="0"/>
                      <w:marTop w:val="0"/>
                      <w:marBottom w:val="0"/>
                      <w:divBdr>
                        <w:top w:val="none" w:sz="0" w:space="0" w:color="auto"/>
                        <w:left w:val="none" w:sz="0" w:space="0" w:color="auto"/>
                        <w:bottom w:val="none" w:sz="0" w:space="0" w:color="auto"/>
                        <w:right w:val="none" w:sz="0" w:space="0" w:color="auto"/>
                      </w:divBdr>
                    </w:div>
                  </w:divsChild>
                </w:div>
                <w:div w:id="815269156">
                  <w:marLeft w:val="0"/>
                  <w:marRight w:val="0"/>
                  <w:marTop w:val="0"/>
                  <w:marBottom w:val="0"/>
                  <w:divBdr>
                    <w:top w:val="none" w:sz="0" w:space="0" w:color="auto"/>
                    <w:left w:val="none" w:sz="0" w:space="0" w:color="auto"/>
                    <w:bottom w:val="none" w:sz="0" w:space="0" w:color="auto"/>
                    <w:right w:val="none" w:sz="0" w:space="0" w:color="auto"/>
                  </w:divBdr>
                  <w:divsChild>
                    <w:div w:id="962541173">
                      <w:marLeft w:val="0"/>
                      <w:marRight w:val="0"/>
                      <w:marTop w:val="0"/>
                      <w:marBottom w:val="0"/>
                      <w:divBdr>
                        <w:top w:val="none" w:sz="0" w:space="0" w:color="auto"/>
                        <w:left w:val="none" w:sz="0" w:space="0" w:color="auto"/>
                        <w:bottom w:val="none" w:sz="0" w:space="0" w:color="auto"/>
                        <w:right w:val="none" w:sz="0" w:space="0" w:color="auto"/>
                      </w:divBdr>
                    </w:div>
                  </w:divsChild>
                </w:div>
                <w:div w:id="944768084">
                  <w:marLeft w:val="0"/>
                  <w:marRight w:val="0"/>
                  <w:marTop w:val="0"/>
                  <w:marBottom w:val="0"/>
                  <w:divBdr>
                    <w:top w:val="none" w:sz="0" w:space="0" w:color="auto"/>
                    <w:left w:val="none" w:sz="0" w:space="0" w:color="auto"/>
                    <w:bottom w:val="none" w:sz="0" w:space="0" w:color="auto"/>
                    <w:right w:val="none" w:sz="0" w:space="0" w:color="auto"/>
                  </w:divBdr>
                  <w:divsChild>
                    <w:div w:id="1441989707">
                      <w:marLeft w:val="0"/>
                      <w:marRight w:val="0"/>
                      <w:marTop w:val="0"/>
                      <w:marBottom w:val="0"/>
                      <w:divBdr>
                        <w:top w:val="none" w:sz="0" w:space="0" w:color="auto"/>
                        <w:left w:val="none" w:sz="0" w:space="0" w:color="auto"/>
                        <w:bottom w:val="none" w:sz="0" w:space="0" w:color="auto"/>
                        <w:right w:val="none" w:sz="0" w:space="0" w:color="auto"/>
                      </w:divBdr>
                    </w:div>
                  </w:divsChild>
                </w:div>
                <w:div w:id="1006400680">
                  <w:marLeft w:val="0"/>
                  <w:marRight w:val="0"/>
                  <w:marTop w:val="0"/>
                  <w:marBottom w:val="0"/>
                  <w:divBdr>
                    <w:top w:val="none" w:sz="0" w:space="0" w:color="auto"/>
                    <w:left w:val="none" w:sz="0" w:space="0" w:color="auto"/>
                    <w:bottom w:val="none" w:sz="0" w:space="0" w:color="auto"/>
                    <w:right w:val="none" w:sz="0" w:space="0" w:color="auto"/>
                  </w:divBdr>
                  <w:divsChild>
                    <w:div w:id="1648361970">
                      <w:marLeft w:val="0"/>
                      <w:marRight w:val="0"/>
                      <w:marTop w:val="0"/>
                      <w:marBottom w:val="0"/>
                      <w:divBdr>
                        <w:top w:val="none" w:sz="0" w:space="0" w:color="auto"/>
                        <w:left w:val="none" w:sz="0" w:space="0" w:color="auto"/>
                        <w:bottom w:val="none" w:sz="0" w:space="0" w:color="auto"/>
                        <w:right w:val="none" w:sz="0" w:space="0" w:color="auto"/>
                      </w:divBdr>
                    </w:div>
                  </w:divsChild>
                </w:div>
                <w:div w:id="1008291515">
                  <w:marLeft w:val="0"/>
                  <w:marRight w:val="0"/>
                  <w:marTop w:val="0"/>
                  <w:marBottom w:val="0"/>
                  <w:divBdr>
                    <w:top w:val="none" w:sz="0" w:space="0" w:color="auto"/>
                    <w:left w:val="none" w:sz="0" w:space="0" w:color="auto"/>
                    <w:bottom w:val="none" w:sz="0" w:space="0" w:color="auto"/>
                    <w:right w:val="none" w:sz="0" w:space="0" w:color="auto"/>
                  </w:divBdr>
                  <w:divsChild>
                    <w:div w:id="2114547371">
                      <w:marLeft w:val="0"/>
                      <w:marRight w:val="0"/>
                      <w:marTop w:val="0"/>
                      <w:marBottom w:val="0"/>
                      <w:divBdr>
                        <w:top w:val="none" w:sz="0" w:space="0" w:color="auto"/>
                        <w:left w:val="none" w:sz="0" w:space="0" w:color="auto"/>
                        <w:bottom w:val="none" w:sz="0" w:space="0" w:color="auto"/>
                        <w:right w:val="none" w:sz="0" w:space="0" w:color="auto"/>
                      </w:divBdr>
                    </w:div>
                  </w:divsChild>
                </w:div>
                <w:div w:id="1013528561">
                  <w:marLeft w:val="0"/>
                  <w:marRight w:val="0"/>
                  <w:marTop w:val="0"/>
                  <w:marBottom w:val="0"/>
                  <w:divBdr>
                    <w:top w:val="none" w:sz="0" w:space="0" w:color="auto"/>
                    <w:left w:val="none" w:sz="0" w:space="0" w:color="auto"/>
                    <w:bottom w:val="none" w:sz="0" w:space="0" w:color="auto"/>
                    <w:right w:val="none" w:sz="0" w:space="0" w:color="auto"/>
                  </w:divBdr>
                  <w:divsChild>
                    <w:div w:id="1740203720">
                      <w:marLeft w:val="0"/>
                      <w:marRight w:val="0"/>
                      <w:marTop w:val="0"/>
                      <w:marBottom w:val="0"/>
                      <w:divBdr>
                        <w:top w:val="none" w:sz="0" w:space="0" w:color="auto"/>
                        <w:left w:val="none" w:sz="0" w:space="0" w:color="auto"/>
                        <w:bottom w:val="none" w:sz="0" w:space="0" w:color="auto"/>
                        <w:right w:val="none" w:sz="0" w:space="0" w:color="auto"/>
                      </w:divBdr>
                    </w:div>
                  </w:divsChild>
                </w:div>
                <w:div w:id="1150252251">
                  <w:marLeft w:val="0"/>
                  <w:marRight w:val="0"/>
                  <w:marTop w:val="0"/>
                  <w:marBottom w:val="0"/>
                  <w:divBdr>
                    <w:top w:val="none" w:sz="0" w:space="0" w:color="auto"/>
                    <w:left w:val="none" w:sz="0" w:space="0" w:color="auto"/>
                    <w:bottom w:val="none" w:sz="0" w:space="0" w:color="auto"/>
                    <w:right w:val="none" w:sz="0" w:space="0" w:color="auto"/>
                  </w:divBdr>
                  <w:divsChild>
                    <w:div w:id="1839271288">
                      <w:marLeft w:val="0"/>
                      <w:marRight w:val="0"/>
                      <w:marTop w:val="0"/>
                      <w:marBottom w:val="0"/>
                      <w:divBdr>
                        <w:top w:val="none" w:sz="0" w:space="0" w:color="auto"/>
                        <w:left w:val="none" w:sz="0" w:space="0" w:color="auto"/>
                        <w:bottom w:val="none" w:sz="0" w:space="0" w:color="auto"/>
                        <w:right w:val="none" w:sz="0" w:space="0" w:color="auto"/>
                      </w:divBdr>
                    </w:div>
                  </w:divsChild>
                </w:div>
                <w:div w:id="1188179161">
                  <w:marLeft w:val="0"/>
                  <w:marRight w:val="0"/>
                  <w:marTop w:val="0"/>
                  <w:marBottom w:val="0"/>
                  <w:divBdr>
                    <w:top w:val="none" w:sz="0" w:space="0" w:color="auto"/>
                    <w:left w:val="none" w:sz="0" w:space="0" w:color="auto"/>
                    <w:bottom w:val="none" w:sz="0" w:space="0" w:color="auto"/>
                    <w:right w:val="none" w:sz="0" w:space="0" w:color="auto"/>
                  </w:divBdr>
                  <w:divsChild>
                    <w:div w:id="80302594">
                      <w:marLeft w:val="0"/>
                      <w:marRight w:val="0"/>
                      <w:marTop w:val="0"/>
                      <w:marBottom w:val="0"/>
                      <w:divBdr>
                        <w:top w:val="none" w:sz="0" w:space="0" w:color="auto"/>
                        <w:left w:val="none" w:sz="0" w:space="0" w:color="auto"/>
                        <w:bottom w:val="none" w:sz="0" w:space="0" w:color="auto"/>
                        <w:right w:val="none" w:sz="0" w:space="0" w:color="auto"/>
                      </w:divBdr>
                    </w:div>
                  </w:divsChild>
                </w:div>
                <w:div w:id="1369529997">
                  <w:marLeft w:val="0"/>
                  <w:marRight w:val="0"/>
                  <w:marTop w:val="0"/>
                  <w:marBottom w:val="0"/>
                  <w:divBdr>
                    <w:top w:val="none" w:sz="0" w:space="0" w:color="auto"/>
                    <w:left w:val="none" w:sz="0" w:space="0" w:color="auto"/>
                    <w:bottom w:val="none" w:sz="0" w:space="0" w:color="auto"/>
                    <w:right w:val="none" w:sz="0" w:space="0" w:color="auto"/>
                  </w:divBdr>
                  <w:divsChild>
                    <w:div w:id="530460727">
                      <w:marLeft w:val="0"/>
                      <w:marRight w:val="0"/>
                      <w:marTop w:val="0"/>
                      <w:marBottom w:val="0"/>
                      <w:divBdr>
                        <w:top w:val="none" w:sz="0" w:space="0" w:color="auto"/>
                        <w:left w:val="none" w:sz="0" w:space="0" w:color="auto"/>
                        <w:bottom w:val="none" w:sz="0" w:space="0" w:color="auto"/>
                        <w:right w:val="none" w:sz="0" w:space="0" w:color="auto"/>
                      </w:divBdr>
                    </w:div>
                  </w:divsChild>
                </w:div>
                <w:div w:id="1401174933">
                  <w:marLeft w:val="0"/>
                  <w:marRight w:val="0"/>
                  <w:marTop w:val="0"/>
                  <w:marBottom w:val="0"/>
                  <w:divBdr>
                    <w:top w:val="none" w:sz="0" w:space="0" w:color="auto"/>
                    <w:left w:val="none" w:sz="0" w:space="0" w:color="auto"/>
                    <w:bottom w:val="none" w:sz="0" w:space="0" w:color="auto"/>
                    <w:right w:val="none" w:sz="0" w:space="0" w:color="auto"/>
                  </w:divBdr>
                  <w:divsChild>
                    <w:div w:id="276059251">
                      <w:marLeft w:val="0"/>
                      <w:marRight w:val="0"/>
                      <w:marTop w:val="0"/>
                      <w:marBottom w:val="0"/>
                      <w:divBdr>
                        <w:top w:val="none" w:sz="0" w:space="0" w:color="auto"/>
                        <w:left w:val="none" w:sz="0" w:space="0" w:color="auto"/>
                        <w:bottom w:val="none" w:sz="0" w:space="0" w:color="auto"/>
                        <w:right w:val="none" w:sz="0" w:space="0" w:color="auto"/>
                      </w:divBdr>
                    </w:div>
                  </w:divsChild>
                </w:div>
                <w:div w:id="1506046874">
                  <w:marLeft w:val="0"/>
                  <w:marRight w:val="0"/>
                  <w:marTop w:val="0"/>
                  <w:marBottom w:val="0"/>
                  <w:divBdr>
                    <w:top w:val="none" w:sz="0" w:space="0" w:color="auto"/>
                    <w:left w:val="none" w:sz="0" w:space="0" w:color="auto"/>
                    <w:bottom w:val="none" w:sz="0" w:space="0" w:color="auto"/>
                    <w:right w:val="none" w:sz="0" w:space="0" w:color="auto"/>
                  </w:divBdr>
                  <w:divsChild>
                    <w:div w:id="262304415">
                      <w:marLeft w:val="0"/>
                      <w:marRight w:val="0"/>
                      <w:marTop w:val="0"/>
                      <w:marBottom w:val="0"/>
                      <w:divBdr>
                        <w:top w:val="none" w:sz="0" w:space="0" w:color="auto"/>
                        <w:left w:val="none" w:sz="0" w:space="0" w:color="auto"/>
                        <w:bottom w:val="none" w:sz="0" w:space="0" w:color="auto"/>
                        <w:right w:val="none" w:sz="0" w:space="0" w:color="auto"/>
                      </w:divBdr>
                    </w:div>
                  </w:divsChild>
                </w:div>
                <w:div w:id="1666279862">
                  <w:marLeft w:val="0"/>
                  <w:marRight w:val="0"/>
                  <w:marTop w:val="0"/>
                  <w:marBottom w:val="0"/>
                  <w:divBdr>
                    <w:top w:val="none" w:sz="0" w:space="0" w:color="auto"/>
                    <w:left w:val="none" w:sz="0" w:space="0" w:color="auto"/>
                    <w:bottom w:val="none" w:sz="0" w:space="0" w:color="auto"/>
                    <w:right w:val="none" w:sz="0" w:space="0" w:color="auto"/>
                  </w:divBdr>
                  <w:divsChild>
                    <w:div w:id="504055545">
                      <w:marLeft w:val="0"/>
                      <w:marRight w:val="0"/>
                      <w:marTop w:val="0"/>
                      <w:marBottom w:val="0"/>
                      <w:divBdr>
                        <w:top w:val="none" w:sz="0" w:space="0" w:color="auto"/>
                        <w:left w:val="none" w:sz="0" w:space="0" w:color="auto"/>
                        <w:bottom w:val="none" w:sz="0" w:space="0" w:color="auto"/>
                        <w:right w:val="none" w:sz="0" w:space="0" w:color="auto"/>
                      </w:divBdr>
                    </w:div>
                  </w:divsChild>
                </w:div>
                <w:div w:id="1676763734">
                  <w:marLeft w:val="0"/>
                  <w:marRight w:val="0"/>
                  <w:marTop w:val="0"/>
                  <w:marBottom w:val="0"/>
                  <w:divBdr>
                    <w:top w:val="none" w:sz="0" w:space="0" w:color="auto"/>
                    <w:left w:val="none" w:sz="0" w:space="0" w:color="auto"/>
                    <w:bottom w:val="none" w:sz="0" w:space="0" w:color="auto"/>
                    <w:right w:val="none" w:sz="0" w:space="0" w:color="auto"/>
                  </w:divBdr>
                  <w:divsChild>
                    <w:div w:id="1820615396">
                      <w:marLeft w:val="0"/>
                      <w:marRight w:val="0"/>
                      <w:marTop w:val="0"/>
                      <w:marBottom w:val="0"/>
                      <w:divBdr>
                        <w:top w:val="none" w:sz="0" w:space="0" w:color="auto"/>
                        <w:left w:val="none" w:sz="0" w:space="0" w:color="auto"/>
                        <w:bottom w:val="none" w:sz="0" w:space="0" w:color="auto"/>
                        <w:right w:val="none" w:sz="0" w:space="0" w:color="auto"/>
                      </w:divBdr>
                    </w:div>
                  </w:divsChild>
                </w:div>
                <w:div w:id="2028208928">
                  <w:marLeft w:val="0"/>
                  <w:marRight w:val="0"/>
                  <w:marTop w:val="0"/>
                  <w:marBottom w:val="0"/>
                  <w:divBdr>
                    <w:top w:val="none" w:sz="0" w:space="0" w:color="auto"/>
                    <w:left w:val="none" w:sz="0" w:space="0" w:color="auto"/>
                    <w:bottom w:val="none" w:sz="0" w:space="0" w:color="auto"/>
                    <w:right w:val="none" w:sz="0" w:space="0" w:color="auto"/>
                  </w:divBdr>
                  <w:divsChild>
                    <w:div w:id="125858317">
                      <w:marLeft w:val="0"/>
                      <w:marRight w:val="0"/>
                      <w:marTop w:val="0"/>
                      <w:marBottom w:val="0"/>
                      <w:divBdr>
                        <w:top w:val="none" w:sz="0" w:space="0" w:color="auto"/>
                        <w:left w:val="none" w:sz="0" w:space="0" w:color="auto"/>
                        <w:bottom w:val="none" w:sz="0" w:space="0" w:color="auto"/>
                        <w:right w:val="none" w:sz="0" w:space="0" w:color="auto"/>
                      </w:divBdr>
                    </w:div>
                  </w:divsChild>
                </w:div>
                <w:div w:id="2099011171">
                  <w:marLeft w:val="0"/>
                  <w:marRight w:val="0"/>
                  <w:marTop w:val="0"/>
                  <w:marBottom w:val="0"/>
                  <w:divBdr>
                    <w:top w:val="none" w:sz="0" w:space="0" w:color="auto"/>
                    <w:left w:val="none" w:sz="0" w:space="0" w:color="auto"/>
                    <w:bottom w:val="none" w:sz="0" w:space="0" w:color="auto"/>
                    <w:right w:val="none" w:sz="0" w:space="0" w:color="auto"/>
                  </w:divBdr>
                  <w:divsChild>
                    <w:div w:id="21324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35819">
          <w:marLeft w:val="0"/>
          <w:marRight w:val="0"/>
          <w:marTop w:val="0"/>
          <w:marBottom w:val="0"/>
          <w:divBdr>
            <w:top w:val="none" w:sz="0" w:space="0" w:color="auto"/>
            <w:left w:val="none" w:sz="0" w:space="0" w:color="auto"/>
            <w:bottom w:val="none" w:sz="0" w:space="0" w:color="auto"/>
            <w:right w:val="none" w:sz="0" w:space="0" w:color="auto"/>
          </w:divBdr>
          <w:divsChild>
            <w:div w:id="498740637">
              <w:marLeft w:val="0"/>
              <w:marRight w:val="0"/>
              <w:marTop w:val="0"/>
              <w:marBottom w:val="0"/>
              <w:divBdr>
                <w:top w:val="none" w:sz="0" w:space="0" w:color="auto"/>
                <w:left w:val="none" w:sz="0" w:space="0" w:color="auto"/>
                <w:bottom w:val="none" w:sz="0" w:space="0" w:color="auto"/>
                <w:right w:val="none" w:sz="0" w:space="0" w:color="auto"/>
              </w:divBdr>
            </w:div>
            <w:div w:id="1227256493">
              <w:marLeft w:val="0"/>
              <w:marRight w:val="0"/>
              <w:marTop w:val="0"/>
              <w:marBottom w:val="0"/>
              <w:divBdr>
                <w:top w:val="none" w:sz="0" w:space="0" w:color="auto"/>
                <w:left w:val="none" w:sz="0" w:space="0" w:color="auto"/>
                <w:bottom w:val="none" w:sz="0" w:space="0" w:color="auto"/>
                <w:right w:val="none" w:sz="0" w:space="0" w:color="auto"/>
              </w:divBdr>
            </w:div>
            <w:div w:id="1390569732">
              <w:marLeft w:val="0"/>
              <w:marRight w:val="0"/>
              <w:marTop w:val="0"/>
              <w:marBottom w:val="0"/>
              <w:divBdr>
                <w:top w:val="none" w:sz="0" w:space="0" w:color="auto"/>
                <w:left w:val="none" w:sz="0" w:space="0" w:color="auto"/>
                <w:bottom w:val="none" w:sz="0" w:space="0" w:color="auto"/>
                <w:right w:val="none" w:sz="0" w:space="0" w:color="auto"/>
              </w:divBdr>
            </w:div>
            <w:div w:id="1436436186">
              <w:marLeft w:val="0"/>
              <w:marRight w:val="0"/>
              <w:marTop w:val="0"/>
              <w:marBottom w:val="0"/>
              <w:divBdr>
                <w:top w:val="none" w:sz="0" w:space="0" w:color="auto"/>
                <w:left w:val="none" w:sz="0" w:space="0" w:color="auto"/>
                <w:bottom w:val="none" w:sz="0" w:space="0" w:color="auto"/>
                <w:right w:val="none" w:sz="0" w:space="0" w:color="auto"/>
              </w:divBdr>
            </w:div>
            <w:div w:id="1708680059">
              <w:marLeft w:val="0"/>
              <w:marRight w:val="0"/>
              <w:marTop w:val="0"/>
              <w:marBottom w:val="0"/>
              <w:divBdr>
                <w:top w:val="none" w:sz="0" w:space="0" w:color="auto"/>
                <w:left w:val="none" w:sz="0" w:space="0" w:color="auto"/>
                <w:bottom w:val="none" w:sz="0" w:space="0" w:color="auto"/>
                <w:right w:val="none" w:sz="0" w:space="0" w:color="auto"/>
              </w:divBdr>
            </w:div>
          </w:divsChild>
        </w:div>
        <w:div w:id="167644873">
          <w:marLeft w:val="0"/>
          <w:marRight w:val="0"/>
          <w:marTop w:val="0"/>
          <w:marBottom w:val="0"/>
          <w:divBdr>
            <w:top w:val="none" w:sz="0" w:space="0" w:color="auto"/>
            <w:left w:val="none" w:sz="0" w:space="0" w:color="auto"/>
            <w:bottom w:val="none" w:sz="0" w:space="0" w:color="auto"/>
            <w:right w:val="none" w:sz="0" w:space="0" w:color="auto"/>
          </w:divBdr>
        </w:div>
        <w:div w:id="197667029">
          <w:marLeft w:val="0"/>
          <w:marRight w:val="0"/>
          <w:marTop w:val="0"/>
          <w:marBottom w:val="0"/>
          <w:divBdr>
            <w:top w:val="none" w:sz="0" w:space="0" w:color="auto"/>
            <w:left w:val="none" w:sz="0" w:space="0" w:color="auto"/>
            <w:bottom w:val="none" w:sz="0" w:space="0" w:color="auto"/>
            <w:right w:val="none" w:sz="0" w:space="0" w:color="auto"/>
          </w:divBdr>
        </w:div>
        <w:div w:id="298732426">
          <w:marLeft w:val="0"/>
          <w:marRight w:val="0"/>
          <w:marTop w:val="0"/>
          <w:marBottom w:val="0"/>
          <w:divBdr>
            <w:top w:val="none" w:sz="0" w:space="0" w:color="auto"/>
            <w:left w:val="none" w:sz="0" w:space="0" w:color="auto"/>
            <w:bottom w:val="none" w:sz="0" w:space="0" w:color="auto"/>
            <w:right w:val="none" w:sz="0" w:space="0" w:color="auto"/>
          </w:divBdr>
        </w:div>
        <w:div w:id="302467225">
          <w:marLeft w:val="0"/>
          <w:marRight w:val="0"/>
          <w:marTop w:val="0"/>
          <w:marBottom w:val="0"/>
          <w:divBdr>
            <w:top w:val="none" w:sz="0" w:space="0" w:color="auto"/>
            <w:left w:val="none" w:sz="0" w:space="0" w:color="auto"/>
            <w:bottom w:val="none" w:sz="0" w:space="0" w:color="auto"/>
            <w:right w:val="none" w:sz="0" w:space="0" w:color="auto"/>
          </w:divBdr>
          <w:divsChild>
            <w:div w:id="2044748300">
              <w:marLeft w:val="-75"/>
              <w:marRight w:val="0"/>
              <w:marTop w:val="30"/>
              <w:marBottom w:val="30"/>
              <w:divBdr>
                <w:top w:val="none" w:sz="0" w:space="0" w:color="auto"/>
                <w:left w:val="none" w:sz="0" w:space="0" w:color="auto"/>
                <w:bottom w:val="none" w:sz="0" w:space="0" w:color="auto"/>
                <w:right w:val="none" w:sz="0" w:space="0" w:color="auto"/>
              </w:divBdr>
              <w:divsChild>
                <w:div w:id="296304077">
                  <w:marLeft w:val="0"/>
                  <w:marRight w:val="0"/>
                  <w:marTop w:val="0"/>
                  <w:marBottom w:val="0"/>
                  <w:divBdr>
                    <w:top w:val="none" w:sz="0" w:space="0" w:color="auto"/>
                    <w:left w:val="none" w:sz="0" w:space="0" w:color="auto"/>
                    <w:bottom w:val="none" w:sz="0" w:space="0" w:color="auto"/>
                    <w:right w:val="none" w:sz="0" w:space="0" w:color="auto"/>
                  </w:divBdr>
                  <w:divsChild>
                    <w:div w:id="1901137948">
                      <w:marLeft w:val="0"/>
                      <w:marRight w:val="0"/>
                      <w:marTop w:val="0"/>
                      <w:marBottom w:val="0"/>
                      <w:divBdr>
                        <w:top w:val="none" w:sz="0" w:space="0" w:color="auto"/>
                        <w:left w:val="none" w:sz="0" w:space="0" w:color="auto"/>
                        <w:bottom w:val="none" w:sz="0" w:space="0" w:color="auto"/>
                        <w:right w:val="none" w:sz="0" w:space="0" w:color="auto"/>
                      </w:divBdr>
                    </w:div>
                  </w:divsChild>
                </w:div>
                <w:div w:id="296497579">
                  <w:marLeft w:val="0"/>
                  <w:marRight w:val="0"/>
                  <w:marTop w:val="0"/>
                  <w:marBottom w:val="0"/>
                  <w:divBdr>
                    <w:top w:val="none" w:sz="0" w:space="0" w:color="auto"/>
                    <w:left w:val="none" w:sz="0" w:space="0" w:color="auto"/>
                    <w:bottom w:val="none" w:sz="0" w:space="0" w:color="auto"/>
                    <w:right w:val="none" w:sz="0" w:space="0" w:color="auto"/>
                  </w:divBdr>
                  <w:divsChild>
                    <w:div w:id="1333488978">
                      <w:marLeft w:val="0"/>
                      <w:marRight w:val="0"/>
                      <w:marTop w:val="0"/>
                      <w:marBottom w:val="0"/>
                      <w:divBdr>
                        <w:top w:val="none" w:sz="0" w:space="0" w:color="auto"/>
                        <w:left w:val="none" w:sz="0" w:space="0" w:color="auto"/>
                        <w:bottom w:val="none" w:sz="0" w:space="0" w:color="auto"/>
                        <w:right w:val="none" w:sz="0" w:space="0" w:color="auto"/>
                      </w:divBdr>
                    </w:div>
                  </w:divsChild>
                </w:div>
                <w:div w:id="363945616">
                  <w:marLeft w:val="0"/>
                  <w:marRight w:val="0"/>
                  <w:marTop w:val="0"/>
                  <w:marBottom w:val="0"/>
                  <w:divBdr>
                    <w:top w:val="none" w:sz="0" w:space="0" w:color="auto"/>
                    <w:left w:val="none" w:sz="0" w:space="0" w:color="auto"/>
                    <w:bottom w:val="none" w:sz="0" w:space="0" w:color="auto"/>
                    <w:right w:val="none" w:sz="0" w:space="0" w:color="auto"/>
                  </w:divBdr>
                  <w:divsChild>
                    <w:div w:id="660080464">
                      <w:marLeft w:val="0"/>
                      <w:marRight w:val="0"/>
                      <w:marTop w:val="0"/>
                      <w:marBottom w:val="0"/>
                      <w:divBdr>
                        <w:top w:val="none" w:sz="0" w:space="0" w:color="auto"/>
                        <w:left w:val="none" w:sz="0" w:space="0" w:color="auto"/>
                        <w:bottom w:val="none" w:sz="0" w:space="0" w:color="auto"/>
                        <w:right w:val="none" w:sz="0" w:space="0" w:color="auto"/>
                      </w:divBdr>
                    </w:div>
                  </w:divsChild>
                </w:div>
                <w:div w:id="392774149">
                  <w:marLeft w:val="0"/>
                  <w:marRight w:val="0"/>
                  <w:marTop w:val="0"/>
                  <w:marBottom w:val="0"/>
                  <w:divBdr>
                    <w:top w:val="none" w:sz="0" w:space="0" w:color="auto"/>
                    <w:left w:val="none" w:sz="0" w:space="0" w:color="auto"/>
                    <w:bottom w:val="none" w:sz="0" w:space="0" w:color="auto"/>
                    <w:right w:val="none" w:sz="0" w:space="0" w:color="auto"/>
                  </w:divBdr>
                  <w:divsChild>
                    <w:div w:id="1161699374">
                      <w:marLeft w:val="0"/>
                      <w:marRight w:val="0"/>
                      <w:marTop w:val="0"/>
                      <w:marBottom w:val="0"/>
                      <w:divBdr>
                        <w:top w:val="none" w:sz="0" w:space="0" w:color="auto"/>
                        <w:left w:val="none" w:sz="0" w:space="0" w:color="auto"/>
                        <w:bottom w:val="none" w:sz="0" w:space="0" w:color="auto"/>
                        <w:right w:val="none" w:sz="0" w:space="0" w:color="auto"/>
                      </w:divBdr>
                    </w:div>
                  </w:divsChild>
                </w:div>
                <w:div w:id="596988451">
                  <w:marLeft w:val="0"/>
                  <w:marRight w:val="0"/>
                  <w:marTop w:val="0"/>
                  <w:marBottom w:val="0"/>
                  <w:divBdr>
                    <w:top w:val="none" w:sz="0" w:space="0" w:color="auto"/>
                    <w:left w:val="none" w:sz="0" w:space="0" w:color="auto"/>
                    <w:bottom w:val="none" w:sz="0" w:space="0" w:color="auto"/>
                    <w:right w:val="none" w:sz="0" w:space="0" w:color="auto"/>
                  </w:divBdr>
                  <w:divsChild>
                    <w:div w:id="738018987">
                      <w:marLeft w:val="0"/>
                      <w:marRight w:val="0"/>
                      <w:marTop w:val="0"/>
                      <w:marBottom w:val="0"/>
                      <w:divBdr>
                        <w:top w:val="none" w:sz="0" w:space="0" w:color="auto"/>
                        <w:left w:val="none" w:sz="0" w:space="0" w:color="auto"/>
                        <w:bottom w:val="none" w:sz="0" w:space="0" w:color="auto"/>
                        <w:right w:val="none" w:sz="0" w:space="0" w:color="auto"/>
                      </w:divBdr>
                    </w:div>
                  </w:divsChild>
                </w:div>
                <w:div w:id="692342065">
                  <w:marLeft w:val="0"/>
                  <w:marRight w:val="0"/>
                  <w:marTop w:val="0"/>
                  <w:marBottom w:val="0"/>
                  <w:divBdr>
                    <w:top w:val="none" w:sz="0" w:space="0" w:color="auto"/>
                    <w:left w:val="none" w:sz="0" w:space="0" w:color="auto"/>
                    <w:bottom w:val="none" w:sz="0" w:space="0" w:color="auto"/>
                    <w:right w:val="none" w:sz="0" w:space="0" w:color="auto"/>
                  </w:divBdr>
                  <w:divsChild>
                    <w:div w:id="653950662">
                      <w:marLeft w:val="0"/>
                      <w:marRight w:val="0"/>
                      <w:marTop w:val="0"/>
                      <w:marBottom w:val="0"/>
                      <w:divBdr>
                        <w:top w:val="none" w:sz="0" w:space="0" w:color="auto"/>
                        <w:left w:val="none" w:sz="0" w:space="0" w:color="auto"/>
                        <w:bottom w:val="none" w:sz="0" w:space="0" w:color="auto"/>
                        <w:right w:val="none" w:sz="0" w:space="0" w:color="auto"/>
                      </w:divBdr>
                    </w:div>
                  </w:divsChild>
                </w:div>
                <w:div w:id="726151773">
                  <w:marLeft w:val="0"/>
                  <w:marRight w:val="0"/>
                  <w:marTop w:val="0"/>
                  <w:marBottom w:val="0"/>
                  <w:divBdr>
                    <w:top w:val="none" w:sz="0" w:space="0" w:color="auto"/>
                    <w:left w:val="none" w:sz="0" w:space="0" w:color="auto"/>
                    <w:bottom w:val="none" w:sz="0" w:space="0" w:color="auto"/>
                    <w:right w:val="none" w:sz="0" w:space="0" w:color="auto"/>
                  </w:divBdr>
                  <w:divsChild>
                    <w:div w:id="1665472815">
                      <w:marLeft w:val="0"/>
                      <w:marRight w:val="0"/>
                      <w:marTop w:val="0"/>
                      <w:marBottom w:val="0"/>
                      <w:divBdr>
                        <w:top w:val="none" w:sz="0" w:space="0" w:color="auto"/>
                        <w:left w:val="none" w:sz="0" w:space="0" w:color="auto"/>
                        <w:bottom w:val="none" w:sz="0" w:space="0" w:color="auto"/>
                        <w:right w:val="none" w:sz="0" w:space="0" w:color="auto"/>
                      </w:divBdr>
                    </w:div>
                  </w:divsChild>
                </w:div>
                <w:div w:id="751319636">
                  <w:marLeft w:val="0"/>
                  <w:marRight w:val="0"/>
                  <w:marTop w:val="0"/>
                  <w:marBottom w:val="0"/>
                  <w:divBdr>
                    <w:top w:val="none" w:sz="0" w:space="0" w:color="auto"/>
                    <w:left w:val="none" w:sz="0" w:space="0" w:color="auto"/>
                    <w:bottom w:val="none" w:sz="0" w:space="0" w:color="auto"/>
                    <w:right w:val="none" w:sz="0" w:space="0" w:color="auto"/>
                  </w:divBdr>
                  <w:divsChild>
                    <w:div w:id="1012731072">
                      <w:marLeft w:val="0"/>
                      <w:marRight w:val="0"/>
                      <w:marTop w:val="0"/>
                      <w:marBottom w:val="0"/>
                      <w:divBdr>
                        <w:top w:val="none" w:sz="0" w:space="0" w:color="auto"/>
                        <w:left w:val="none" w:sz="0" w:space="0" w:color="auto"/>
                        <w:bottom w:val="none" w:sz="0" w:space="0" w:color="auto"/>
                        <w:right w:val="none" w:sz="0" w:space="0" w:color="auto"/>
                      </w:divBdr>
                    </w:div>
                  </w:divsChild>
                </w:div>
                <w:div w:id="824080196">
                  <w:marLeft w:val="0"/>
                  <w:marRight w:val="0"/>
                  <w:marTop w:val="0"/>
                  <w:marBottom w:val="0"/>
                  <w:divBdr>
                    <w:top w:val="none" w:sz="0" w:space="0" w:color="auto"/>
                    <w:left w:val="none" w:sz="0" w:space="0" w:color="auto"/>
                    <w:bottom w:val="none" w:sz="0" w:space="0" w:color="auto"/>
                    <w:right w:val="none" w:sz="0" w:space="0" w:color="auto"/>
                  </w:divBdr>
                  <w:divsChild>
                    <w:div w:id="362243804">
                      <w:marLeft w:val="0"/>
                      <w:marRight w:val="0"/>
                      <w:marTop w:val="0"/>
                      <w:marBottom w:val="0"/>
                      <w:divBdr>
                        <w:top w:val="none" w:sz="0" w:space="0" w:color="auto"/>
                        <w:left w:val="none" w:sz="0" w:space="0" w:color="auto"/>
                        <w:bottom w:val="none" w:sz="0" w:space="0" w:color="auto"/>
                        <w:right w:val="none" w:sz="0" w:space="0" w:color="auto"/>
                      </w:divBdr>
                    </w:div>
                  </w:divsChild>
                </w:div>
                <w:div w:id="933244259">
                  <w:marLeft w:val="0"/>
                  <w:marRight w:val="0"/>
                  <w:marTop w:val="0"/>
                  <w:marBottom w:val="0"/>
                  <w:divBdr>
                    <w:top w:val="none" w:sz="0" w:space="0" w:color="auto"/>
                    <w:left w:val="none" w:sz="0" w:space="0" w:color="auto"/>
                    <w:bottom w:val="none" w:sz="0" w:space="0" w:color="auto"/>
                    <w:right w:val="none" w:sz="0" w:space="0" w:color="auto"/>
                  </w:divBdr>
                  <w:divsChild>
                    <w:div w:id="1387797757">
                      <w:marLeft w:val="0"/>
                      <w:marRight w:val="0"/>
                      <w:marTop w:val="0"/>
                      <w:marBottom w:val="0"/>
                      <w:divBdr>
                        <w:top w:val="none" w:sz="0" w:space="0" w:color="auto"/>
                        <w:left w:val="none" w:sz="0" w:space="0" w:color="auto"/>
                        <w:bottom w:val="none" w:sz="0" w:space="0" w:color="auto"/>
                        <w:right w:val="none" w:sz="0" w:space="0" w:color="auto"/>
                      </w:divBdr>
                    </w:div>
                  </w:divsChild>
                </w:div>
                <w:div w:id="968897794">
                  <w:marLeft w:val="0"/>
                  <w:marRight w:val="0"/>
                  <w:marTop w:val="0"/>
                  <w:marBottom w:val="0"/>
                  <w:divBdr>
                    <w:top w:val="none" w:sz="0" w:space="0" w:color="auto"/>
                    <w:left w:val="none" w:sz="0" w:space="0" w:color="auto"/>
                    <w:bottom w:val="none" w:sz="0" w:space="0" w:color="auto"/>
                    <w:right w:val="none" w:sz="0" w:space="0" w:color="auto"/>
                  </w:divBdr>
                  <w:divsChild>
                    <w:div w:id="1033261780">
                      <w:marLeft w:val="0"/>
                      <w:marRight w:val="0"/>
                      <w:marTop w:val="0"/>
                      <w:marBottom w:val="0"/>
                      <w:divBdr>
                        <w:top w:val="none" w:sz="0" w:space="0" w:color="auto"/>
                        <w:left w:val="none" w:sz="0" w:space="0" w:color="auto"/>
                        <w:bottom w:val="none" w:sz="0" w:space="0" w:color="auto"/>
                        <w:right w:val="none" w:sz="0" w:space="0" w:color="auto"/>
                      </w:divBdr>
                    </w:div>
                  </w:divsChild>
                </w:div>
                <w:div w:id="1013610945">
                  <w:marLeft w:val="0"/>
                  <w:marRight w:val="0"/>
                  <w:marTop w:val="0"/>
                  <w:marBottom w:val="0"/>
                  <w:divBdr>
                    <w:top w:val="none" w:sz="0" w:space="0" w:color="auto"/>
                    <w:left w:val="none" w:sz="0" w:space="0" w:color="auto"/>
                    <w:bottom w:val="none" w:sz="0" w:space="0" w:color="auto"/>
                    <w:right w:val="none" w:sz="0" w:space="0" w:color="auto"/>
                  </w:divBdr>
                  <w:divsChild>
                    <w:div w:id="1233271944">
                      <w:marLeft w:val="0"/>
                      <w:marRight w:val="0"/>
                      <w:marTop w:val="0"/>
                      <w:marBottom w:val="0"/>
                      <w:divBdr>
                        <w:top w:val="none" w:sz="0" w:space="0" w:color="auto"/>
                        <w:left w:val="none" w:sz="0" w:space="0" w:color="auto"/>
                        <w:bottom w:val="none" w:sz="0" w:space="0" w:color="auto"/>
                        <w:right w:val="none" w:sz="0" w:space="0" w:color="auto"/>
                      </w:divBdr>
                    </w:div>
                  </w:divsChild>
                </w:div>
                <w:div w:id="1020427300">
                  <w:marLeft w:val="0"/>
                  <w:marRight w:val="0"/>
                  <w:marTop w:val="0"/>
                  <w:marBottom w:val="0"/>
                  <w:divBdr>
                    <w:top w:val="none" w:sz="0" w:space="0" w:color="auto"/>
                    <w:left w:val="none" w:sz="0" w:space="0" w:color="auto"/>
                    <w:bottom w:val="none" w:sz="0" w:space="0" w:color="auto"/>
                    <w:right w:val="none" w:sz="0" w:space="0" w:color="auto"/>
                  </w:divBdr>
                  <w:divsChild>
                    <w:div w:id="442843846">
                      <w:marLeft w:val="0"/>
                      <w:marRight w:val="0"/>
                      <w:marTop w:val="0"/>
                      <w:marBottom w:val="0"/>
                      <w:divBdr>
                        <w:top w:val="none" w:sz="0" w:space="0" w:color="auto"/>
                        <w:left w:val="none" w:sz="0" w:space="0" w:color="auto"/>
                        <w:bottom w:val="none" w:sz="0" w:space="0" w:color="auto"/>
                        <w:right w:val="none" w:sz="0" w:space="0" w:color="auto"/>
                      </w:divBdr>
                    </w:div>
                  </w:divsChild>
                </w:div>
                <w:div w:id="1109743983">
                  <w:marLeft w:val="0"/>
                  <w:marRight w:val="0"/>
                  <w:marTop w:val="0"/>
                  <w:marBottom w:val="0"/>
                  <w:divBdr>
                    <w:top w:val="none" w:sz="0" w:space="0" w:color="auto"/>
                    <w:left w:val="none" w:sz="0" w:space="0" w:color="auto"/>
                    <w:bottom w:val="none" w:sz="0" w:space="0" w:color="auto"/>
                    <w:right w:val="none" w:sz="0" w:space="0" w:color="auto"/>
                  </w:divBdr>
                  <w:divsChild>
                    <w:div w:id="1825855436">
                      <w:marLeft w:val="0"/>
                      <w:marRight w:val="0"/>
                      <w:marTop w:val="0"/>
                      <w:marBottom w:val="0"/>
                      <w:divBdr>
                        <w:top w:val="none" w:sz="0" w:space="0" w:color="auto"/>
                        <w:left w:val="none" w:sz="0" w:space="0" w:color="auto"/>
                        <w:bottom w:val="none" w:sz="0" w:space="0" w:color="auto"/>
                        <w:right w:val="none" w:sz="0" w:space="0" w:color="auto"/>
                      </w:divBdr>
                    </w:div>
                  </w:divsChild>
                </w:div>
                <w:div w:id="1114639285">
                  <w:marLeft w:val="0"/>
                  <w:marRight w:val="0"/>
                  <w:marTop w:val="0"/>
                  <w:marBottom w:val="0"/>
                  <w:divBdr>
                    <w:top w:val="none" w:sz="0" w:space="0" w:color="auto"/>
                    <w:left w:val="none" w:sz="0" w:space="0" w:color="auto"/>
                    <w:bottom w:val="none" w:sz="0" w:space="0" w:color="auto"/>
                    <w:right w:val="none" w:sz="0" w:space="0" w:color="auto"/>
                  </w:divBdr>
                  <w:divsChild>
                    <w:div w:id="285310206">
                      <w:marLeft w:val="0"/>
                      <w:marRight w:val="0"/>
                      <w:marTop w:val="0"/>
                      <w:marBottom w:val="0"/>
                      <w:divBdr>
                        <w:top w:val="none" w:sz="0" w:space="0" w:color="auto"/>
                        <w:left w:val="none" w:sz="0" w:space="0" w:color="auto"/>
                        <w:bottom w:val="none" w:sz="0" w:space="0" w:color="auto"/>
                        <w:right w:val="none" w:sz="0" w:space="0" w:color="auto"/>
                      </w:divBdr>
                    </w:div>
                  </w:divsChild>
                </w:div>
                <w:div w:id="1160463460">
                  <w:marLeft w:val="0"/>
                  <w:marRight w:val="0"/>
                  <w:marTop w:val="0"/>
                  <w:marBottom w:val="0"/>
                  <w:divBdr>
                    <w:top w:val="none" w:sz="0" w:space="0" w:color="auto"/>
                    <w:left w:val="none" w:sz="0" w:space="0" w:color="auto"/>
                    <w:bottom w:val="none" w:sz="0" w:space="0" w:color="auto"/>
                    <w:right w:val="none" w:sz="0" w:space="0" w:color="auto"/>
                  </w:divBdr>
                  <w:divsChild>
                    <w:div w:id="309991307">
                      <w:marLeft w:val="0"/>
                      <w:marRight w:val="0"/>
                      <w:marTop w:val="0"/>
                      <w:marBottom w:val="0"/>
                      <w:divBdr>
                        <w:top w:val="none" w:sz="0" w:space="0" w:color="auto"/>
                        <w:left w:val="none" w:sz="0" w:space="0" w:color="auto"/>
                        <w:bottom w:val="none" w:sz="0" w:space="0" w:color="auto"/>
                        <w:right w:val="none" w:sz="0" w:space="0" w:color="auto"/>
                      </w:divBdr>
                    </w:div>
                  </w:divsChild>
                </w:div>
                <w:div w:id="1194542390">
                  <w:marLeft w:val="0"/>
                  <w:marRight w:val="0"/>
                  <w:marTop w:val="0"/>
                  <w:marBottom w:val="0"/>
                  <w:divBdr>
                    <w:top w:val="none" w:sz="0" w:space="0" w:color="auto"/>
                    <w:left w:val="none" w:sz="0" w:space="0" w:color="auto"/>
                    <w:bottom w:val="none" w:sz="0" w:space="0" w:color="auto"/>
                    <w:right w:val="none" w:sz="0" w:space="0" w:color="auto"/>
                  </w:divBdr>
                  <w:divsChild>
                    <w:div w:id="1629311917">
                      <w:marLeft w:val="0"/>
                      <w:marRight w:val="0"/>
                      <w:marTop w:val="0"/>
                      <w:marBottom w:val="0"/>
                      <w:divBdr>
                        <w:top w:val="none" w:sz="0" w:space="0" w:color="auto"/>
                        <w:left w:val="none" w:sz="0" w:space="0" w:color="auto"/>
                        <w:bottom w:val="none" w:sz="0" w:space="0" w:color="auto"/>
                        <w:right w:val="none" w:sz="0" w:space="0" w:color="auto"/>
                      </w:divBdr>
                    </w:div>
                  </w:divsChild>
                </w:div>
                <w:div w:id="1210384523">
                  <w:marLeft w:val="0"/>
                  <w:marRight w:val="0"/>
                  <w:marTop w:val="0"/>
                  <w:marBottom w:val="0"/>
                  <w:divBdr>
                    <w:top w:val="none" w:sz="0" w:space="0" w:color="auto"/>
                    <w:left w:val="none" w:sz="0" w:space="0" w:color="auto"/>
                    <w:bottom w:val="none" w:sz="0" w:space="0" w:color="auto"/>
                    <w:right w:val="none" w:sz="0" w:space="0" w:color="auto"/>
                  </w:divBdr>
                  <w:divsChild>
                    <w:div w:id="1375542876">
                      <w:marLeft w:val="0"/>
                      <w:marRight w:val="0"/>
                      <w:marTop w:val="0"/>
                      <w:marBottom w:val="0"/>
                      <w:divBdr>
                        <w:top w:val="none" w:sz="0" w:space="0" w:color="auto"/>
                        <w:left w:val="none" w:sz="0" w:space="0" w:color="auto"/>
                        <w:bottom w:val="none" w:sz="0" w:space="0" w:color="auto"/>
                        <w:right w:val="none" w:sz="0" w:space="0" w:color="auto"/>
                      </w:divBdr>
                    </w:div>
                  </w:divsChild>
                </w:div>
                <w:div w:id="1231115000">
                  <w:marLeft w:val="0"/>
                  <w:marRight w:val="0"/>
                  <w:marTop w:val="0"/>
                  <w:marBottom w:val="0"/>
                  <w:divBdr>
                    <w:top w:val="none" w:sz="0" w:space="0" w:color="auto"/>
                    <w:left w:val="none" w:sz="0" w:space="0" w:color="auto"/>
                    <w:bottom w:val="none" w:sz="0" w:space="0" w:color="auto"/>
                    <w:right w:val="none" w:sz="0" w:space="0" w:color="auto"/>
                  </w:divBdr>
                  <w:divsChild>
                    <w:div w:id="463736618">
                      <w:marLeft w:val="0"/>
                      <w:marRight w:val="0"/>
                      <w:marTop w:val="0"/>
                      <w:marBottom w:val="0"/>
                      <w:divBdr>
                        <w:top w:val="none" w:sz="0" w:space="0" w:color="auto"/>
                        <w:left w:val="none" w:sz="0" w:space="0" w:color="auto"/>
                        <w:bottom w:val="none" w:sz="0" w:space="0" w:color="auto"/>
                        <w:right w:val="none" w:sz="0" w:space="0" w:color="auto"/>
                      </w:divBdr>
                    </w:div>
                  </w:divsChild>
                </w:div>
                <w:div w:id="1258250943">
                  <w:marLeft w:val="0"/>
                  <w:marRight w:val="0"/>
                  <w:marTop w:val="0"/>
                  <w:marBottom w:val="0"/>
                  <w:divBdr>
                    <w:top w:val="none" w:sz="0" w:space="0" w:color="auto"/>
                    <w:left w:val="none" w:sz="0" w:space="0" w:color="auto"/>
                    <w:bottom w:val="none" w:sz="0" w:space="0" w:color="auto"/>
                    <w:right w:val="none" w:sz="0" w:space="0" w:color="auto"/>
                  </w:divBdr>
                  <w:divsChild>
                    <w:div w:id="1130635775">
                      <w:marLeft w:val="0"/>
                      <w:marRight w:val="0"/>
                      <w:marTop w:val="0"/>
                      <w:marBottom w:val="0"/>
                      <w:divBdr>
                        <w:top w:val="none" w:sz="0" w:space="0" w:color="auto"/>
                        <w:left w:val="none" w:sz="0" w:space="0" w:color="auto"/>
                        <w:bottom w:val="none" w:sz="0" w:space="0" w:color="auto"/>
                        <w:right w:val="none" w:sz="0" w:space="0" w:color="auto"/>
                      </w:divBdr>
                    </w:div>
                  </w:divsChild>
                </w:div>
                <w:div w:id="1295481753">
                  <w:marLeft w:val="0"/>
                  <w:marRight w:val="0"/>
                  <w:marTop w:val="0"/>
                  <w:marBottom w:val="0"/>
                  <w:divBdr>
                    <w:top w:val="none" w:sz="0" w:space="0" w:color="auto"/>
                    <w:left w:val="none" w:sz="0" w:space="0" w:color="auto"/>
                    <w:bottom w:val="none" w:sz="0" w:space="0" w:color="auto"/>
                    <w:right w:val="none" w:sz="0" w:space="0" w:color="auto"/>
                  </w:divBdr>
                  <w:divsChild>
                    <w:div w:id="1083604115">
                      <w:marLeft w:val="0"/>
                      <w:marRight w:val="0"/>
                      <w:marTop w:val="0"/>
                      <w:marBottom w:val="0"/>
                      <w:divBdr>
                        <w:top w:val="none" w:sz="0" w:space="0" w:color="auto"/>
                        <w:left w:val="none" w:sz="0" w:space="0" w:color="auto"/>
                        <w:bottom w:val="none" w:sz="0" w:space="0" w:color="auto"/>
                        <w:right w:val="none" w:sz="0" w:space="0" w:color="auto"/>
                      </w:divBdr>
                    </w:div>
                  </w:divsChild>
                </w:div>
                <w:div w:id="1391034174">
                  <w:marLeft w:val="0"/>
                  <w:marRight w:val="0"/>
                  <w:marTop w:val="0"/>
                  <w:marBottom w:val="0"/>
                  <w:divBdr>
                    <w:top w:val="none" w:sz="0" w:space="0" w:color="auto"/>
                    <w:left w:val="none" w:sz="0" w:space="0" w:color="auto"/>
                    <w:bottom w:val="none" w:sz="0" w:space="0" w:color="auto"/>
                    <w:right w:val="none" w:sz="0" w:space="0" w:color="auto"/>
                  </w:divBdr>
                  <w:divsChild>
                    <w:div w:id="917446520">
                      <w:marLeft w:val="0"/>
                      <w:marRight w:val="0"/>
                      <w:marTop w:val="0"/>
                      <w:marBottom w:val="0"/>
                      <w:divBdr>
                        <w:top w:val="none" w:sz="0" w:space="0" w:color="auto"/>
                        <w:left w:val="none" w:sz="0" w:space="0" w:color="auto"/>
                        <w:bottom w:val="none" w:sz="0" w:space="0" w:color="auto"/>
                        <w:right w:val="none" w:sz="0" w:space="0" w:color="auto"/>
                      </w:divBdr>
                    </w:div>
                  </w:divsChild>
                </w:div>
                <w:div w:id="1392312865">
                  <w:marLeft w:val="0"/>
                  <w:marRight w:val="0"/>
                  <w:marTop w:val="0"/>
                  <w:marBottom w:val="0"/>
                  <w:divBdr>
                    <w:top w:val="none" w:sz="0" w:space="0" w:color="auto"/>
                    <w:left w:val="none" w:sz="0" w:space="0" w:color="auto"/>
                    <w:bottom w:val="none" w:sz="0" w:space="0" w:color="auto"/>
                    <w:right w:val="none" w:sz="0" w:space="0" w:color="auto"/>
                  </w:divBdr>
                  <w:divsChild>
                    <w:div w:id="2097701023">
                      <w:marLeft w:val="0"/>
                      <w:marRight w:val="0"/>
                      <w:marTop w:val="0"/>
                      <w:marBottom w:val="0"/>
                      <w:divBdr>
                        <w:top w:val="none" w:sz="0" w:space="0" w:color="auto"/>
                        <w:left w:val="none" w:sz="0" w:space="0" w:color="auto"/>
                        <w:bottom w:val="none" w:sz="0" w:space="0" w:color="auto"/>
                        <w:right w:val="none" w:sz="0" w:space="0" w:color="auto"/>
                      </w:divBdr>
                    </w:div>
                  </w:divsChild>
                </w:div>
                <w:div w:id="1530685784">
                  <w:marLeft w:val="0"/>
                  <w:marRight w:val="0"/>
                  <w:marTop w:val="0"/>
                  <w:marBottom w:val="0"/>
                  <w:divBdr>
                    <w:top w:val="none" w:sz="0" w:space="0" w:color="auto"/>
                    <w:left w:val="none" w:sz="0" w:space="0" w:color="auto"/>
                    <w:bottom w:val="none" w:sz="0" w:space="0" w:color="auto"/>
                    <w:right w:val="none" w:sz="0" w:space="0" w:color="auto"/>
                  </w:divBdr>
                  <w:divsChild>
                    <w:div w:id="334574778">
                      <w:marLeft w:val="0"/>
                      <w:marRight w:val="0"/>
                      <w:marTop w:val="0"/>
                      <w:marBottom w:val="0"/>
                      <w:divBdr>
                        <w:top w:val="none" w:sz="0" w:space="0" w:color="auto"/>
                        <w:left w:val="none" w:sz="0" w:space="0" w:color="auto"/>
                        <w:bottom w:val="none" w:sz="0" w:space="0" w:color="auto"/>
                        <w:right w:val="none" w:sz="0" w:space="0" w:color="auto"/>
                      </w:divBdr>
                    </w:div>
                  </w:divsChild>
                </w:div>
                <w:div w:id="1562133259">
                  <w:marLeft w:val="0"/>
                  <w:marRight w:val="0"/>
                  <w:marTop w:val="0"/>
                  <w:marBottom w:val="0"/>
                  <w:divBdr>
                    <w:top w:val="none" w:sz="0" w:space="0" w:color="auto"/>
                    <w:left w:val="none" w:sz="0" w:space="0" w:color="auto"/>
                    <w:bottom w:val="none" w:sz="0" w:space="0" w:color="auto"/>
                    <w:right w:val="none" w:sz="0" w:space="0" w:color="auto"/>
                  </w:divBdr>
                  <w:divsChild>
                    <w:div w:id="893583399">
                      <w:marLeft w:val="0"/>
                      <w:marRight w:val="0"/>
                      <w:marTop w:val="0"/>
                      <w:marBottom w:val="0"/>
                      <w:divBdr>
                        <w:top w:val="none" w:sz="0" w:space="0" w:color="auto"/>
                        <w:left w:val="none" w:sz="0" w:space="0" w:color="auto"/>
                        <w:bottom w:val="none" w:sz="0" w:space="0" w:color="auto"/>
                        <w:right w:val="none" w:sz="0" w:space="0" w:color="auto"/>
                      </w:divBdr>
                    </w:div>
                  </w:divsChild>
                </w:div>
                <w:div w:id="1642689682">
                  <w:marLeft w:val="0"/>
                  <w:marRight w:val="0"/>
                  <w:marTop w:val="0"/>
                  <w:marBottom w:val="0"/>
                  <w:divBdr>
                    <w:top w:val="none" w:sz="0" w:space="0" w:color="auto"/>
                    <w:left w:val="none" w:sz="0" w:space="0" w:color="auto"/>
                    <w:bottom w:val="none" w:sz="0" w:space="0" w:color="auto"/>
                    <w:right w:val="none" w:sz="0" w:space="0" w:color="auto"/>
                  </w:divBdr>
                  <w:divsChild>
                    <w:div w:id="510607090">
                      <w:marLeft w:val="0"/>
                      <w:marRight w:val="0"/>
                      <w:marTop w:val="0"/>
                      <w:marBottom w:val="0"/>
                      <w:divBdr>
                        <w:top w:val="none" w:sz="0" w:space="0" w:color="auto"/>
                        <w:left w:val="none" w:sz="0" w:space="0" w:color="auto"/>
                        <w:bottom w:val="none" w:sz="0" w:space="0" w:color="auto"/>
                        <w:right w:val="none" w:sz="0" w:space="0" w:color="auto"/>
                      </w:divBdr>
                    </w:div>
                  </w:divsChild>
                </w:div>
                <w:div w:id="1667170306">
                  <w:marLeft w:val="0"/>
                  <w:marRight w:val="0"/>
                  <w:marTop w:val="0"/>
                  <w:marBottom w:val="0"/>
                  <w:divBdr>
                    <w:top w:val="none" w:sz="0" w:space="0" w:color="auto"/>
                    <w:left w:val="none" w:sz="0" w:space="0" w:color="auto"/>
                    <w:bottom w:val="none" w:sz="0" w:space="0" w:color="auto"/>
                    <w:right w:val="none" w:sz="0" w:space="0" w:color="auto"/>
                  </w:divBdr>
                  <w:divsChild>
                    <w:div w:id="458845111">
                      <w:marLeft w:val="0"/>
                      <w:marRight w:val="0"/>
                      <w:marTop w:val="0"/>
                      <w:marBottom w:val="0"/>
                      <w:divBdr>
                        <w:top w:val="none" w:sz="0" w:space="0" w:color="auto"/>
                        <w:left w:val="none" w:sz="0" w:space="0" w:color="auto"/>
                        <w:bottom w:val="none" w:sz="0" w:space="0" w:color="auto"/>
                        <w:right w:val="none" w:sz="0" w:space="0" w:color="auto"/>
                      </w:divBdr>
                    </w:div>
                  </w:divsChild>
                </w:div>
                <w:div w:id="1685400597">
                  <w:marLeft w:val="0"/>
                  <w:marRight w:val="0"/>
                  <w:marTop w:val="0"/>
                  <w:marBottom w:val="0"/>
                  <w:divBdr>
                    <w:top w:val="none" w:sz="0" w:space="0" w:color="auto"/>
                    <w:left w:val="none" w:sz="0" w:space="0" w:color="auto"/>
                    <w:bottom w:val="none" w:sz="0" w:space="0" w:color="auto"/>
                    <w:right w:val="none" w:sz="0" w:space="0" w:color="auto"/>
                  </w:divBdr>
                  <w:divsChild>
                    <w:div w:id="74935513">
                      <w:marLeft w:val="0"/>
                      <w:marRight w:val="0"/>
                      <w:marTop w:val="0"/>
                      <w:marBottom w:val="0"/>
                      <w:divBdr>
                        <w:top w:val="none" w:sz="0" w:space="0" w:color="auto"/>
                        <w:left w:val="none" w:sz="0" w:space="0" w:color="auto"/>
                        <w:bottom w:val="none" w:sz="0" w:space="0" w:color="auto"/>
                        <w:right w:val="none" w:sz="0" w:space="0" w:color="auto"/>
                      </w:divBdr>
                    </w:div>
                  </w:divsChild>
                </w:div>
                <w:div w:id="1711951094">
                  <w:marLeft w:val="0"/>
                  <w:marRight w:val="0"/>
                  <w:marTop w:val="0"/>
                  <w:marBottom w:val="0"/>
                  <w:divBdr>
                    <w:top w:val="none" w:sz="0" w:space="0" w:color="auto"/>
                    <w:left w:val="none" w:sz="0" w:space="0" w:color="auto"/>
                    <w:bottom w:val="none" w:sz="0" w:space="0" w:color="auto"/>
                    <w:right w:val="none" w:sz="0" w:space="0" w:color="auto"/>
                  </w:divBdr>
                  <w:divsChild>
                    <w:div w:id="899244008">
                      <w:marLeft w:val="0"/>
                      <w:marRight w:val="0"/>
                      <w:marTop w:val="0"/>
                      <w:marBottom w:val="0"/>
                      <w:divBdr>
                        <w:top w:val="none" w:sz="0" w:space="0" w:color="auto"/>
                        <w:left w:val="none" w:sz="0" w:space="0" w:color="auto"/>
                        <w:bottom w:val="none" w:sz="0" w:space="0" w:color="auto"/>
                        <w:right w:val="none" w:sz="0" w:space="0" w:color="auto"/>
                      </w:divBdr>
                    </w:div>
                  </w:divsChild>
                </w:div>
                <w:div w:id="2038846228">
                  <w:marLeft w:val="0"/>
                  <w:marRight w:val="0"/>
                  <w:marTop w:val="0"/>
                  <w:marBottom w:val="0"/>
                  <w:divBdr>
                    <w:top w:val="none" w:sz="0" w:space="0" w:color="auto"/>
                    <w:left w:val="none" w:sz="0" w:space="0" w:color="auto"/>
                    <w:bottom w:val="none" w:sz="0" w:space="0" w:color="auto"/>
                    <w:right w:val="none" w:sz="0" w:space="0" w:color="auto"/>
                  </w:divBdr>
                  <w:divsChild>
                    <w:div w:id="1318925649">
                      <w:marLeft w:val="0"/>
                      <w:marRight w:val="0"/>
                      <w:marTop w:val="0"/>
                      <w:marBottom w:val="0"/>
                      <w:divBdr>
                        <w:top w:val="none" w:sz="0" w:space="0" w:color="auto"/>
                        <w:left w:val="none" w:sz="0" w:space="0" w:color="auto"/>
                        <w:bottom w:val="none" w:sz="0" w:space="0" w:color="auto"/>
                        <w:right w:val="none" w:sz="0" w:space="0" w:color="auto"/>
                      </w:divBdr>
                    </w:div>
                  </w:divsChild>
                </w:div>
                <w:div w:id="2081436264">
                  <w:marLeft w:val="0"/>
                  <w:marRight w:val="0"/>
                  <w:marTop w:val="0"/>
                  <w:marBottom w:val="0"/>
                  <w:divBdr>
                    <w:top w:val="none" w:sz="0" w:space="0" w:color="auto"/>
                    <w:left w:val="none" w:sz="0" w:space="0" w:color="auto"/>
                    <w:bottom w:val="none" w:sz="0" w:space="0" w:color="auto"/>
                    <w:right w:val="none" w:sz="0" w:space="0" w:color="auto"/>
                  </w:divBdr>
                  <w:divsChild>
                    <w:div w:id="2107186264">
                      <w:marLeft w:val="0"/>
                      <w:marRight w:val="0"/>
                      <w:marTop w:val="0"/>
                      <w:marBottom w:val="0"/>
                      <w:divBdr>
                        <w:top w:val="none" w:sz="0" w:space="0" w:color="auto"/>
                        <w:left w:val="none" w:sz="0" w:space="0" w:color="auto"/>
                        <w:bottom w:val="none" w:sz="0" w:space="0" w:color="auto"/>
                        <w:right w:val="none" w:sz="0" w:space="0" w:color="auto"/>
                      </w:divBdr>
                    </w:div>
                  </w:divsChild>
                </w:div>
                <w:div w:id="2092576558">
                  <w:marLeft w:val="0"/>
                  <w:marRight w:val="0"/>
                  <w:marTop w:val="0"/>
                  <w:marBottom w:val="0"/>
                  <w:divBdr>
                    <w:top w:val="none" w:sz="0" w:space="0" w:color="auto"/>
                    <w:left w:val="none" w:sz="0" w:space="0" w:color="auto"/>
                    <w:bottom w:val="none" w:sz="0" w:space="0" w:color="auto"/>
                    <w:right w:val="none" w:sz="0" w:space="0" w:color="auto"/>
                  </w:divBdr>
                  <w:divsChild>
                    <w:div w:id="54179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276638">
          <w:marLeft w:val="0"/>
          <w:marRight w:val="0"/>
          <w:marTop w:val="0"/>
          <w:marBottom w:val="0"/>
          <w:divBdr>
            <w:top w:val="none" w:sz="0" w:space="0" w:color="auto"/>
            <w:left w:val="none" w:sz="0" w:space="0" w:color="auto"/>
            <w:bottom w:val="none" w:sz="0" w:space="0" w:color="auto"/>
            <w:right w:val="none" w:sz="0" w:space="0" w:color="auto"/>
          </w:divBdr>
          <w:divsChild>
            <w:div w:id="489366741">
              <w:marLeft w:val="0"/>
              <w:marRight w:val="0"/>
              <w:marTop w:val="0"/>
              <w:marBottom w:val="0"/>
              <w:divBdr>
                <w:top w:val="none" w:sz="0" w:space="0" w:color="auto"/>
                <w:left w:val="none" w:sz="0" w:space="0" w:color="auto"/>
                <w:bottom w:val="none" w:sz="0" w:space="0" w:color="auto"/>
                <w:right w:val="none" w:sz="0" w:space="0" w:color="auto"/>
              </w:divBdr>
            </w:div>
            <w:div w:id="489367425">
              <w:marLeft w:val="0"/>
              <w:marRight w:val="0"/>
              <w:marTop w:val="0"/>
              <w:marBottom w:val="0"/>
              <w:divBdr>
                <w:top w:val="none" w:sz="0" w:space="0" w:color="auto"/>
                <w:left w:val="none" w:sz="0" w:space="0" w:color="auto"/>
                <w:bottom w:val="none" w:sz="0" w:space="0" w:color="auto"/>
                <w:right w:val="none" w:sz="0" w:space="0" w:color="auto"/>
              </w:divBdr>
            </w:div>
            <w:div w:id="571621817">
              <w:marLeft w:val="0"/>
              <w:marRight w:val="0"/>
              <w:marTop w:val="0"/>
              <w:marBottom w:val="0"/>
              <w:divBdr>
                <w:top w:val="none" w:sz="0" w:space="0" w:color="auto"/>
                <w:left w:val="none" w:sz="0" w:space="0" w:color="auto"/>
                <w:bottom w:val="none" w:sz="0" w:space="0" w:color="auto"/>
                <w:right w:val="none" w:sz="0" w:space="0" w:color="auto"/>
              </w:divBdr>
            </w:div>
            <w:div w:id="1368870447">
              <w:marLeft w:val="0"/>
              <w:marRight w:val="0"/>
              <w:marTop w:val="0"/>
              <w:marBottom w:val="0"/>
              <w:divBdr>
                <w:top w:val="none" w:sz="0" w:space="0" w:color="auto"/>
                <w:left w:val="none" w:sz="0" w:space="0" w:color="auto"/>
                <w:bottom w:val="none" w:sz="0" w:space="0" w:color="auto"/>
                <w:right w:val="none" w:sz="0" w:space="0" w:color="auto"/>
              </w:divBdr>
            </w:div>
            <w:div w:id="2097170468">
              <w:marLeft w:val="0"/>
              <w:marRight w:val="0"/>
              <w:marTop w:val="0"/>
              <w:marBottom w:val="0"/>
              <w:divBdr>
                <w:top w:val="none" w:sz="0" w:space="0" w:color="auto"/>
                <w:left w:val="none" w:sz="0" w:space="0" w:color="auto"/>
                <w:bottom w:val="none" w:sz="0" w:space="0" w:color="auto"/>
                <w:right w:val="none" w:sz="0" w:space="0" w:color="auto"/>
              </w:divBdr>
            </w:div>
          </w:divsChild>
        </w:div>
        <w:div w:id="584997364">
          <w:marLeft w:val="0"/>
          <w:marRight w:val="0"/>
          <w:marTop w:val="0"/>
          <w:marBottom w:val="0"/>
          <w:divBdr>
            <w:top w:val="none" w:sz="0" w:space="0" w:color="auto"/>
            <w:left w:val="none" w:sz="0" w:space="0" w:color="auto"/>
            <w:bottom w:val="none" w:sz="0" w:space="0" w:color="auto"/>
            <w:right w:val="none" w:sz="0" w:space="0" w:color="auto"/>
          </w:divBdr>
          <w:divsChild>
            <w:div w:id="552695434">
              <w:marLeft w:val="0"/>
              <w:marRight w:val="0"/>
              <w:marTop w:val="0"/>
              <w:marBottom w:val="0"/>
              <w:divBdr>
                <w:top w:val="none" w:sz="0" w:space="0" w:color="auto"/>
                <w:left w:val="none" w:sz="0" w:space="0" w:color="auto"/>
                <w:bottom w:val="none" w:sz="0" w:space="0" w:color="auto"/>
                <w:right w:val="none" w:sz="0" w:space="0" w:color="auto"/>
              </w:divBdr>
            </w:div>
            <w:div w:id="662927761">
              <w:marLeft w:val="0"/>
              <w:marRight w:val="0"/>
              <w:marTop w:val="0"/>
              <w:marBottom w:val="0"/>
              <w:divBdr>
                <w:top w:val="none" w:sz="0" w:space="0" w:color="auto"/>
                <w:left w:val="none" w:sz="0" w:space="0" w:color="auto"/>
                <w:bottom w:val="none" w:sz="0" w:space="0" w:color="auto"/>
                <w:right w:val="none" w:sz="0" w:space="0" w:color="auto"/>
              </w:divBdr>
            </w:div>
            <w:div w:id="830170556">
              <w:marLeft w:val="0"/>
              <w:marRight w:val="0"/>
              <w:marTop w:val="0"/>
              <w:marBottom w:val="0"/>
              <w:divBdr>
                <w:top w:val="none" w:sz="0" w:space="0" w:color="auto"/>
                <w:left w:val="none" w:sz="0" w:space="0" w:color="auto"/>
                <w:bottom w:val="none" w:sz="0" w:space="0" w:color="auto"/>
                <w:right w:val="none" w:sz="0" w:space="0" w:color="auto"/>
              </w:divBdr>
            </w:div>
            <w:div w:id="1090352839">
              <w:marLeft w:val="0"/>
              <w:marRight w:val="0"/>
              <w:marTop w:val="0"/>
              <w:marBottom w:val="0"/>
              <w:divBdr>
                <w:top w:val="none" w:sz="0" w:space="0" w:color="auto"/>
                <w:left w:val="none" w:sz="0" w:space="0" w:color="auto"/>
                <w:bottom w:val="none" w:sz="0" w:space="0" w:color="auto"/>
                <w:right w:val="none" w:sz="0" w:space="0" w:color="auto"/>
              </w:divBdr>
            </w:div>
            <w:div w:id="1849632081">
              <w:marLeft w:val="0"/>
              <w:marRight w:val="0"/>
              <w:marTop w:val="0"/>
              <w:marBottom w:val="0"/>
              <w:divBdr>
                <w:top w:val="none" w:sz="0" w:space="0" w:color="auto"/>
                <w:left w:val="none" w:sz="0" w:space="0" w:color="auto"/>
                <w:bottom w:val="none" w:sz="0" w:space="0" w:color="auto"/>
                <w:right w:val="none" w:sz="0" w:space="0" w:color="auto"/>
              </w:divBdr>
            </w:div>
          </w:divsChild>
        </w:div>
        <w:div w:id="680545604">
          <w:marLeft w:val="0"/>
          <w:marRight w:val="0"/>
          <w:marTop w:val="0"/>
          <w:marBottom w:val="0"/>
          <w:divBdr>
            <w:top w:val="none" w:sz="0" w:space="0" w:color="auto"/>
            <w:left w:val="none" w:sz="0" w:space="0" w:color="auto"/>
            <w:bottom w:val="none" w:sz="0" w:space="0" w:color="auto"/>
            <w:right w:val="none" w:sz="0" w:space="0" w:color="auto"/>
          </w:divBdr>
        </w:div>
        <w:div w:id="940643087">
          <w:marLeft w:val="0"/>
          <w:marRight w:val="0"/>
          <w:marTop w:val="0"/>
          <w:marBottom w:val="0"/>
          <w:divBdr>
            <w:top w:val="none" w:sz="0" w:space="0" w:color="auto"/>
            <w:left w:val="none" w:sz="0" w:space="0" w:color="auto"/>
            <w:bottom w:val="none" w:sz="0" w:space="0" w:color="auto"/>
            <w:right w:val="none" w:sz="0" w:space="0" w:color="auto"/>
          </w:divBdr>
        </w:div>
        <w:div w:id="947082649">
          <w:marLeft w:val="0"/>
          <w:marRight w:val="0"/>
          <w:marTop w:val="0"/>
          <w:marBottom w:val="0"/>
          <w:divBdr>
            <w:top w:val="none" w:sz="0" w:space="0" w:color="auto"/>
            <w:left w:val="none" w:sz="0" w:space="0" w:color="auto"/>
            <w:bottom w:val="none" w:sz="0" w:space="0" w:color="auto"/>
            <w:right w:val="none" w:sz="0" w:space="0" w:color="auto"/>
          </w:divBdr>
        </w:div>
        <w:div w:id="1035470844">
          <w:marLeft w:val="0"/>
          <w:marRight w:val="0"/>
          <w:marTop w:val="0"/>
          <w:marBottom w:val="0"/>
          <w:divBdr>
            <w:top w:val="none" w:sz="0" w:space="0" w:color="auto"/>
            <w:left w:val="none" w:sz="0" w:space="0" w:color="auto"/>
            <w:bottom w:val="none" w:sz="0" w:space="0" w:color="auto"/>
            <w:right w:val="none" w:sz="0" w:space="0" w:color="auto"/>
          </w:divBdr>
        </w:div>
        <w:div w:id="1088621075">
          <w:marLeft w:val="0"/>
          <w:marRight w:val="0"/>
          <w:marTop w:val="0"/>
          <w:marBottom w:val="0"/>
          <w:divBdr>
            <w:top w:val="none" w:sz="0" w:space="0" w:color="auto"/>
            <w:left w:val="none" w:sz="0" w:space="0" w:color="auto"/>
            <w:bottom w:val="none" w:sz="0" w:space="0" w:color="auto"/>
            <w:right w:val="none" w:sz="0" w:space="0" w:color="auto"/>
          </w:divBdr>
        </w:div>
        <w:div w:id="1183128727">
          <w:marLeft w:val="0"/>
          <w:marRight w:val="0"/>
          <w:marTop w:val="0"/>
          <w:marBottom w:val="0"/>
          <w:divBdr>
            <w:top w:val="none" w:sz="0" w:space="0" w:color="auto"/>
            <w:left w:val="none" w:sz="0" w:space="0" w:color="auto"/>
            <w:bottom w:val="none" w:sz="0" w:space="0" w:color="auto"/>
            <w:right w:val="none" w:sz="0" w:space="0" w:color="auto"/>
          </w:divBdr>
          <w:divsChild>
            <w:div w:id="606430363">
              <w:marLeft w:val="0"/>
              <w:marRight w:val="0"/>
              <w:marTop w:val="0"/>
              <w:marBottom w:val="0"/>
              <w:divBdr>
                <w:top w:val="none" w:sz="0" w:space="0" w:color="auto"/>
                <w:left w:val="none" w:sz="0" w:space="0" w:color="auto"/>
                <w:bottom w:val="none" w:sz="0" w:space="0" w:color="auto"/>
                <w:right w:val="none" w:sz="0" w:space="0" w:color="auto"/>
              </w:divBdr>
            </w:div>
            <w:div w:id="1043289153">
              <w:marLeft w:val="0"/>
              <w:marRight w:val="0"/>
              <w:marTop w:val="0"/>
              <w:marBottom w:val="0"/>
              <w:divBdr>
                <w:top w:val="none" w:sz="0" w:space="0" w:color="auto"/>
                <w:left w:val="none" w:sz="0" w:space="0" w:color="auto"/>
                <w:bottom w:val="none" w:sz="0" w:space="0" w:color="auto"/>
                <w:right w:val="none" w:sz="0" w:space="0" w:color="auto"/>
              </w:divBdr>
            </w:div>
            <w:div w:id="1426149219">
              <w:marLeft w:val="0"/>
              <w:marRight w:val="0"/>
              <w:marTop w:val="0"/>
              <w:marBottom w:val="0"/>
              <w:divBdr>
                <w:top w:val="none" w:sz="0" w:space="0" w:color="auto"/>
                <w:left w:val="none" w:sz="0" w:space="0" w:color="auto"/>
                <w:bottom w:val="none" w:sz="0" w:space="0" w:color="auto"/>
                <w:right w:val="none" w:sz="0" w:space="0" w:color="auto"/>
              </w:divBdr>
            </w:div>
            <w:div w:id="1517185223">
              <w:marLeft w:val="0"/>
              <w:marRight w:val="0"/>
              <w:marTop w:val="0"/>
              <w:marBottom w:val="0"/>
              <w:divBdr>
                <w:top w:val="none" w:sz="0" w:space="0" w:color="auto"/>
                <w:left w:val="none" w:sz="0" w:space="0" w:color="auto"/>
                <w:bottom w:val="none" w:sz="0" w:space="0" w:color="auto"/>
                <w:right w:val="none" w:sz="0" w:space="0" w:color="auto"/>
              </w:divBdr>
            </w:div>
            <w:div w:id="1959993566">
              <w:marLeft w:val="0"/>
              <w:marRight w:val="0"/>
              <w:marTop w:val="0"/>
              <w:marBottom w:val="0"/>
              <w:divBdr>
                <w:top w:val="none" w:sz="0" w:space="0" w:color="auto"/>
                <w:left w:val="none" w:sz="0" w:space="0" w:color="auto"/>
                <w:bottom w:val="none" w:sz="0" w:space="0" w:color="auto"/>
                <w:right w:val="none" w:sz="0" w:space="0" w:color="auto"/>
              </w:divBdr>
            </w:div>
          </w:divsChild>
        </w:div>
        <w:div w:id="1614941774">
          <w:marLeft w:val="0"/>
          <w:marRight w:val="0"/>
          <w:marTop w:val="0"/>
          <w:marBottom w:val="0"/>
          <w:divBdr>
            <w:top w:val="none" w:sz="0" w:space="0" w:color="auto"/>
            <w:left w:val="none" w:sz="0" w:space="0" w:color="auto"/>
            <w:bottom w:val="none" w:sz="0" w:space="0" w:color="auto"/>
            <w:right w:val="none" w:sz="0" w:space="0" w:color="auto"/>
          </w:divBdr>
        </w:div>
        <w:div w:id="1669559162">
          <w:marLeft w:val="0"/>
          <w:marRight w:val="0"/>
          <w:marTop w:val="0"/>
          <w:marBottom w:val="0"/>
          <w:divBdr>
            <w:top w:val="none" w:sz="0" w:space="0" w:color="auto"/>
            <w:left w:val="none" w:sz="0" w:space="0" w:color="auto"/>
            <w:bottom w:val="none" w:sz="0" w:space="0" w:color="auto"/>
            <w:right w:val="none" w:sz="0" w:space="0" w:color="auto"/>
          </w:divBdr>
          <w:divsChild>
            <w:div w:id="1375040576">
              <w:marLeft w:val="0"/>
              <w:marRight w:val="0"/>
              <w:marTop w:val="0"/>
              <w:marBottom w:val="0"/>
              <w:divBdr>
                <w:top w:val="none" w:sz="0" w:space="0" w:color="auto"/>
                <w:left w:val="none" w:sz="0" w:space="0" w:color="auto"/>
                <w:bottom w:val="none" w:sz="0" w:space="0" w:color="auto"/>
                <w:right w:val="none" w:sz="0" w:space="0" w:color="auto"/>
              </w:divBdr>
            </w:div>
          </w:divsChild>
        </w:div>
        <w:div w:id="1692217915">
          <w:marLeft w:val="0"/>
          <w:marRight w:val="0"/>
          <w:marTop w:val="0"/>
          <w:marBottom w:val="0"/>
          <w:divBdr>
            <w:top w:val="none" w:sz="0" w:space="0" w:color="auto"/>
            <w:left w:val="none" w:sz="0" w:space="0" w:color="auto"/>
            <w:bottom w:val="none" w:sz="0" w:space="0" w:color="auto"/>
            <w:right w:val="none" w:sz="0" w:space="0" w:color="auto"/>
          </w:divBdr>
          <w:divsChild>
            <w:div w:id="887032698">
              <w:marLeft w:val="-75"/>
              <w:marRight w:val="0"/>
              <w:marTop w:val="30"/>
              <w:marBottom w:val="30"/>
              <w:divBdr>
                <w:top w:val="none" w:sz="0" w:space="0" w:color="auto"/>
                <w:left w:val="none" w:sz="0" w:space="0" w:color="auto"/>
                <w:bottom w:val="none" w:sz="0" w:space="0" w:color="auto"/>
                <w:right w:val="none" w:sz="0" w:space="0" w:color="auto"/>
              </w:divBdr>
              <w:divsChild>
                <w:div w:id="5642620">
                  <w:marLeft w:val="0"/>
                  <w:marRight w:val="0"/>
                  <w:marTop w:val="0"/>
                  <w:marBottom w:val="0"/>
                  <w:divBdr>
                    <w:top w:val="none" w:sz="0" w:space="0" w:color="auto"/>
                    <w:left w:val="none" w:sz="0" w:space="0" w:color="auto"/>
                    <w:bottom w:val="none" w:sz="0" w:space="0" w:color="auto"/>
                    <w:right w:val="none" w:sz="0" w:space="0" w:color="auto"/>
                  </w:divBdr>
                  <w:divsChild>
                    <w:div w:id="2114591496">
                      <w:marLeft w:val="0"/>
                      <w:marRight w:val="0"/>
                      <w:marTop w:val="0"/>
                      <w:marBottom w:val="0"/>
                      <w:divBdr>
                        <w:top w:val="none" w:sz="0" w:space="0" w:color="auto"/>
                        <w:left w:val="none" w:sz="0" w:space="0" w:color="auto"/>
                        <w:bottom w:val="none" w:sz="0" w:space="0" w:color="auto"/>
                        <w:right w:val="none" w:sz="0" w:space="0" w:color="auto"/>
                      </w:divBdr>
                    </w:div>
                  </w:divsChild>
                </w:div>
                <w:div w:id="43647916">
                  <w:marLeft w:val="0"/>
                  <w:marRight w:val="0"/>
                  <w:marTop w:val="0"/>
                  <w:marBottom w:val="0"/>
                  <w:divBdr>
                    <w:top w:val="none" w:sz="0" w:space="0" w:color="auto"/>
                    <w:left w:val="none" w:sz="0" w:space="0" w:color="auto"/>
                    <w:bottom w:val="none" w:sz="0" w:space="0" w:color="auto"/>
                    <w:right w:val="none" w:sz="0" w:space="0" w:color="auto"/>
                  </w:divBdr>
                  <w:divsChild>
                    <w:div w:id="761683311">
                      <w:marLeft w:val="0"/>
                      <w:marRight w:val="0"/>
                      <w:marTop w:val="0"/>
                      <w:marBottom w:val="0"/>
                      <w:divBdr>
                        <w:top w:val="none" w:sz="0" w:space="0" w:color="auto"/>
                        <w:left w:val="none" w:sz="0" w:space="0" w:color="auto"/>
                        <w:bottom w:val="none" w:sz="0" w:space="0" w:color="auto"/>
                        <w:right w:val="none" w:sz="0" w:space="0" w:color="auto"/>
                      </w:divBdr>
                    </w:div>
                  </w:divsChild>
                </w:div>
                <w:div w:id="87703801">
                  <w:marLeft w:val="0"/>
                  <w:marRight w:val="0"/>
                  <w:marTop w:val="0"/>
                  <w:marBottom w:val="0"/>
                  <w:divBdr>
                    <w:top w:val="none" w:sz="0" w:space="0" w:color="auto"/>
                    <w:left w:val="none" w:sz="0" w:space="0" w:color="auto"/>
                    <w:bottom w:val="none" w:sz="0" w:space="0" w:color="auto"/>
                    <w:right w:val="none" w:sz="0" w:space="0" w:color="auto"/>
                  </w:divBdr>
                  <w:divsChild>
                    <w:div w:id="1892184916">
                      <w:marLeft w:val="0"/>
                      <w:marRight w:val="0"/>
                      <w:marTop w:val="0"/>
                      <w:marBottom w:val="0"/>
                      <w:divBdr>
                        <w:top w:val="none" w:sz="0" w:space="0" w:color="auto"/>
                        <w:left w:val="none" w:sz="0" w:space="0" w:color="auto"/>
                        <w:bottom w:val="none" w:sz="0" w:space="0" w:color="auto"/>
                        <w:right w:val="none" w:sz="0" w:space="0" w:color="auto"/>
                      </w:divBdr>
                    </w:div>
                  </w:divsChild>
                </w:div>
                <w:div w:id="106389939">
                  <w:marLeft w:val="0"/>
                  <w:marRight w:val="0"/>
                  <w:marTop w:val="0"/>
                  <w:marBottom w:val="0"/>
                  <w:divBdr>
                    <w:top w:val="none" w:sz="0" w:space="0" w:color="auto"/>
                    <w:left w:val="none" w:sz="0" w:space="0" w:color="auto"/>
                    <w:bottom w:val="none" w:sz="0" w:space="0" w:color="auto"/>
                    <w:right w:val="none" w:sz="0" w:space="0" w:color="auto"/>
                  </w:divBdr>
                  <w:divsChild>
                    <w:div w:id="1594506615">
                      <w:marLeft w:val="0"/>
                      <w:marRight w:val="0"/>
                      <w:marTop w:val="0"/>
                      <w:marBottom w:val="0"/>
                      <w:divBdr>
                        <w:top w:val="none" w:sz="0" w:space="0" w:color="auto"/>
                        <w:left w:val="none" w:sz="0" w:space="0" w:color="auto"/>
                        <w:bottom w:val="none" w:sz="0" w:space="0" w:color="auto"/>
                        <w:right w:val="none" w:sz="0" w:space="0" w:color="auto"/>
                      </w:divBdr>
                    </w:div>
                  </w:divsChild>
                </w:div>
                <w:div w:id="248271557">
                  <w:marLeft w:val="0"/>
                  <w:marRight w:val="0"/>
                  <w:marTop w:val="0"/>
                  <w:marBottom w:val="0"/>
                  <w:divBdr>
                    <w:top w:val="none" w:sz="0" w:space="0" w:color="auto"/>
                    <w:left w:val="none" w:sz="0" w:space="0" w:color="auto"/>
                    <w:bottom w:val="none" w:sz="0" w:space="0" w:color="auto"/>
                    <w:right w:val="none" w:sz="0" w:space="0" w:color="auto"/>
                  </w:divBdr>
                  <w:divsChild>
                    <w:div w:id="1953129689">
                      <w:marLeft w:val="0"/>
                      <w:marRight w:val="0"/>
                      <w:marTop w:val="0"/>
                      <w:marBottom w:val="0"/>
                      <w:divBdr>
                        <w:top w:val="none" w:sz="0" w:space="0" w:color="auto"/>
                        <w:left w:val="none" w:sz="0" w:space="0" w:color="auto"/>
                        <w:bottom w:val="none" w:sz="0" w:space="0" w:color="auto"/>
                        <w:right w:val="none" w:sz="0" w:space="0" w:color="auto"/>
                      </w:divBdr>
                    </w:div>
                  </w:divsChild>
                </w:div>
                <w:div w:id="311447777">
                  <w:marLeft w:val="0"/>
                  <w:marRight w:val="0"/>
                  <w:marTop w:val="0"/>
                  <w:marBottom w:val="0"/>
                  <w:divBdr>
                    <w:top w:val="none" w:sz="0" w:space="0" w:color="auto"/>
                    <w:left w:val="none" w:sz="0" w:space="0" w:color="auto"/>
                    <w:bottom w:val="none" w:sz="0" w:space="0" w:color="auto"/>
                    <w:right w:val="none" w:sz="0" w:space="0" w:color="auto"/>
                  </w:divBdr>
                  <w:divsChild>
                    <w:div w:id="897398328">
                      <w:marLeft w:val="0"/>
                      <w:marRight w:val="0"/>
                      <w:marTop w:val="0"/>
                      <w:marBottom w:val="0"/>
                      <w:divBdr>
                        <w:top w:val="none" w:sz="0" w:space="0" w:color="auto"/>
                        <w:left w:val="none" w:sz="0" w:space="0" w:color="auto"/>
                        <w:bottom w:val="none" w:sz="0" w:space="0" w:color="auto"/>
                        <w:right w:val="none" w:sz="0" w:space="0" w:color="auto"/>
                      </w:divBdr>
                    </w:div>
                  </w:divsChild>
                </w:div>
                <w:div w:id="344064875">
                  <w:marLeft w:val="0"/>
                  <w:marRight w:val="0"/>
                  <w:marTop w:val="0"/>
                  <w:marBottom w:val="0"/>
                  <w:divBdr>
                    <w:top w:val="none" w:sz="0" w:space="0" w:color="auto"/>
                    <w:left w:val="none" w:sz="0" w:space="0" w:color="auto"/>
                    <w:bottom w:val="none" w:sz="0" w:space="0" w:color="auto"/>
                    <w:right w:val="none" w:sz="0" w:space="0" w:color="auto"/>
                  </w:divBdr>
                  <w:divsChild>
                    <w:div w:id="1906725033">
                      <w:marLeft w:val="0"/>
                      <w:marRight w:val="0"/>
                      <w:marTop w:val="0"/>
                      <w:marBottom w:val="0"/>
                      <w:divBdr>
                        <w:top w:val="none" w:sz="0" w:space="0" w:color="auto"/>
                        <w:left w:val="none" w:sz="0" w:space="0" w:color="auto"/>
                        <w:bottom w:val="none" w:sz="0" w:space="0" w:color="auto"/>
                        <w:right w:val="none" w:sz="0" w:space="0" w:color="auto"/>
                      </w:divBdr>
                    </w:div>
                  </w:divsChild>
                </w:div>
                <w:div w:id="480541301">
                  <w:marLeft w:val="0"/>
                  <w:marRight w:val="0"/>
                  <w:marTop w:val="0"/>
                  <w:marBottom w:val="0"/>
                  <w:divBdr>
                    <w:top w:val="none" w:sz="0" w:space="0" w:color="auto"/>
                    <w:left w:val="none" w:sz="0" w:space="0" w:color="auto"/>
                    <w:bottom w:val="none" w:sz="0" w:space="0" w:color="auto"/>
                    <w:right w:val="none" w:sz="0" w:space="0" w:color="auto"/>
                  </w:divBdr>
                  <w:divsChild>
                    <w:div w:id="455679416">
                      <w:marLeft w:val="0"/>
                      <w:marRight w:val="0"/>
                      <w:marTop w:val="0"/>
                      <w:marBottom w:val="0"/>
                      <w:divBdr>
                        <w:top w:val="none" w:sz="0" w:space="0" w:color="auto"/>
                        <w:left w:val="none" w:sz="0" w:space="0" w:color="auto"/>
                        <w:bottom w:val="none" w:sz="0" w:space="0" w:color="auto"/>
                        <w:right w:val="none" w:sz="0" w:space="0" w:color="auto"/>
                      </w:divBdr>
                    </w:div>
                  </w:divsChild>
                </w:div>
                <w:div w:id="559638197">
                  <w:marLeft w:val="0"/>
                  <w:marRight w:val="0"/>
                  <w:marTop w:val="0"/>
                  <w:marBottom w:val="0"/>
                  <w:divBdr>
                    <w:top w:val="none" w:sz="0" w:space="0" w:color="auto"/>
                    <w:left w:val="none" w:sz="0" w:space="0" w:color="auto"/>
                    <w:bottom w:val="none" w:sz="0" w:space="0" w:color="auto"/>
                    <w:right w:val="none" w:sz="0" w:space="0" w:color="auto"/>
                  </w:divBdr>
                  <w:divsChild>
                    <w:div w:id="1969164794">
                      <w:marLeft w:val="0"/>
                      <w:marRight w:val="0"/>
                      <w:marTop w:val="0"/>
                      <w:marBottom w:val="0"/>
                      <w:divBdr>
                        <w:top w:val="none" w:sz="0" w:space="0" w:color="auto"/>
                        <w:left w:val="none" w:sz="0" w:space="0" w:color="auto"/>
                        <w:bottom w:val="none" w:sz="0" w:space="0" w:color="auto"/>
                        <w:right w:val="none" w:sz="0" w:space="0" w:color="auto"/>
                      </w:divBdr>
                    </w:div>
                  </w:divsChild>
                </w:div>
                <w:div w:id="654996806">
                  <w:marLeft w:val="0"/>
                  <w:marRight w:val="0"/>
                  <w:marTop w:val="0"/>
                  <w:marBottom w:val="0"/>
                  <w:divBdr>
                    <w:top w:val="none" w:sz="0" w:space="0" w:color="auto"/>
                    <w:left w:val="none" w:sz="0" w:space="0" w:color="auto"/>
                    <w:bottom w:val="none" w:sz="0" w:space="0" w:color="auto"/>
                    <w:right w:val="none" w:sz="0" w:space="0" w:color="auto"/>
                  </w:divBdr>
                  <w:divsChild>
                    <w:div w:id="902327501">
                      <w:marLeft w:val="0"/>
                      <w:marRight w:val="0"/>
                      <w:marTop w:val="0"/>
                      <w:marBottom w:val="0"/>
                      <w:divBdr>
                        <w:top w:val="none" w:sz="0" w:space="0" w:color="auto"/>
                        <w:left w:val="none" w:sz="0" w:space="0" w:color="auto"/>
                        <w:bottom w:val="none" w:sz="0" w:space="0" w:color="auto"/>
                        <w:right w:val="none" w:sz="0" w:space="0" w:color="auto"/>
                      </w:divBdr>
                    </w:div>
                  </w:divsChild>
                </w:div>
                <w:div w:id="682980238">
                  <w:marLeft w:val="0"/>
                  <w:marRight w:val="0"/>
                  <w:marTop w:val="0"/>
                  <w:marBottom w:val="0"/>
                  <w:divBdr>
                    <w:top w:val="none" w:sz="0" w:space="0" w:color="auto"/>
                    <w:left w:val="none" w:sz="0" w:space="0" w:color="auto"/>
                    <w:bottom w:val="none" w:sz="0" w:space="0" w:color="auto"/>
                    <w:right w:val="none" w:sz="0" w:space="0" w:color="auto"/>
                  </w:divBdr>
                  <w:divsChild>
                    <w:div w:id="278296662">
                      <w:marLeft w:val="0"/>
                      <w:marRight w:val="0"/>
                      <w:marTop w:val="0"/>
                      <w:marBottom w:val="0"/>
                      <w:divBdr>
                        <w:top w:val="none" w:sz="0" w:space="0" w:color="auto"/>
                        <w:left w:val="none" w:sz="0" w:space="0" w:color="auto"/>
                        <w:bottom w:val="none" w:sz="0" w:space="0" w:color="auto"/>
                        <w:right w:val="none" w:sz="0" w:space="0" w:color="auto"/>
                      </w:divBdr>
                    </w:div>
                  </w:divsChild>
                </w:div>
                <w:div w:id="737947469">
                  <w:marLeft w:val="0"/>
                  <w:marRight w:val="0"/>
                  <w:marTop w:val="0"/>
                  <w:marBottom w:val="0"/>
                  <w:divBdr>
                    <w:top w:val="none" w:sz="0" w:space="0" w:color="auto"/>
                    <w:left w:val="none" w:sz="0" w:space="0" w:color="auto"/>
                    <w:bottom w:val="none" w:sz="0" w:space="0" w:color="auto"/>
                    <w:right w:val="none" w:sz="0" w:space="0" w:color="auto"/>
                  </w:divBdr>
                  <w:divsChild>
                    <w:div w:id="1252277293">
                      <w:marLeft w:val="0"/>
                      <w:marRight w:val="0"/>
                      <w:marTop w:val="0"/>
                      <w:marBottom w:val="0"/>
                      <w:divBdr>
                        <w:top w:val="none" w:sz="0" w:space="0" w:color="auto"/>
                        <w:left w:val="none" w:sz="0" w:space="0" w:color="auto"/>
                        <w:bottom w:val="none" w:sz="0" w:space="0" w:color="auto"/>
                        <w:right w:val="none" w:sz="0" w:space="0" w:color="auto"/>
                      </w:divBdr>
                    </w:div>
                  </w:divsChild>
                </w:div>
                <w:div w:id="782923148">
                  <w:marLeft w:val="0"/>
                  <w:marRight w:val="0"/>
                  <w:marTop w:val="0"/>
                  <w:marBottom w:val="0"/>
                  <w:divBdr>
                    <w:top w:val="none" w:sz="0" w:space="0" w:color="auto"/>
                    <w:left w:val="none" w:sz="0" w:space="0" w:color="auto"/>
                    <w:bottom w:val="none" w:sz="0" w:space="0" w:color="auto"/>
                    <w:right w:val="none" w:sz="0" w:space="0" w:color="auto"/>
                  </w:divBdr>
                  <w:divsChild>
                    <w:div w:id="119736932">
                      <w:marLeft w:val="0"/>
                      <w:marRight w:val="0"/>
                      <w:marTop w:val="0"/>
                      <w:marBottom w:val="0"/>
                      <w:divBdr>
                        <w:top w:val="none" w:sz="0" w:space="0" w:color="auto"/>
                        <w:left w:val="none" w:sz="0" w:space="0" w:color="auto"/>
                        <w:bottom w:val="none" w:sz="0" w:space="0" w:color="auto"/>
                        <w:right w:val="none" w:sz="0" w:space="0" w:color="auto"/>
                      </w:divBdr>
                    </w:div>
                  </w:divsChild>
                </w:div>
                <w:div w:id="834297769">
                  <w:marLeft w:val="0"/>
                  <w:marRight w:val="0"/>
                  <w:marTop w:val="0"/>
                  <w:marBottom w:val="0"/>
                  <w:divBdr>
                    <w:top w:val="none" w:sz="0" w:space="0" w:color="auto"/>
                    <w:left w:val="none" w:sz="0" w:space="0" w:color="auto"/>
                    <w:bottom w:val="none" w:sz="0" w:space="0" w:color="auto"/>
                    <w:right w:val="none" w:sz="0" w:space="0" w:color="auto"/>
                  </w:divBdr>
                  <w:divsChild>
                    <w:div w:id="1299800472">
                      <w:marLeft w:val="0"/>
                      <w:marRight w:val="0"/>
                      <w:marTop w:val="0"/>
                      <w:marBottom w:val="0"/>
                      <w:divBdr>
                        <w:top w:val="none" w:sz="0" w:space="0" w:color="auto"/>
                        <w:left w:val="none" w:sz="0" w:space="0" w:color="auto"/>
                        <w:bottom w:val="none" w:sz="0" w:space="0" w:color="auto"/>
                        <w:right w:val="none" w:sz="0" w:space="0" w:color="auto"/>
                      </w:divBdr>
                    </w:div>
                  </w:divsChild>
                </w:div>
                <w:div w:id="931279620">
                  <w:marLeft w:val="0"/>
                  <w:marRight w:val="0"/>
                  <w:marTop w:val="0"/>
                  <w:marBottom w:val="0"/>
                  <w:divBdr>
                    <w:top w:val="none" w:sz="0" w:space="0" w:color="auto"/>
                    <w:left w:val="none" w:sz="0" w:space="0" w:color="auto"/>
                    <w:bottom w:val="none" w:sz="0" w:space="0" w:color="auto"/>
                    <w:right w:val="none" w:sz="0" w:space="0" w:color="auto"/>
                  </w:divBdr>
                  <w:divsChild>
                    <w:div w:id="1938174631">
                      <w:marLeft w:val="0"/>
                      <w:marRight w:val="0"/>
                      <w:marTop w:val="0"/>
                      <w:marBottom w:val="0"/>
                      <w:divBdr>
                        <w:top w:val="none" w:sz="0" w:space="0" w:color="auto"/>
                        <w:left w:val="none" w:sz="0" w:space="0" w:color="auto"/>
                        <w:bottom w:val="none" w:sz="0" w:space="0" w:color="auto"/>
                        <w:right w:val="none" w:sz="0" w:space="0" w:color="auto"/>
                      </w:divBdr>
                    </w:div>
                  </w:divsChild>
                </w:div>
                <w:div w:id="958028446">
                  <w:marLeft w:val="0"/>
                  <w:marRight w:val="0"/>
                  <w:marTop w:val="0"/>
                  <w:marBottom w:val="0"/>
                  <w:divBdr>
                    <w:top w:val="none" w:sz="0" w:space="0" w:color="auto"/>
                    <w:left w:val="none" w:sz="0" w:space="0" w:color="auto"/>
                    <w:bottom w:val="none" w:sz="0" w:space="0" w:color="auto"/>
                    <w:right w:val="none" w:sz="0" w:space="0" w:color="auto"/>
                  </w:divBdr>
                  <w:divsChild>
                    <w:div w:id="1377972876">
                      <w:marLeft w:val="0"/>
                      <w:marRight w:val="0"/>
                      <w:marTop w:val="0"/>
                      <w:marBottom w:val="0"/>
                      <w:divBdr>
                        <w:top w:val="none" w:sz="0" w:space="0" w:color="auto"/>
                        <w:left w:val="none" w:sz="0" w:space="0" w:color="auto"/>
                        <w:bottom w:val="none" w:sz="0" w:space="0" w:color="auto"/>
                        <w:right w:val="none" w:sz="0" w:space="0" w:color="auto"/>
                      </w:divBdr>
                    </w:div>
                  </w:divsChild>
                </w:div>
                <w:div w:id="975380588">
                  <w:marLeft w:val="0"/>
                  <w:marRight w:val="0"/>
                  <w:marTop w:val="0"/>
                  <w:marBottom w:val="0"/>
                  <w:divBdr>
                    <w:top w:val="none" w:sz="0" w:space="0" w:color="auto"/>
                    <w:left w:val="none" w:sz="0" w:space="0" w:color="auto"/>
                    <w:bottom w:val="none" w:sz="0" w:space="0" w:color="auto"/>
                    <w:right w:val="none" w:sz="0" w:space="0" w:color="auto"/>
                  </w:divBdr>
                  <w:divsChild>
                    <w:div w:id="770128111">
                      <w:marLeft w:val="0"/>
                      <w:marRight w:val="0"/>
                      <w:marTop w:val="0"/>
                      <w:marBottom w:val="0"/>
                      <w:divBdr>
                        <w:top w:val="none" w:sz="0" w:space="0" w:color="auto"/>
                        <w:left w:val="none" w:sz="0" w:space="0" w:color="auto"/>
                        <w:bottom w:val="none" w:sz="0" w:space="0" w:color="auto"/>
                        <w:right w:val="none" w:sz="0" w:space="0" w:color="auto"/>
                      </w:divBdr>
                    </w:div>
                  </w:divsChild>
                </w:div>
                <w:div w:id="993993688">
                  <w:marLeft w:val="0"/>
                  <w:marRight w:val="0"/>
                  <w:marTop w:val="0"/>
                  <w:marBottom w:val="0"/>
                  <w:divBdr>
                    <w:top w:val="none" w:sz="0" w:space="0" w:color="auto"/>
                    <w:left w:val="none" w:sz="0" w:space="0" w:color="auto"/>
                    <w:bottom w:val="none" w:sz="0" w:space="0" w:color="auto"/>
                    <w:right w:val="none" w:sz="0" w:space="0" w:color="auto"/>
                  </w:divBdr>
                  <w:divsChild>
                    <w:div w:id="391731107">
                      <w:marLeft w:val="0"/>
                      <w:marRight w:val="0"/>
                      <w:marTop w:val="0"/>
                      <w:marBottom w:val="0"/>
                      <w:divBdr>
                        <w:top w:val="none" w:sz="0" w:space="0" w:color="auto"/>
                        <w:left w:val="none" w:sz="0" w:space="0" w:color="auto"/>
                        <w:bottom w:val="none" w:sz="0" w:space="0" w:color="auto"/>
                        <w:right w:val="none" w:sz="0" w:space="0" w:color="auto"/>
                      </w:divBdr>
                    </w:div>
                  </w:divsChild>
                </w:div>
                <w:div w:id="996765421">
                  <w:marLeft w:val="0"/>
                  <w:marRight w:val="0"/>
                  <w:marTop w:val="0"/>
                  <w:marBottom w:val="0"/>
                  <w:divBdr>
                    <w:top w:val="none" w:sz="0" w:space="0" w:color="auto"/>
                    <w:left w:val="none" w:sz="0" w:space="0" w:color="auto"/>
                    <w:bottom w:val="none" w:sz="0" w:space="0" w:color="auto"/>
                    <w:right w:val="none" w:sz="0" w:space="0" w:color="auto"/>
                  </w:divBdr>
                  <w:divsChild>
                    <w:div w:id="842470326">
                      <w:marLeft w:val="0"/>
                      <w:marRight w:val="0"/>
                      <w:marTop w:val="0"/>
                      <w:marBottom w:val="0"/>
                      <w:divBdr>
                        <w:top w:val="none" w:sz="0" w:space="0" w:color="auto"/>
                        <w:left w:val="none" w:sz="0" w:space="0" w:color="auto"/>
                        <w:bottom w:val="none" w:sz="0" w:space="0" w:color="auto"/>
                        <w:right w:val="none" w:sz="0" w:space="0" w:color="auto"/>
                      </w:divBdr>
                    </w:div>
                  </w:divsChild>
                </w:div>
                <w:div w:id="1018429520">
                  <w:marLeft w:val="0"/>
                  <w:marRight w:val="0"/>
                  <w:marTop w:val="0"/>
                  <w:marBottom w:val="0"/>
                  <w:divBdr>
                    <w:top w:val="none" w:sz="0" w:space="0" w:color="auto"/>
                    <w:left w:val="none" w:sz="0" w:space="0" w:color="auto"/>
                    <w:bottom w:val="none" w:sz="0" w:space="0" w:color="auto"/>
                    <w:right w:val="none" w:sz="0" w:space="0" w:color="auto"/>
                  </w:divBdr>
                  <w:divsChild>
                    <w:div w:id="355542831">
                      <w:marLeft w:val="0"/>
                      <w:marRight w:val="0"/>
                      <w:marTop w:val="0"/>
                      <w:marBottom w:val="0"/>
                      <w:divBdr>
                        <w:top w:val="none" w:sz="0" w:space="0" w:color="auto"/>
                        <w:left w:val="none" w:sz="0" w:space="0" w:color="auto"/>
                        <w:bottom w:val="none" w:sz="0" w:space="0" w:color="auto"/>
                        <w:right w:val="none" w:sz="0" w:space="0" w:color="auto"/>
                      </w:divBdr>
                    </w:div>
                  </w:divsChild>
                </w:div>
                <w:div w:id="1055661047">
                  <w:marLeft w:val="0"/>
                  <w:marRight w:val="0"/>
                  <w:marTop w:val="0"/>
                  <w:marBottom w:val="0"/>
                  <w:divBdr>
                    <w:top w:val="none" w:sz="0" w:space="0" w:color="auto"/>
                    <w:left w:val="none" w:sz="0" w:space="0" w:color="auto"/>
                    <w:bottom w:val="none" w:sz="0" w:space="0" w:color="auto"/>
                    <w:right w:val="none" w:sz="0" w:space="0" w:color="auto"/>
                  </w:divBdr>
                  <w:divsChild>
                    <w:div w:id="1396466613">
                      <w:marLeft w:val="0"/>
                      <w:marRight w:val="0"/>
                      <w:marTop w:val="0"/>
                      <w:marBottom w:val="0"/>
                      <w:divBdr>
                        <w:top w:val="none" w:sz="0" w:space="0" w:color="auto"/>
                        <w:left w:val="none" w:sz="0" w:space="0" w:color="auto"/>
                        <w:bottom w:val="none" w:sz="0" w:space="0" w:color="auto"/>
                        <w:right w:val="none" w:sz="0" w:space="0" w:color="auto"/>
                      </w:divBdr>
                    </w:div>
                  </w:divsChild>
                </w:div>
                <w:div w:id="1110667935">
                  <w:marLeft w:val="0"/>
                  <w:marRight w:val="0"/>
                  <w:marTop w:val="0"/>
                  <w:marBottom w:val="0"/>
                  <w:divBdr>
                    <w:top w:val="none" w:sz="0" w:space="0" w:color="auto"/>
                    <w:left w:val="none" w:sz="0" w:space="0" w:color="auto"/>
                    <w:bottom w:val="none" w:sz="0" w:space="0" w:color="auto"/>
                    <w:right w:val="none" w:sz="0" w:space="0" w:color="auto"/>
                  </w:divBdr>
                  <w:divsChild>
                    <w:div w:id="2114662188">
                      <w:marLeft w:val="0"/>
                      <w:marRight w:val="0"/>
                      <w:marTop w:val="0"/>
                      <w:marBottom w:val="0"/>
                      <w:divBdr>
                        <w:top w:val="none" w:sz="0" w:space="0" w:color="auto"/>
                        <w:left w:val="none" w:sz="0" w:space="0" w:color="auto"/>
                        <w:bottom w:val="none" w:sz="0" w:space="0" w:color="auto"/>
                        <w:right w:val="none" w:sz="0" w:space="0" w:color="auto"/>
                      </w:divBdr>
                    </w:div>
                  </w:divsChild>
                </w:div>
                <w:div w:id="1135635754">
                  <w:marLeft w:val="0"/>
                  <w:marRight w:val="0"/>
                  <w:marTop w:val="0"/>
                  <w:marBottom w:val="0"/>
                  <w:divBdr>
                    <w:top w:val="none" w:sz="0" w:space="0" w:color="auto"/>
                    <w:left w:val="none" w:sz="0" w:space="0" w:color="auto"/>
                    <w:bottom w:val="none" w:sz="0" w:space="0" w:color="auto"/>
                    <w:right w:val="none" w:sz="0" w:space="0" w:color="auto"/>
                  </w:divBdr>
                  <w:divsChild>
                    <w:div w:id="1557810733">
                      <w:marLeft w:val="0"/>
                      <w:marRight w:val="0"/>
                      <w:marTop w:val="0"/>
                      <w:marBottom w:val="0"/>
                      <w:divBdr>
                        <w:top w:val="none" w:sz="0" w:space="0" w:color="auto"/>
                        <w:left w:val="none" w:sz="0" w:space="0" w:color="auto"/>
                        <w:bottom w:val="none" w:sz="0" w:space="0" w:color="auto"/>
                        <w:right w:val="none" w:sz="0" w:space="0" w:color="auto"/>
                      </w:divBdr>
                    </w:div>
                  </w:divsChild>
                </w:div>
                <w:div w:id="1143086487">
                  <w:marLeft w:val="0"/>
                  <w:marRight w:val="0"/>
                  <w:marTop w:val="0"/>
                  <w:marBottom w:val="0"/>
                  <w:divBdr>
                    <w:top w:val="none" w:sz="0" w:space="0" w:color="auto"/>
                    <w:left w:val="none" w:sz="0" w:space="0" w:color="auto"/>
                    <w:bottom w:val="none" w:sz="0" w:space="0" w:color="auto"/>
                    <w:right w:val="none" w:sz="0" w:space="0" w:color="auto"/>
                  </w:divBdr>
                  <w:divsChild>
                    <w:div w:id="367267659">
                      <w:marLeft w:val="0"/>
                      <w:marRight w:val="0"/>
                      <w:marTop w:val="0"/>
                      <w:marBottom w:val="0"/>
                      <w:divBdr>
                        <w:top w:val="none" w:sz="0" w:space="0" w:color="auto"/>
                        <w:left w:val="none" w:sz="0" w:space="0" w:color="auto"/>
                        <w:bottom w:val="none" w:sz="0" w:space="0" w:color="auto"/>
                        <w:right w:val="none" w:sz="0" w:space="0" w:color="auto"/>
                      </w:divBdr>
                    </w:div>
                  </w:divsChild>
                </w:div>
                <w:div w:id="1164861083">
                  <w:marLeft w:val="0"/>
                  <w:marRight w:val="0"/>
                  <w:marTop w:val="0"/>
                  <w:marBottom w:val="0"/>
                  <w:divBdr>
                    <w:top w:val="none" w:sz="0" w:space="0" w:color="auto"/>
                    <w:left w:val="none" w:sz="0" w:space="0" w:color="auto"/>
                    <w:bottom w:val="none" w:sz="0" w:space="0" w:color="auto"/>
                    <w:right w:val="none" w:sz="0" w:space="0" w:color="auto"/>
                  </w:divBdr>
                  <w:divsChild>
                    <w:div w:id="53352982">
                      <w:marLeft w:val="0"/>
                      <w:marRight w:val="0"/>
                      <w:marTop w:val="0"/>
                      <w:marBottom w:val="0"/>
                      <w:divBdr>
                        <w:top w:val="none" w:sz="0" w:space="0" w:color="auto"/>
                        <w:left w:val="none" w:sz="0" w:space="0" w:color="auto"/>
                        <w:bottom w:val="none" w:sz="0" w:space="0" w:color="auto"/>
                        <w:right w:val="none" w:sz="0" w:space="0" w:color="auto"/>
                      </w:divBdr>
                    </w:div>
                  </w:divsChild>
                </w:div>
                <w:div w:id="1327900691">
                  <w:marLeft w:val="0"/>
                  <w:marRight w:val="0"/>
                  <w:marTop w:val="0"/>
                  <w:marBottom w:val="0"/>
                  <w:divBdr>
                    <w:top w:val="none" w:sz="0" w:space="0" w:color="auto"/>
                    <w:left w:val="none" w:sz="0" w:space="0" w:color="auto"/>
                    <w:bottom w:val="none" w:sz="0" w:space="0" w:color="auto"/>
                    <w:right w:val="none" w:sz="0" w:space="0" w:color="auto"/>
                  </w:divBdr>
                  <w:divsChild>
                    <w:div w:id="895893597">
                      <w:marLeft w:val="0"/>
                      <w:marRight w:val="0"/>
                      <w:marTop w:val="0"/>
                      <w:marBottom w:val="0"/>
                      <w:divBdr>
                        <w:top w:val="none" w:sz="0" w:space="0" w:color="auto"/>
                        <w:left w:val="none" w:sz="0" w:space="0" w:color="auto"/>
                        <w:bottom w:val="none" w:sz="0" w:space="0" w:color="auto"/>
                        <w:right w:val="none" w:sz="0" w:space="0" w:color="auto"/>
                      </w:divBdr>
                    </w:div>
                  </w:divsChild>
                </w:div>
                <w:div w:id="1357539488">
                  <w:marLeft w:val="0"/>
                  <w:marRight w:val="0"/>
                  <w:marTop w:val="0"/>
                  <w:marBottom w:val="0"/>
                  <w:divBdr>
                    <w:top w:val="none" w:sz="0" w:space="0" w:color="auto"/>
                    <w:left w:val="none" w:sz="0" w:space="0" w:color="auto"/>
                    <w:bottom w:val="none" w:sz="0" w:space="0" w:color="auto"/>
                    <w:right w:val="none" w:sz="0" w:space="0" w:color="auto"/>
                  </w:divBdr>
                  <w:divsChild>
                    <w:div w:id="681274217">
                      <w:marLeft w:val="0"/>
                      <w:marRight w:val="0"/>
                      <w:marTop w:val="0"/>
                      <w:marBottom w:val="0"/>
                      <w:divBdr>
                        <w:top w:val="none" w:sz="0" w:space="0" w:color="auto"/>
                        <w:left w:val="none" w:sz="0" w:space="0" w:color="auto"/>
                        <w:bottom w:val="none" w:sz="0" w:space="0" w:color="auto"/>
                        <w:right w:val="none" w:sz="0" w:space="0" w:color="auto"/>
                      </w:divBdr>
                    </w:div>
                  </w:divsChild>
                </w:div>
                <w:div w:id="1650596131">
                  <w:marLeft w:val="0"/>
                  <w:marRight w:val="0"/>
                  <w:marTop w:val="0"/>
                  <w:marBottom w:val="0"/>
                  <w:divBdr>
                    <w:top w:val="none" w:sz="0" w:space="0" w:color="auto"/>
                    <w:left w:val="none" w:sz="0" w:space="0" w:color="auto"/>
                    <w:bottom w:val="none" w:sz="0" w:space="0" w:color="auto"/>
                    <w:right w:val="none" w:sz="0" w:space="0" w:color="auto"/>
                  </w:divBdr>
                  <w:divsChild>
                    <w:div w:id="746732817">
                      <w:marLeft w:val="0"/>
                      <w:marRight w:val="0"/>
                      <w:marTop w:val="0"/>
                      <w:marBottom w:val="0"/>
                      <w:divBdr>
                        <w:top w:val="none" w:sz="0" w:space="0" w:color="auto"/>
                        <w:left w:val="none" w:sz="0" w:space="0" w:color="auto"/>
                        <w:bottom w:val="none" w:sz="0" w:space="0" w:color="auto"/>
                        <w:right w:val="none" w:sz="0" w:space="0" w:color="auto"/>
                      </w:divBdr>
                    </w:div>
                  </w:divsChild>
                </w:div>
                <w:div w:id="1708791429">
                  <w:marLeft w:val="0"/>
                  <w:marRight w:val="0"/>
                  <w:marTop w:val="0"/>
                  <w:marBottom w:val="0"/>
                  <w:divBdr>
                    <w:top w:val="none" w:sz="0" w:space="0" w:color="auto"/>
                    <w:left w:val="none" w:sz="0" w:space="0" w:color="auto"/>
                    <w:bottom w:val="none" w:sz="0" w:space="0" w:color="auto"/>
                    <w:right w:val="none" w:sz="0" w:space="0" w:color="auto"/>
                  </w:divBdr>
                  <w:divsChild>
                    <w:div w:id="1397123562">
                      <w:marLeft w:val="0"/>
                      <w:marRight w:val="0"/>
                      <w:marTop w:val="0"/>
                      <w:marBottom w:val="0"/>
                      <w:divBdr>
                        <w:top w:val="none" w:sz="0" w:space="0" w:color="auto"/>
                        <w:left w:val="none" w:sz="0" w:space="0" w:color="auto"/>
                        <w:bottom w:val="none" w:sz="0" w:space="0" w:color="auto"/>
                        <w:right w:val="none" w:sz="0" w:space="0" w:color="auto"/>
                      </w:divBdr>
                    </w:div>
                  </w:divsChild>
                </w:div>
                <w:div w:id="1750038922">
                  <w:marLeft w:val="0"/>
                  <w:marRight w:val="0"/>
                  <w:marTop w:val="0"/>
                  <w:marBottom w:val="0"/>
                  <w:divBdr>
                    <w:top w:val="none" w:sz="0" w:space="0" w:color="auto"/>
                    <w:left w:val="none" w:sz="0" w:space="0" w:color="auto"/>
                    <w:bottom w:val="none" w:sz="0" w:space="0" w:color="auto"/>
                    <w:right w:val="none" w:sz="0" w:space="0" w:color="auto"/>
                  </w:divBdr>
                  <w:divsChild>
                    <w:div w:id="1782383332">
                      <w:marLeft w:val="0"/>
                      <w:marRight w:val="0"/>
                      <w:marTop w:val="0"/>
                      <w:marBottom w:val="0"/>
                      <w:divBdr>
                        <w:top w:val="none" w:sz="0" w:space="0" w:color="auto"/>
                        <w:left w:val="none" w:sz="0" w:space="0" w:color="auto"/>
                        <w:bottom w:val="none" w:sz="0" w:space="0" w:color="auto"/>
                        <w:right w:val="none" w:sz="0" w:space="0" w:color="auto"/>
                      </w:divBdr>
                    </w:div>
                  </w:divsChild>
                </w:div>
                <w:div w:id="1820802917">
                  <w:marLeft w:val="0"/>
                  <w:marRight w:val="0"/>
                  <w:marTop w:val="0"/>
                  <w:marBottom w:val="0"/>
                  <w:divBdr>
                    <w:top w:val="none" w:sz="0" w:space="0" w:color="auto"/>
                    <w:left w:val="none" w:sz="0" w:space="0" w:color="auto"/>
                    <w:bottom w:val="none" w:sz="0" w:space="0" w:color="auto"/>
                    <w:right w:val="none" w:sz="0" w:space="0" w:color="auto"/>
                  </w:divBdr>
                  <w:divsChild>
                    <w:div w:id="885797127">
                      <w:marLeft w:val="0"/>
                      <w:marRight w:val="0"/>
                      <w:marTop w:val="0"/>
                      <w:marBottom w:val="0"/>
                      <w:divBdr>
                        <w:top w:val="none" w:sz="0" w:space="0" w:color="auto"/>
                        <w:left w:val="none" w:sz="0" w:space="0" w:color="auto"/>
                        <w:bottom w:val="none" w:sz="0" w:space="0" w:color="auto"/>
                        <w:right w:val="none" w:sz="0" w:space="0" w:color="auto"/>
                      </w:divBdr>
                    </w:div>
                  </w:divsChild>
                </w:div>
                <w:div w:id="1999503922">
                  <w:marLeft w:val="0"/>
                  <w:marRight w:val="0"/>
                  <w:marTop w:val="0"/>
                  <w:marBottom w:val="0"/>
                  <w:divBdr>
                    <w:top w:val="none" w:sz="0" w:space="0" w:color="auto"/>
                    <w:left w:val="none" w:sz="0" w:space="0" w:color="auto"/>
                    <w:bottom w:val="none" w:sz="0" w:space="0" w:color="auto"/>
                    <w:right w:val="none" w:sz="0" w:space="0" w:color="auto"/>
                  </w:divBdr>
                  <w:divsChild>
                    <w:div w:id="1473139007">
                      <w:marLeft w:val="0"/>
                      <w:marRight w:val="0"/>
                      <w:marTop w:val="0"/>
                      <w:marBottom w:val="0"/>
                      <w:divBdr>
                        <w:top w:val="none" w:sz="0" w:space="0" w:color="auto"/>
                        <w:left w:val="none" w:sz="0" w:space="0" w:color="auto"/>
                        <w:bottom w:val="none" w:sz="0" w:space="0" w:color="auto"/>
                        <w:right w:val="none" w:sz="0" w:space="0" w:color="auto"/>
                      </w:divBdr>
                    </w:div>
                  </w:divsChild>
                </w:div>
                <w:div w:id="2038581434">
                  <w:marLeft w:val="0"/>
                  <w:marRight w:val="0"/>
                  <w:marTop w:val="0"/>
                  <w:marBottom w:val="0"/>
                  <w:divBdr>
                    <w:top w:val="none" w:sz="0" w:space="0" w:color="auto"/>
                    <w:left w:val="none" w:sz="0" w:space="0" w:color="auto"/>
                    <w:bottom w:val="none" w:sz="0" w:space="0" w:color="auto"/>
                    <w:right w:val="none" w:sz="0" w:space="0" w:color="auto"/>
                  </w:divBdr>
                  <w:divsChild>
                    <w:div w:id="1983609891">
                      <w:marLeft w:val="0"/>
                      <w:marRight w:val="0"/>
                      <w:marTop w:val="0"/>
                      <w:marBottom w:val="0"/>
                      <w:divBdr>
                        <w:top w:val="none" w:sz="0" w:space="0" w:color="auto"/>
                        <w:left w:val="none" w:sz="0" w:space="0" w:color="auto"/>
                        <w:bottom w:val="none" w:sz="0" w:space="0" w:color="auto"/>
                        <w:right w:val="none" w:sz="0" w:space="0" w:color="auto"/>
                      </w:divBdr>
                    </w:div>
                  </w:divsChild>
                </w:div>
                <w:div w:id="2055348681">
                  <w:marLeft w:val="0"/>
                  <w:marRight w:val="0"/>
                  <w:marTop w:val="0"/>
                  <w:marBottom w:val="0"/>
                  <w:divBdr>
                    <w:top w:val="none" w:sz="0" w:space="0" w:color="auto"/>
                    <w:left w:val="none" w:sz="0" w:space="0" w:color="auto"/>
                    <w:bottom w:val="none" w:sz="0" w:space="0" w:color="auto"/>
                    <w:right w:val="none" w:sz="0" w:space="0" w:color="auto"/>
                  </w:divBdr>
                  <w:divsChild>
                    <w:div w:id="445467226">
                      <w:marLeft w:val="0"/>
                      <w:marRight w:val="0"/>
                      <w:marTop w:val="0"/>
                      <w:marBottom w:val="0"/>
                      <w:divBdr>
                        <w:top w:val="none" w:sz="0" w:space="0" w:color="auto"/>
                        <w:left w:val="none" w:sz="0" w:space="0" w:color="auto"/>
                        <w:bottom w:val="none" w:sz="0" w:space="0" w:color="auto"/>
                        <w:right w:val="none" w:sz="0" w:space="0" w:color="auto"/>
                      </w:divBdr>
                    </w:div>
                  </w:divsChild>
                </w:div>
                <w:div w:id="2084251888">
                  <w:marLeft w:val="0"/>
                  <w:marRight w:val="0"/>
                  <w:marTop w:val="0"/>
                  <w:marBottom w:val="0"/>
                  <w:divBdr>
                    <w:top w:val="none" w:sz="0" w:space="0" w:color="auto"/>
                    <w:left w:val="none" w:sz="0" w:space="0" w:color="auto"/>
                    <w:bottom w:val="none" w:sz="0" w:space="0" w:color="auto"/>
                    <w:right w:val="none" w:sz="0" w:space="0" w:color="auto"/>
                  </w:divBdr>
                  <w:divsChild>
                    <w:div w:id="668027088">
                      <w:marLeft w:val="0"/>
                      <w:marRight w:val="0"/>
                      <w:marTop w:val="0"/>
                      <w:marBottom w:val="0"/>
                      <w:divBdr>
                        <w:top w:val="none" w:sz="0" w:space="0" w:color="auto"/>
                        <w:left w:val="none" w:sz="0" w:space="0" w:color="auto"/>
                        <w:bottom w:val="none" w:sz="0" w:space="0" w:color="auto"/>
                        <w:right w:val="none" w:sz="0" w:space="0" w:color="auto"/>
                      </w:divBdr>
                    </w:div>
                  </w:divsChild>
                </w:div>
                <w:div w:id="2097630086">
                  <w:marLeft w:val="0"/>
                  <w:marRight w:val="0"/>
                  <w:marTop w:val="0"/>
                  <w:marBottom w:val="0"/>
                  <w:divBdr>
                    <w:top w:val="none" w:sz="0" w:space="0" w:color="auto"/>
                    <w:left w:val="none" w:sz="0" w:space="0" w:color="auto"/>
                    <w:bottom w:val="none" w:sz="0" w:space="0" w:color="auto"/>
                    <w:right w:val="none" w:sz="0" w:space="0" w:color="auto"/>
                  </w:divBdr>
                  <w:divsChild>
                    <w:div w:id="199741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189671">
          <w:marLeft w:val="0"/>
          <w:marRight w:val="0"/>
          <w:marTop w:val="0"/>
          <w:marBottom w:val="0"/>
          <w:divBdr>
            <w:top w:val="none" w:sz="0" w:space="0" w:color="auto"/>
            <w:left w:val="none" w:sz="0" w:space="0" w:color="auto"/>
            <w:bottom w:val="none" w:sz="0" w:space="0" w:color="auto"/>
            <w:right w:val="none" w:sz="0" w:space="0" w:color="auto"/>
          </w:divBdr>
        </w:div>
        <w:div w:id="1741904048">
          <w:marLeft w:val="0"/>
          <w:marRight w:val="0"/>
          <w:marTop w:val="0"/>
          <w:marBottom w:val="0"/>
          <w:divBdr>
            <w:top w:val="none" w:sz="0" w:space="0" w:color="auto"/>
            <w:left w:val="none" w:sz="0" w:space="0" w:color="auto"/>
            <w:bottom w:val="none" w:sz="0" w:space="0" w:color="auto"/>
            <w:right w:val="none" w:sz="0" w:space="0" w:color="auto"/>
          </w:divBdr>
        </w:div>
        <w:div w:id="1758162620">
          <w:marLeft w:val="0"/>
          <w:marRight w:val="0"/>
          <w:marTop w:val="0"/>
          <w:marBottom w:val="0"/>
          <w:divBdr>
            <w:top w:val="none" w:sz="0" w:space="0" w:color="auto"/>
            <w:left w:val="none" w:sz="0" w:space="0" w:color="auto"/>
            <w:bottom w:val="none" w:sz="0" w:space="0" w:color="auto"/>
            <w:right w:val="none" w:sz="0" w:space="0" w:color="auto"/>
          </w:divBdr>
          <w:divsChild>
            <w:div w:id="920212812">
              <w:marLeft w:val="0"/>
              <w:marRight w:val="0"/>
              <w:marTop w:val="0"/>
              <w:marBottom w:val="0"/>
              <w:divBdr>
                <w:top w:val="none" w:sz="0" w:space="0" w:color="auto"/>
                <w:left w:val="none" w:sz="0" w:space="0" w:color="auto"/>
                <w:bottom w:val="none" w:sz="0" w:space="0" w:color="auto"/>
                <w:right w:val="none" w:sz="0" w:space="0" w:color="auto"/>
              </w:divBdr>
            </w:div>
            <w:div w:id="1574002534">
              <w:marLeft w:val="0"/>
              <w:marRight w:val="0"/>
              <w:marTop w:val="0"/>
              <w:marBottom w:val="0"/>
              <w:divBdr>
                <w:top w:val="none" w:sz="0" w:space="0" w:color="auto"/>
                <w:left w:val="none" w:sz="0" w:space="0" w:color="auto"/>
                <w:bottom w:val="none" w:sz="0" w:space="0" w:color="auto"/>
                <w:right w:val="none" w:sz="0" w:space="0" w:color="auto"/>
              </w:divBdr>
            </w:div>
            <w:div w:id="1659727487">
              <w:marLeft w:val="0"/>
              <w:marRight w:val="0"/>
              <w:marTop w:val="0"/>
              <w:marBottom w:val="0"/>
              <w:divBdr>
                <w:top w:val="none" w:sz="0" w:space="0" w:color="auto"/>
                <w:left w:val="none" w:sz="0" w:space="0" w:color="auto"/>
                <w:bottom w:val="none" w:sz="0" w:space="0" w:color="auto"/>
                <w:right w:val="none" w:sz="0" w:space="0" w:color="auto"/>
              </w:divBdr>
            </w:div>
          </w:divsChild>
        </w:div>
        <w:div w:id="1886216605">
          <w:marLeft w:val="0"/>
          <w:marRight w:val="0"/>
          <w:marTop w:val="0"/>
          <w:marBottom w:val="0"/>
          <w:divBdr>
            <w:top w:val="none" w:sz="0" w:space="0" w:color="auto"/>
            <w:left w:val="none" w:sz="0" w:space="0" w:color="auto"/>
            <w:bottom w:val="none" w:sz="0" w:space="0" w:color="auto"/>
            <w:right w:val="none" w:sz="0" w:space="0" w:color="auto"/>
          </w:divBdr>
        </w:div>
        <w:div w:id="1936401967">
          <w:marLeft w:val="0"/>
          <w:marRight w:val="0"/>
          <w:marTop w:val="0"/>
          <w:marBottom w:val="0"/>
          <w:divBdr>
            <w:top w:val="none" w:sz="0" w:space="0" w:color="auto"/>
            <w:left w:val="none" w:sz="0" w:space="0" w:color="auto"/>
            <w:bottom w:val="none" w:sz="0" w:space="0" w:color="auto"/>
            <w:right w:val="none" w:sz="0" w:space="0" w:color="auto"/>
          </w:divBdr>
        </w:div>
        <w:div w:id="1967924219">
          <w:marLeft w:val="0"/>
          <w:marRight w:val="0"/>
          <w:marTop w:val="0"/>
          <w:marBottom w:val="0"/>
          <w:divBdr>
            <w:top w:val="none" w:sz="0" w:space="0" w:color="auto"/>
            <w:left w:val="none" w:sz="0" w:space="0" w:color="auto"/>
            <w:bottom w:val="none" w:sz="0" w:space="0" w:color="auto"/>
            <w:right w:val="none" w:sz="0" w:space="0" w:color="auto"/>
          </w:divBdr>
          <w:divsChild>
            <w:div w:id="827526068">
              <w:marLeft w:val="-75"/>
              <w:marRight w:val="0"/>
              <w:marTop w:val="30"/>
              <w:marBottom w:val="30"/>
              <w:divBdr>
                <w:top w:val="none" w:sz="0" w:space="0" w:color="auto"/>
                <w:left w:val="none" w:sz="0" w:space="0" w:color="auto"/>
                <w:bottom w:val="none" w:sz="0" w:space="0" w:color="auto"/>
                <w:right w:val="none" w:sz="0" w:space="0" w:color="auto"/>
              </w:divBdr>
              <w:divsChild>
                <w:div w:id="89594249">
                  <w:marLeft w:val="0"/>
                  <w:marRight w:val="0"/>
                  <w:marTop w:val="0"/>
                  <w:marBottom w:val="0"/>
                  <w:divBdr>
                    <w:top w:val="none" w:sz="0" w:space="0" w:color="auto"/>
                    <w:left w:val="none" w:sz="0" w:space="0" w:color="auto"/>
                    <w:bottom w:val="none" w:sz="0" w:space="0" w:color="auto"/>
                    <w:right w:val="none" w:sz="0" w:space="0" w:color="auto"/>
                  </w:divBdr>
                  <w:divsChild>
                    <w:div w:id="711466737">
                      <w:marLeft w:val="0"/>
                      <w:marRight w:val="0"/>
                      <w:marTop w:val="0"/>
                      <w:marBottom w:val="0"/>
                      <w:divBdr>
                        <w:top w:val="none" w:sz="0" w:space="0" w:color="auto"/>
                        <w:left w:val="none" w:sz="0" w:space="0" w:color="auto"/>
                        <w:bottom w:val="none" w:sz="0" w:space="0" w:color="auto"/>
                        <w:right w:val="none" w:sz="0" w:space="0" w:color="auto"/>
                      </w:divBdr>
                    </w:div>
                  </w:divsChild>
                </w:div>
                <w:div w:id="212230756">
                  <w:marLeft w:val="0"/>
                  <w:marRight w:val="0"/>
                  <w:marTop w:val="0"/>
                  <w:marBottom w:val="0"/>
                  <w:divBdr>
                    <w:top w:val="none" w:sz="0" w:space="0" w:color="auto"/>
                    <w:left w:val="none" w:sz="0" w:space="0" w:color="auto"/>
                    <w:bottom w:val="none" w:sz="0" w:space="0" w:color="auto"/>
                    <w:right w:val="none" w:sz="0" w:space="0" w:color="auto"/>
                  </w:divBdr>
                  <w:divsChild>
                    <w:div w:id="1843276440">
                      <w:marLeft w:val="0"/>
                      <w:marRight w:val="0"/>
                      <w:marTop w:val="0"/>
                      <w:marBottom w:val="0"/>
                      <w:divBdr>
                        <w:top w:val="none" w:sz="0" w:space="0" w:color="auto"/>
                        <w:left w:val="none" w:sz="0" w:space="0" w:color="auto"/>
                        <w:bottom w:val="none" w:sz="0" w:space="0" w:color="auto"/>
                        <w:right w:val="none" w:sz="0" w:space="0" w:color="auto"/>
                      </w:divBdr>
                    </w:div>
                  </w:divsChild>
                </w:div>
                <w:div w:id="272398230">
                  <w:marLeft w:val="0"/>
                  <w:marRight w:val="0"/>
                  <w:marTop w:val="0"/>
                  <w:marBottom w:val="0"/>
                  <w:divBdr>
                    <w:top w:val="none" w:sz="0" w:space="0" w:color="auto"/>
                    <w:left w:val="none" w:sz="0" w:space="0" w:color="auto"/>
                    <w:bottom w:val="none" w:sz="0" w:space="0" w:color="auto"/>
                    <w:right w:val="none" w:sz="0" w:space="0" w:color="auto"/>
                  </w:divBdr>
                  <w:divsChild>
                    <w:div w:id="15084531">
                      <w:marLeft w:val="0"/>
                      <w:marRight w:val="0"/>
                      <w:marTop w:val="0"/>
                      <w:marBottom w:val="0"/>
                      <w:divBdr>
                        <w:top w:val="none" w:sz="0" w:space="0" w:color="auto"/>
                        <w:left w:val="none" w:sz="0" w:space="0" w:color="auto"/>
                        <w:bottom w:val="none" w:sz="0" w:space="0" w:color="auto"/>
                        <w:right w:val="none" w:sz="0" w:space="0" w:color="auto"/>
                      </w:divBdr>
                    </w:div>
                  </w:divsChild>
                </w:div>
                <w:div w:id="504707686">
                  <w:marLeft w:val="0"/>
                  <w:marRight w:val="0"/>
                  <w:marTop w:val="0"/>
                  <w:marBottom w:val="0"/>
                  <w:divBdr>
                    <w:top w:val="none" w:sz="0" w:space="0" w:color="auto"/>
                    <w:left w:val="none" w:sz="0" w:space="0" w:color="auto"/>
                    <w:bottom w:val="none" w:sz="0" w:space="0" w:color="auto"/>
                    <w:right w:val="none" w:sz="0" w:space="0" w:color="auto"/>
                  </w:divBdr>
                  <w:divsChild>
                    <w:div w:id="233206145">
                      <w:marLeft w:val="0"/>
                      <w:marRight w:val="0"/>
                      <w:marTop w:val="0"/>
                      <w:marBottom w:val="0"/>
                      <w:divBdr>
                        <w:top w:val="none" w:sz="0" w:space="0" w:color="auto"/>
                        <w:left w:val="none" w:sz="0" w:space="0" w:color="auto"/>
                        <w:bottom w:val="none" w:sz="0" w:space="0" w:color="auto"/>
                        <w:right w:val="none" w:sz="0" w:space="0" w:color="auto"/>
                      </w:divBdr>
                    </w:div>
                  </w:divsChild>
                </w:div>
                <w:div w:id="685323394">
                  <w:marLeft w:val="0"/>
                  <w:marRight w:val="0"/>
                  <w:marTop w:val="0"/>
                  <w:marBottom w:val="0"/>
                  <w:divBdr>
                    <w:top w:val="none" w:sz="0" w:space="0" w:color="auto"/>
                    <w:left w:val="none" w:sz="0" w:space="0" w:color="auto"/>
                    <w:bottom w:val="none" w:sz="0" w:space="0" w:color="auto"/>
                    <w:right w:val="none" w:sz="0" w:space="0" w:color="auto"/>
                  </w:divBdr>
                  <w:divsChild>
                    <w:div w:id="750545041">
                      <w:marLeft w:val="0"/>
                      <w:marRight w:val="0"/>
                      <w:marTop w:val="0"/>
                      <w:marBottom w:val="0"/>
                      <w:divBdr>
                        <w:top w:val="none" w:sz="0" w:space="0" w:color="auto"/>
                        <w:left w:val="none" w:sz="0" w:space="0" w:color="auto"/>
                        <w:bottom w:val="none" w:sz="0" w:space="0" w:color="auto"/>
                        <w:right w:val="none" w:sz="0" w:space="0" w:color="auto"/>
                      </w:divBdr>
                    </w:div>
                  </w:divsChild>
                </w:div>
                <w:div w:id="708533601">
                  <w:marLeft w:val="0"/>
                  <w:marRight w:val="0"/>
                  <w:marTop w:val="0"/>
                  <w:marBottom w:val="0"/>
                  <w:divBdr>
                    <w:top w:val="none" w:sz="0" w:space="0" w:color="auto"/>
                    <w:left w:val="none" w:sz="0" w:space="0" w:color="auto"/>
                    <w:bottom w:val="none" w:sz="0" w:space="0" w:color="auto"/>
                    <w:right w:val="none" w:sz="0" w:space="0" w:color="auto"/>
                  </w:divBdr>
                  <w:divsChild>
                    <w:div w:id="460536040">
                      <w:marLeft w:val="0"/>
                      <w:marRight w:val="0"/>
                      <w:marTop w:val="0"/>
                      <w:marBottom w:val="0"/>
                      <w:divBdr>
                        <w:top w:val="none" w:sz="0" w:space="0" w:color="auto"/>
                        <w:left w:val="none" w:sz="0" w:space="0" w:color="auto"/>
                        <w:bottom w:val="none" w:sz="0" w:space="0" w:color="auto"/>
                        <w:right w:val="none" w:sz="0" w:space="0" w:color="auto"/>
                      </w:divBdr>
                    </w:div>
                  </w:divsChild>
                </w:div>
                <w:div w:id="794523102">
                  <w:marLeft w:val="0"/>
                  <w:marRight w:val="0"/>
                  <w:marTop w:val="0"/>
                  <w:marBottom w:val="0"/>
                  <w:divBdr>
                    <w:top w:val="none" w:sz="0" w:space="0" w:color="auto"/>
                    <w:left w:val="none" w:sz="0" w:space="0" w:color="auto"/>
                    <w:bottom w:val="none" w:sz="0" w:space="0" w:color="auto"/>
                    <w:right w:val="none" w:sz="0" w:space="0" w:color="auto"/>
                  </w:divBdr>
                  <w:divsChild>
                    <w:div w:id="999773922">
                      <w:marLeft w:val="0"/>
                      <w:marRight w:val="0"/>
                      <w:marTop w:val="0"/>
                      <w:marBottom w:val="0"/>
                      <w:divBdr>
                        <w:top w:val="none" w:sz="0" w:space="0" w:color="auto"/>
                        <w:left w:val="none" w:sz="0" w:space="0" w:color="auto"/>
                        <w:bottom w:val="none" w:sz="0" w:space="0" w:color="auto"/>
                        <w:right w:val="none" w:sz="0" w:space="0" w:color="auto"/>
                      </w:divBdr>
                    </w:div>
                  </w:divsChild>
                </w:div>
                <w:div w:id="801732414">
                  <w:marLeft w:val="0"/>
                  <w:marRight w:val="0"/>
                  <w:marTop w:val="0"/>
                  <w:marBottom w:val="0"/>
                  <w:divBdr>
                    <w:top w:val="none" w:sz="0" w:space="0" w:color="auto"/>
                    <w:left w:val="none" w:sz="0" w:space="0" w:color="auto"/>
                    <w:bottom w:val="none" w:sz="0" w:space="0" w:color="auto"/>
                    <w:right w:val="none" w:sz="0" w:space="0" w:color="auto"/>
                  </w:divBdr>
                  <w:divsChild>
                    <w:div w:id="2126998884">
                      <w:marLeft w:val="0"/>
                      <w:marRight w:val="0"/>
                      <w:marTop w:val="0"/>
                      <w:marBottom w:val="0"/>
                      <w:divBdr>
                        <w:top w:val="none" w:sz="0" w:space="0" w:color="auto"/>
                        <w:left w:val="none" w:sz="0" w:space="0" w:color="auto"/>
                        <w:bottom w:val="none" w:sz="0" w:space="0" w:color="auto"/>
                        <w:right w:val="none" w:sz="0" w:space="0" w:color="auto"/>
                      </w:divBdr>
                    </w:div>
                  </w:divsChild>
                </w:div>
                <w:div w:id="894317473">
                  <w:marLeft w:val="0"/>
                  <w:marRight w:val="0"/>
                  <w:marTop w:val="0"/>
                  <w:marBottom w:val="0"/>
                  <w:divBdr>
                    <w:top w:val="none" w:sz="0" w:space="0" w:color="auto"/>
                    <w:left w:val="none" w:sz="0" w:space="0" w:color="auto"/>
                    <w:bottom w:val="none" w:sz="0" w:space="0" w:color="auto"/>
                    <w:right w:val="none" w:sz="0" w:space="0" w:color="auto"/>
                  </w:divBdr>
                  <w:divsChild>
                    <w:div w:id="960919468">
                      <w:marLeft w:val="0"/>
                      <w:marRight w:val="0"/>
                      <w:marTop w:val="0"/>
                      <w:marBottom w:val="0"/>
                      <w:divBdr>
                        <w:top w:val="none" w:sz="0" w:space="0" w:color="auto"/>
                        <w:left w:val="none" w:sz="0" w:space="0" w:color="auto"/>
                        <w:bottom w:val="none" w:sz="0" w:space="0" w:color="auto"/>
                        <w:right w:val="none" w:sz="0" w:space="0" w:color="auto"/>
                      </w:divBdr>
                    </w:div>
                  </w:divsChild>
                </w:div>
                <w:div w:id="920716721">
                  <w:marLeft w:val="0"/>
                  <w:marRight w:val="0"/>
                  <w:marTop w:val="0"/>
                  <w:marBottom w:val="0"/>
                  <w:divBdr>
                    <w:top w:val="none" w:sz="0" w:space="0" w:color="auto"/>
                    <w:left w:val="none" w:sz="0" w:space="0" w:color="auto"/>
                    <w:bottom w:val="none" w:sz="0" w:space="0" w:color="auto"/>
                    <w:right w:val="none" w:sz="0" w:space="0" w:color="auto"/>
                  </w:divBdr>
                  <w:divsChild>
                    <w:div w:id="978412569">
                      <w:marLeft w:val="0"/>
                      <w:marRight w:val="0"/>
                      <w:marTop w:val="0"/>
                      <w:marBottom w:val="0"/>
                      <w:divBdr>
                        <w:top w:val="none" w:sz="0" w:space="0" w:color="auto"/>
                        <w:left w:val="none" w:sz="0" w:space="0" w:color="auto"/>
                        <w:bottom w:val="none" w:sz="0" w:space="0" w:color="auto"/>
                        <w:right w:val="none" w:sz="0" w:space="0" w:color="auto"/>
                      </w:divBdr>
                    </w:div>
                  </w:divsChild>
                </w:div>
                <w:div w:id="1061558457">
                  <w:marLeft w:val="0"/>
                  <w:marRight w:val="0"/>
                  <w:marTop w:val="0"/>
                  <w:marBottom w:val="0"/>
                  <w:divBdr>
                    <w:top w:val="none" w:sz="0" w:space="0" w:color="auto"/>
                    <w:left w:val="none" w:sz="0" w:space="0" w:color="auto"/>
                    <w:bottom w:val="none" w:sz="0" w:space="0" w:color="auto"/>
                    <w:right w:val="none" w:sz="0" w:space="0" w:color="auto"/>
                  </w:divBdr>
                  <w:divsChild>
                    <w:div w:id="1124496711">
                      <w:marLeft w:val="0"/>
                      <w:marRight w:val="0"/>
                      <w:marTop w:val="0"/>
                      <w:marBottom w:val="0"/>
                      <w:divBdr>
                        <w:top w:val="none" w:sz="0" w:space="0" w:color="auto"/>
                        <w:left w:val="none" w:sz="0" w:space="0" w:color="auto"/>
                        <w:bottom w:val="none" w:sz="0" w:space="0" w:color="auto"/>
                        <w:right w:val="none" w:sz="0" w:space="0" w:color="auto"/>
                      </w:divBdr>
                    </w:div>
                  </w:divsChild>
                </w:div>
                <w:div w:id="1326014700">
                  <w:marLeft w:val="0"/>
                  <w:marRight w:val="0"/>
                  <w:marTop w:val="0"/>
                  <w:marBottom w:val="0"/>
                  <w:divBdr>
                    <w:top w:val="none" w:sz="0" w:space="0" w:color="auto"/>
                    <w:left w:val="none" w:sz="0" w:space="0" w:color="auto"/>
                    <w:bottom w:val="none" w:sz="0" w:space="0" w:color="auto"/>
                    <w:right w:val="none" w:sz="0" w:space="0" w:color="auto"/>
                  </w:divBdr>
                  <w:divsChild>
                    <w:div w:id="1933199747">
                      <w:marLeft w:val="0"/>
                      <w:marRight w:val="0"/>
                      <w:marTop w:val="0"/>
                      <w:marBottom w:val="0"/>
                      <w:divBdr>
                        <w:top w:val="none" w:sz="0" w:space="0" w:color="auto"/>
                        <w:left w:val="none" w:sz="0" w:space="0" w:color="auto"/>
                        <w:bottom w:val="none" w:sz="0" w:space="0" w:color="auto"/>
                        <w:right w:val="none" w:sz="0" w:space="0" w:color="auto"/>
                      </w:divBdr>
                    </w:div>
                  </w:divsChild>
                </w:div>
                <w:div w:id="1502772882">
                  <w:marLeft w:val="0"/>
                  <w:marRight w:val="0"/>
                  <w:marTop w:val="0"/>
                  <w:marBottom w:val="0"/>
                  <w:divBdr>
                    <w:top w:val="none" w:sz="0" w:space="0" w:color="auto"/>
                    <w:left w:val="none" w:sz="0" w:space="0" w:color="auto"/>
                    <w:bottom w:val="none" w:sz="0" w:space="0" w:color="auto"/>
                    <w:right w:val="none" w:sz="0" w:space="0" w:color="auto"/>
                  </w:divBdr>
                  <w:divsChild>
                    <w:div w:id="72053370">
                      <w:marLeft w:val="0"/>
                      <w:marRight w:val="0"/>
                      <w:marTop w:val="0"/>
                      <w:marBottom w:val="0"/>
                      <w:divBdr>
                        <w:top w:val="none" w:sz="0" w:space="0" w:color="auto"/>
                        <w:left w:val="none" w:sz="0" w:space="0" w:color="auto"/>
                        <w:bottom w:val="none" w:sz="0" w:space="0" w:color="auto"/>
                        <w:right w:val="none" w:sz="0" w:space="0" w:color="auto"/>
                      </w:divBdr>
                    </w:div>
                  </w:divsChild>
                </w:div>
                <w:div w:id="1575504650">
                  <w:marLeft w:val="0"/>
                  <w:marRight w:val="0"/>
                  <w:marTop w:val="0"/>
                  <w:marBottom w:val="0"/>
                  <w:divBdr>
                    <w:top w:val="none" w:sz="0" w:space="0" w:color="auto"/>
                    <w:left w:val="none" w:sz="0" w:space="0" w:color="auto"/>
                    <w:bottom w:val="none" w:sz="0" w:space="0" w:color="auto"/>
                    <w:right w:val="none" w:sz="0" w:space="0" w:color="auto"/>
                  </w:divBdr>
                  <w:divsChild>
                    <w:div w:id="1693611849">
                      <w:marLeft w:val="0"/>
                      <w:marRight w:val="0"/>
                      <w:marTop w:val="0"/>
                      <w:marBottom w:val="0"/>
                      <w:divBdr>
                        <w:top w:val="none" w:sz="0" w:space="0" w:color="auto"/>
                        <w:left w:val="none" w:sz="0" w:space="0" w:color="auto"/>
                        <w:bottom w:val="none" w:sz="0" w:space="0" w:color="auto"/>
                        <w:right w:val="none" w:sz="0" w:space="0" w:color="auto"/>
                      </w:divBdr>
                    </w:div>
                  </w:divsChild>
                </w:div>
                <w:div w:id="1621297079">
                  <w:marLeft w:val="0"/>
                  <w:marRight w:val="0"/>
                  <w:marTop w:val="0"/>
                  <w:marBottom w:val="0"/>
                  <w:divBdr>
                    <w:top w:val="none" w:sz="0" w:space="0" w:color="auto"/>
                    <w:left w:val="none" w:sz="0" w:space="0" w:color="auto"/>
                    <w:bottom w:val="none" w:sz="0" w:space="0" w:color="auto"/>
                    <w:right w:val="none" w:sz="0" w:space="0" w:color="auto"/>
                  </w:divBdr>
                  <w:divsChild>
                    <w:div w:id="1075513437">
                      <w:marLeft w:val="0"/>
                      <w:marRight w:val="0"/>
                      <w:marTop w:val="0"/>
                      <w:marBottom w:val="0"/>
                      <w:divBdr>
                        <w:top w:val="none" w:sz="0" w:space="0" w:color="auto"/>
                        <w:left w:val="none" w:sz="0" w:space="0" w:color="auto"/>
                        <w:bottom w:val="none" w:sz="0" w:space="0" w:color="auto"/>
                        <w:right w:val="none" w:sz="0" w:space="0" w:color="auto"/>
                      </w:divBdr>
                    </w:div>
                  </w:divsChild>
                </w:div>
                <w:div w:id="1745297144">
                  <w:marLeft w:val="0"/>
                  <w:marRight w:val="0"/>
                  <w:marTop w:val="0"/>
                  <w:marBottom w:val="0"/>
                  <w:divBdr>
                    <w:top w:val="none" w:sz="0" w:space="0" w:color="auto"/>
                    <w:left w:val="none" w:sz="0" w:space="0" w:color="auto"/>
                    <w:bottom w:val="none" w:sz="0" w:space="0" w:color="auto"/>
                    <w:right w:val="none" w:sz="0" w:space="0" w:color="auto"/>
                  </w:divBdr>
                  <w:divsChild>
                    <w:div w:id="1878395497">
                      <w:marLeft w:val="0"/>
                      <w:marRight w:val="0"/>
                      <w:marTop w:val="0"/>
                      <w:marBottom w:val="0"/>
                      <w:divBdr>
                        <w:top w:val="none" w:sz="0" w:space="0" w:color="auto"/>
                        <w:left w:val="none" w:sz="0" w:space="0" w:color="auto"/>
                        <w:bottom w:val="none" w:sz="0" w:space="0" w:color="auto"/>
                        <w:right w:val="none" w:sz="0" w:space="0" w:color="auto"/>
                      </w:divBdr>
                    </w:div>
                  </w:divsChild>
                </w:div>
                <w:div w:id="1783647979">
                  <w:marLeft w:val="0"/>
                  <w:marRight w:val="0"/>
                  <w:marTop w:val="0"/>
                  <w:marBottom w:val="0"/>
                  <w:divBdr>
                    <w:top w:val="none" w:sz="0" w:space="0" w:color="auto"/>
                    <w:left w:val="none" w:sz="0" w:space="0" w:color="auto"/>
                    <w:bottom w:val="none" w:sz="0" w:space="0" w:color="auto"/>
                    <w:right w:val="none" w:sz="0" w:space="0" w:color="auto"/>
                  </w:divBdr>
                  <w:divsChild>
                    <w:div w:id="67385384">
                      <w:marLeft w:val="0"/>
                      <w:marRight w:val="0"/>
                      <w:marTop w:val="0"/>
                      <w:marBottom w:val="0"/>
                      <w:divBdr>
                        <w:top w:val="none" w:sz="0" w:space="0" w:color="auto"/>
                        <w:left w:val="none" w:sz="0" w:space="0" w:color="auto"/>
                        <w:bottom w:val="none" w:sz="0" w:space="0" w:color="auto"/>
                        <w:right w:val="none" w:sz="0" w:space="0" w:color="auto"/>
                      </w:divBdr>
                    </w:div>
                  </w:divsChild>
                </w:div>
                <w:div w:id="1859810584">
                  <w:marLeft w:val="0"/>
                  <w:marRight w:val="0"/>
                  <w:marTop w:val="0"/>
                  <w:marBottom w:val="0"/>
                  <w:divBdr>
                    <w:top w:val="none" w:sz="0" w:space="0" w:color="auto"/>
                    <w:left w:val="none" w:sz="0" w:space="0" w:color="auto"/>
                    <w:bottom w:val="none" w:sz="0" w:space="0" w:color="auto"/>
                    <w:right w:val="none" w:sz="0" w:space="0" w:color="auto"/>
                  </w:divBdr>
                  <w:divsChild>
                    <w:div w:id="178587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036200">
          <w:marLeft w:val="0"/>
          <w:marRight w:val="0"/>
          <w:marTop w:val="0"/>
          <w:marBottom w:val="0"/>
          <w:divBdr>
            <w:top w:val="none" w:sz="0" w:space="0" w:color="auto"/>
            <w:left w:val="none" w:sz="0" w:space="0" w:color="auto"/>
            <w:bottom w:val="none" w:sz="0" w:space="0" w:color="auto"/>
            <w:right w:val="none" w:sz="0" w:space="0" w:color="auto"/>
          </w:divBdr>
          <w:divsChild>
            <w:div w:id="488519090">
              <w:marLeft w:val="-75"/>
              <w:marRight w:val="0"/>
              <w:marTop w:val="30"/>
              <w:marBottom w:val="30"/>
              <w:divBdr>
                <w:top w:val="none" w:sz="0" w:space="0" w:color="auto"/>
                <w:left w:val="none" w:sz="0" w:space="0" w:color="auto"/>
                <w:bottom w:val="none" w:sz="0" w:space="0" w:color="auto"/>
                <w:right w:val="none" w:sz="0" w:space="0" w:color="auto"/>
              </w:divBdr>
              <w:divsChild>
                <w:div w:id="130562323">
                  <w:marLeft w:val="0"/>
                  <w:marRight w:val="0"/>
                  <w:marTop w:val="0"/>
                  <w:marBottom w:val="0"/>
                  <w:divBdr>
                    <w:top w:val="none" w:sz="0" w:space="0" w:color="auto"/>
                    <w:left w:val="none" w:sz="0" w:space="0" w:color="auto"/>
                    <w:bottom w:val="none" w:sz="0" w:space="0" w:color="auto"/>
                    <w:right w:val="none" w:sz="0" w:space="0" w:color="auto"/>
                  </w:divBdr>
                  <w:divsChild>
                    <w:div w:id="1239628761">
                      <w:marLeft w:val="0"/>
                      <w:marRight w:val="0"/>
                      <w:marTop w:val="0"/>
                      <w:marBottom w:val="0"/>
                      <w:divBdr>
                        <w:top w:val="none" w:sz="0" w:space="0" w:color="auto"/>
                        <w:left w:val="none" w:sz="0" w:space="0" w:color="auto"/>
                        <w:bottom w:val="none" w:sz="0" w:space="0" w:color="auto"/>
                        <w:right w:val="none" w:sz="0" w:space="0" w:color="auto"/>
                      </w:divBdr>
                    </w:div>
                  </w:divsChild>
                </w:div>
                <w:div w:id="149256390">
                  <w:marLeft w:val="0"/>
                  <w:marRight w:val="0"/>
                  <w:marTop w:val="0"/>
                  <w:marBottom w:val="0"/>
                  <w:divBdr>
                    <w:top w:val="none" w:sz="0" w:space="0" w:color="auto"/>
                    <w:left w:val="none" w:sz="0" w:space="0" w:color="auto"/>
                    <w:bottom w:val="none" w:sz="0" w:space="0" w:color="auto"/>
                    <w:right w:val="none" w:sz="0" w:space="0" w:color="auto"/>
                  </w:divBdr>
                  <w:divsChild>
                    <w:div w:id="2043821284">
                      <w:marLeft w:val="0"/>
                      <w:marRight w:val="0"/>
                      <w:marTop w:val="0"/>
                      <w:marBottom w:val="0"/>
                      <w:divBdr>
                        <w:top w:val="none" w:sz="0" w:space="0" w:color="auto"/>
                        <w:left w:val="none" w:sz="0" w:space="0" w:color="auto"/>
                        <w:bottom w:val="none" w:sz="0" w:space="0" w:color="auto"/>
                        <w:right w:val="none" w:sz="0" w:space="0" w:color="auto"/>
                      </w:divBdr>
                    </w:div>
                  </w:divsChild>
                </w:div>
                <w:div w:id="152260062">
                  <w:marLeft w:val="0"/>
                  <w:marRight w:val="0"/>
                  <w:marTop w:val="0"/>
                  <w:marBottom w:val="0"/>
                  <w:divBdr>
                    <w:top w:val="none" w:sz="0" w:space="0" w:color="auto"/>
                    <w:left w:val="none" w:sz="0" w:space="0" w:color="auto"/>
                    <w:bottom w:val="none" w:sz="0" w:space="0" w:color="auto"/>
                    <w:right w:val="none" w:sz="0" w:space="0" w:color="auto"/>
                  </w:divBdr>
                  <w:divsChild>
                    <w:div w:id="459958600">
                      <w:marLeft w:val="0"/>
                      <w:marRight w:val="0"/>
                      <w:marTop w:val="0"/>
                      <w:marBottom w:val="0"/>
                      <w:divBdr>
                        <w:top w:val="none" w:sz="0" w:space="0" w:color="auto"/>
                        <w:left w:val="none" w:sz="0" w:space="0" w:color="auto"/>
                        <w:bottom w:val="none" w:sz="0" w:space="0" w:color="auto"/>
                        <w:right w:val="none" w:sz="0" w:space="0" w:color="auto"/>
                      </w:divBdr>
                    </w:div>
                  </w:divsChild>
                </w:div>
                <w:div w:id="183901677">
                  <w:marLeft w:val="0"/>
                  <w:marRight w:val="0"/>
                  <w:marTop w:val="0"/>
                  <w:marBottom w:val="0"/>
                  <w:divBdr>
                    <w:top w:val="none" w:sz="0" w:space="0" w:color="auto"/>
                    <w:left w:val="none" w:sz="0" w:space="0" w:color="auto"/>
                    <w:bottom w:val="none" w:sz="0" w:space="0" w:color="auto"/>
                    <w:right w:val="none" w:sz="0" w:space="0" w:color="auto"/>
                  </w:divBdr>
                  <w:divsChild>
                    <w:div w:id="1784424508">
                      <w:marLeft w:val="0"/>
                      <w:marRight w:val="0"/>
                      <w:marTop w:val="0"/>
                      <w:marBottom w:val="0"/>
                      <w:divBdr>
                        <w:top w:val="none" w:sz="0" w:space="0" w:color="auto"/>
                        <w:left w:val="none" w:sz="0" w:space="0" w:color="auto"/>
                        <w:bottom w:val="none" w:sz="0" w:space="0" w:color="auto"/>
                        <w:right w:val="none" w:sz="0" w:space="0" w:color="auto"/>
                      </w:divBdr>
                    </w:div>
                  </w:divsChild>
                </w:div>
                <w:div w:id="191694485">
                  <w:marLeft w:val="0"/>
                  <w:marRight w:val="0"/>
                  <w:marTop w:val="0"/>
                  <w:marBottom w:val="0"/>
                  <w:divBdr>
                    <w:top w:val="none" w:sz="0" w:space="0" w:color="auto"/>
                    <w:left w:val="none" w:sz="0" w:space="0" w:color="auto"/>
                    <w:bottom w:val="none" w:sz="0" w:space="0" w:color="auto"/>
                    <w:right w:val="none" w:sz="0" w:space="0" w:color="auto"/>
                  </w:divBdr>
                  <w:divsChild>
                    <w:div w:id="1762145010">
                      <w:marLeft w:val="0"/>
                      <w:marRight w:val="0"/>
                      <w:marTop w:val="0"/>
                      <w:marBottom w:val="0"/>
                      <w:divBdr>
                        <w:top w:val="none" w:sz="0" w:space="0" w:color="auto"/>
                        <w:left w:val="none" w:sz="0" w:space="0" w:color="auto"/>
                        <w:bottom w:val="none" w:sz="0" w:space="0" w:color="auto"/>
                        <w:right w:val="none" w:sz="0" w:space="0" w:color="auto"/>
                      </w:divBdr>
                    </w:div>
                  </w:divsChild>
                </w:div>
                <w:div w:id="289358539">
                  <w:marLeft w:val="0"/>
                  <w:marRight w:val="0"/>
                  <w:marTop w:val="0"/>
                  <w:marBottom w:val="0"/>
                  <w:divBdr>
                    <w:top w:val="none" w:sz="0" w:space="0" w:color="auto"/>
                    <w:left w:val="none" w:sz="0" w:space="0" w:color="auto"/>
                    <w:bottom w:val="none" w:sz="0" w:space="0" w:color="auto"/>
                    <w:right w:val="none" w:sz="0" w:space="0" w:color="auto"/>
                  </w:divBdr>
                  <w:divsChild>
                    <w:div w:id="119615185">
                      <w:marLeft w:val="0"/>
                      <w:marRight w:val="0"/>
                      <w:marTop w:val="0"/>
                      <w:marBottom w:val="0"/>
                      <w:divBdr>
                        <w:top w:val="none" w:sz="0" w:space="0" w:color="auto"/>
                        <w:left w:val="none" w:sz="0" w:space="0" w:color="auto"/>
                        <w:bottom w:val="none" w:sz="0" w:space="0" w:color="auto"/>
                        <w:right w:val="none" w:sz="0" w:space="0" w:color="auto"/>
                      </w:divBdr>
                    </w:div>
                  </w:divsChild>
                </w:div>
                <w:div w:id="391388974">
                  <w:marLeft w:val="0"/>
                  <w:marRight w:val="0"/>
                  <w:marTop w:val="0"/>
                  <w:marBottom w:val="0"/>
                  <w:divBdr>
                    <w:top w:val="none" w:sz="0" w:space="0" w:color="auto"/>
                    <w:left w:val="none" w:sz="0" w:space="0" w:color="auto"/>
                    <w:bottom w:val="none" w:sz="0" w:space="0" w:color="auto"/>
                    <w:right w:val="none" w:sz="0" w:space="0" w:color="auto"/>
                  </w:divBdr>
                  <w:divsChild>
                    <w:div w:id="1975597561">
                      <w:marLeft w:val="0"/>
                      <w:marRight w:val="0"/>
                      <w:marTop w:val="0"/>
                      <w:marBottom w:val="0"/>
                      <w:divBdr>
                        <w:top w:val="none" w:sz="0" w:space="0" w:color="auto"/>
                        <w:left w:val="none" w:sz="0" w:space="0" w:color="auto"/>
                        <w:bottom w:val="none" w:sz="0" w:space="0" w:color="auto"/>
                        <w:right w:val="none" w:sz="0" w:space="0" w:color="auto"/>
                      </w:divBdr>
                    </w:div>
                  </w:divsChild>
                </w:div>
                <w:div w:id="647168136">
                  <w:marLeft w:val="0"/>
                  <w:marRight w:val="0"/>
                  <w:marTop w:val="0"/>
                  <w:marBottom w:val="0"/>
                  <w:divBdr>
                    <w:top w:val="none" w:sz="0" w:space="0" w:color="auto"/>
                    <w:left w:val="none" w:sz="0" w:space="0" w:color="auto"/>
                    <w:bottom w:val="none" w:sz="0" w:space="0" w:color="auto"/>
                    <w:right w:val="none" w:sz="0" w:space="0" w:color="auto"/>
                  </w:divBdr>
                  <w:divsChild>
                    <w:div w:id="645746528">
                      <w:marLeft w:val="0"/>
                      <w:marRight w:val="0"/>
                      <w:marTop w:val="0"/>
                      <w:marBottom w:val="0"/>
                      <w:divBdr>
                        <w:top w:val="none" w:sz="0" w:space="0" w:color="auto"/>
                        <w:left w:val="none" w:sz="0" w:space="0" w:color="auto"/>
                        <w:bottom w:val="none" w:sz="0" w:space="0" w:color="auto"/>
                        <w:right w:val="none" w:sz="0" w:space="0" w:color="auto"/>
                      </w:divBdr>
                    </w:div>
                  </w:divsChild>
                </w:div>
                <w:div w:id="671563665">
                  <w:marLeft w:val="0"/>
                  <w:marRight w:val="0"/>
                  <w:marTop w:val="0"/>
                  <w:marBottom w:val="0"/>
                  <w:divBdr>
                    <w:top w:val="none" w:sz="0" w:space="0" w:color="auto"/>
                    <w:left w:val="none" w:sz="0" w:space="0" w:color="auto"/>
                    <w:bottom w:val="none" w:sz="0" w:space="0" w:color="auto"/>
                    <w:right w:val="none" w:sz="0" w:space="0" w:color="auto"/>
                  </w:divBdr>
                  <w:divsChild>
                    <w:div w:id="1072200196">
                      <w:marLeft w:val="0"/>
                      <w:marRight w:val="0"/>
                      <w:marTop w:val="0"/>
                      <w:marBottom w:val="0"/>
                      <w:divBdr>
                        <w:top w:val="none" w:sz="0" w:space="0" w:color="auto"/>
                        <w:left w:val="none" w:sz="0" w:space="0" w:color="auto"/>
                        <w:bottom w:val="none" w:sz="0" w:space="0" w:color="auto"/>
                        <w:right w:val="none" w:sz="0" w:space="0" w:color="auto"/>
                      </w:divBdr>
                    </w:div>
                  </w:divsChild>
                </w:div>
                <w:div w:id="942423247">
                  <w:marLeft w:val="0"/>
                  <w:marRight w:val="0"/>
                  <w:marTop w:val="0"/>
                  <w:marBottom w:val="0"/>
                  <w:divBdr>
                    <w:top w:val="none" w:sz="0" w:space="0" w:color="auto"/>
                    <w:left w:val="none" w:sz="0" w:space="0" w:color="auto"/>
                    <w:bottom w:val="none" w:sz="0" w:space="0" w:color="auto"/>
                    <w:right w:val="none" w:sz="0" w:space="0" w:color="auto"/>
                  </w:divBdr>
                  <w:divsChild>
                    <w:div w:id="806901614">
                      <w:marLeft w:val="0"/>
                      <w:marRight w:val="0"/>
                      <w:marTop w:val="0"/>
                      <w:marBottom w:val="0"/>
                      <w:divBdr>
                        <w:top w:val="none" w:sz="0" w:space="0" w:color="auto"/>
                        <w:left w:val="none" w:sz="0" w:space="0" w:color="auto"/>
                        <w:bottom w:val="none" w:sz="0" w:space="0" w:color="auto"/>
                        <w:right w:val="none" w:sz="0" w:space="0" w:color="auto"/>
                      </w:divBdr>
                    </w:div>
                  </w:divsChild>
                </w:div>
                <w:div w:id="997925461">
                  <w:marLeft w:val="0"/>
                  <w:marRight w:val="0"/>
                  <w:marTop w:val="0"/>
                  <w:marBottom w:val="0"/>
                  <w:divBdr>
                    <w:top w:val="none" w:sz="0" w:space="0" w:color="auto"/>
                    <w:left w:val="none" w:sz="0" w:space="0" w:color="auto"/>
                    <w:bottom w:val="none" w:sz="0" w:space="0" w:color="auto"/>
                    <w:right w:val="none" w:sz="0" w:space="0" w:color="auto"/>
                  </w:divBdr>
                  <w:divsChild>
                    <w:div w:id="711073425">
                      <w:marLeft w:val="0"/>
                      <w:marRight w:val="0"/>
                      <w:marTop w:val="0"/>
                      <w:marBottom w:val="0"/>
                      <w:divBdr>
                        <w:top w:val="none" w:sz="0" w:space="0" w:color="auto"/>
                        <w:left w:val="none" w:sz="0" w:space="0" w:color="auto"/>
                        <w:bottom w:val="none" w:sz="0" w:space="0" w:color="auto"/>
                        <w:right w:val="none" w:sz="0" w:space="0" w:color="auto"/>
                      </w:divBdr>
                    </w:div>
                  </w:divsChild>
                </w:div>
                <w:div w:id="1086540287">
                  <w:marLeft w:val="0"/>
                  <w:marRight w:val="0"/>
                  <w:marTop w:val="0"/>
                  <w:marBottom w:val="0"/>
                  <w:divBdr>
                    <w:top w:val="none" w:sz="0" w:space="0" w:color="auto"/>
                    <w:left w:val="none" w:sz="0" w:space="0" w:color="auto"/>
                    <w:bottom w:val="none" w:sz="0" w:space="0" w:color="auto"/>
                    <w:right w:val="none" w:sz="0" w:space="0" w:color="auto"/>
                  </w:divBdr>
                  <w:divsChild>
                    <w:div w:id="38820718">
                      <w:marLeft w:val="0"/>
                      <w:marRight w:val="0"/>
                      <w:marTop w:val="0"/>
                      <w:marBottom w:val="0"/>
                      <w:divBdr>
                        <w:top w:val="none" w:sz="0" w:space="0" w:color="auto"/>
                        <w:left w:val="none" w:sz="0" w:space="0" w:color="auto"/>
                        <w:bottom w:val="none" w:sz="0" w:space="0" w:color="auto"/>
                        <w:right w:val="none" w:sz="0" w:space="0" w:color="auto"/>
                      </w:divBdr>
                    </w:div>
                  </w:divsChild>
                </w:div>
                <w:div w:id="1112016300">
                  <w:marLeft w:val="0"/>
                  <w:marRight w:val="0"/>
                  <w:marTop w:val="0"/>
                  <w:marBottom w:val="0"/>
                  <w:divBdr>
                    <w:top w:val="none" w:sz="0" w:space="0" w:color="auto"/>
                    <w:left w:val="none" w:sz="0" w:space="0" w:color="auto"/>
                    <w:bottom w:val="none" w:sz="0" w:space="0" w:color="auto"/>
                    <w:right w:val="none" w:sz="0" w:space="0" w:color="auto"/>
                  </w:divBdr>
                  <w:divsChild>
                    <w:div w:id="889076945">
                      <w:marLeft w:val="0"/>
                      <w:marRight w:val="0"/>
                      <w:marTop w:val="0"/>
                      <w:marBottom w:val="0"/>
                      <w:divBdr>
                        <w:top w:val="none" w:sz="0" w:space="0" w:color="auto"/>
                        <w:left w:val="none" w:sz="0" w:space="0" w:color="auto"/>
                        <w:bottom w:val="none" w:sz="0" w:space="0" w:color="auto"/>
                        <w:right w:val="none" w:sz="0" w:space="0" w:color="auto"/>
                      </w:divBdr>
                    </w:div>
                  </w:divsChild>
                </w:div>
                <w:div w:id="1217544955">
                  <w:marLeft w:val="0"/>
                  <w:marRight w:val="0"/>
                  <w:marTop w:val="0"/>
                  <w:marBottom w:val="0"/>
                  <w:divBdr>
                    <w:top w:val="none" w:sz="0" w:space="0" w:color="auto"/>
                    <w:left w:val="none" w:sz="0" w:space="0" w:color="auto"/>
                    <w:bottom w:val="none" w:sz="0" w:space="0" w:color="auto"/>
                    <w:right w:val="none" w:sz="0" w:space="0" w:color="auto"/>
                  </w:divBdr>
                  <w:divsChild>
                    <w:div w:id="1450006392">
                      <w:marLeft w:val="0"/>
                      <w:marRight w:val="0"/>
                      <w:marTop w:val="0"/>
                      <w:marBottom w:val="0"/>
                      <w:divBdr>
                        <w:top w:val="none" w:sz="0" w:space="0" w:color="auto"/>
                        <w:left w:val="none" w:sz="0" w:space="0" w:color="auto"/>
                        <w:bottom w:val="none" w:sz="0" w:space="0" w:color="auto"/>
                        <w:right w:val="none" w:sz="0" w:space="0" w:color="auto"/>
                      </w:divBdr>
                    </w:div>
                  </w:divsChild>
                </w:div>
                <w:div w:id="1305743333">
                  <w:marLeft w:val="0"/>
                  <w:marRight w:val="0"/>
                  <w:marTop w:val="0"/>
                  <w:marBottom w:val="0"/>
                  <w:divBdr>
                    <w:top w:val="none" w:sz="0" w:space="0" w:color="auto"/>
                    <w:left w:val="none" w:sz="0" w:space="0" w:color="auto"/>
                    <w:bottom w:val="none" w:sz="0" w:space="0" w:color="auto"/>
                    <w:right w:val="none" w:sz="0" w:space="0" w:color="auto"/>
                  </w:divBdr>
                  <w:divsChild>
                    <w:div w:id="118570174">
                      <w:marLeft w:val="0"/>
                      <w:marRight w:val="0"/>
                      <w:marTop w:val="0"/>
                      <w:marBottom w:val="0"/>
                      <w:divBdr>
                        <w:top w:val="none" w:sz="0" w:space="0" w:color="auto"/>
                        <w:left w:val="none" w:sz="0" w:space="0" w:color="auto"/>
                        <w:bottom w:val="none" w:sz="0" w:space="0" w:color="auto"/>
                        <w:right w:val="none" w:sz="0" w:space="0" w:color="auto"/>
                      </w:divBdr>
                    </w:div>
                  </w:divsChild>
                </w:div>
                <w:div w:id="1358627827">
                  <w:marLeft w:val="0"/>
                  <w:marRight w:val="0"/>
                  <w:marTop w:val="0"/>
                  <w:marBottom w:val="0"/>
                  <w:divBdr>
                    <w:top w:val="none" w:sz="0" w:space="0" w:color="auto"/>
                    <w:left w:val="none" w:sz="0" w:space="0" w:color="auto"/>
                    <w:bottom w:val="none" w:sz="0" w:space="0" w:color="auto"/>
                    <w:right w:val="none" w:sz="0" w:space="0" w:color="auto"/>
                  </w:divBdr>
                  <w:divsChild>
                    <w:div w:id="1461918203">
                      <w:marLeft w:val="0"/>
                      <w:marRight w:val="0"/>
                      <w:marTop w:val="0"/>
                      <w:marBottom w:val="0"/>
                      <w:divBdr>
                        <w:top w:val="none" w:sz="0" w:space="0" w:color="auto"/>
                        <w:left w:val="none" w:sz="0" w:space="0" w:color="auto"/>
                        <w:bottom w:val="none" w:sz="0" w:space="0" w:color="auto"/>
                        <w:right w:val="none" w:sz="0" w:space="0" w:color="auto"/>
                      </w:divBdr>
                    </w:div>
                  </w:divsChild>
                </w:div>
                <w:div w:id="1810900626">
                  <w:marLeft w:val="0"/>
                  <w:marRight w:val="0"/>
                  <w:marTop w:val="0"/>
                  <w:marBottom w:val="0"/>
                  <w:divBdr>
                    <w:top w:val="none" w:sz="0" w:space="0" w:color="auto"/>
                    <w:left w:val="none" w:sz="0" w:space="0" w:color="auto"/>
                    <w:bottom w:val="none" w:sz="0" w:space="0" w:color="auto"/>
                    <w:right w:val="none" w:sz="0" w:space="0" w:color="auto"/>
                  </w:divBdr>
                  <w:divsChild>
                    <w:div w:id="1598976871">
                      <w:marLeft w:val="0"/>
                      <w:marRight w:val="0"/>
                      <w:marTop w:val="0"/>
                      <w:marBottom w:val="0"/>
                      <w:divBdr>
                        <w:top w:val="none" w:sz="0" w:space="0" w:color="auto"/>
                        <w:left w:val="none" w:sz="0" w:space="0" w:color="auto"/>
                        <w:bottom w:val="none" w:sz="0" w:space="0" w:color="auto"/>
                        <w:right w:val="none" w:sz="0" w:space="0" w:color="auto"/>
                      </w:divBdr>
                    </w:div>
                  </w:divsChild>
                </w:div>
                <w:div w:id="2073116933">
                  <w:marLeft w:val="0"/>
                  <w:marRight w:val="0"/>
                  <w:marTop w:val="0"/>
                  <w:marBottom w:val="0"/>
                  <w:divBdr>
                    <w:top w:val="none" w:sz="0" w:space="0" w:color="auto"/>
                    <w:left w:val="none" w:sz="0" w:space="0" w:color="auto"/>
                    <w:bottom w:val="none" w:sz="0" w:space="0" w:color="auto"/>
                    <w:right w:val="none" w:sz="0" w:space="0" w:color="auto"/>
                  </w:divBdr>
                  <w:divsChild>
                    <w:div w:id="502402769">
                      <w:marLeft w:val="0"/>
                      <w:marRight w:val="0"/>
                      <w:marTop w:val="0"/>
                      <w:marBottom w:val="0"/>
                      <w:divBdr>
                        <w:top w:val="none" w:sz="0" w:space="0" w:color="auto"/>
                        <w:left w:val="none" w:sz="0" w:space="0" w:color="auto"/>
                        <w:bottom w:val="none" w:sz="0" w:space="0" w:color="auto"/>
                        <w:right w:val="none" w:sz="0" w:space="0" w:color="auto"/>
                      </w:divBdr>
                    </w:div>
                  </w:divsChild>
                </w:div>
                <w:div w:id="2124032313">
                  <w:marLeft w:val="0"/>
                  <w:marRight w:val="0"/>
                  <w:marTop w:val="0"/>
                  <w:marBottom w:val="0"/>
                  <w:divBdr>
                    <w:top w:val="none" w:sz="0" w:space="0" w:color="auto"/>
                    <w:left w:val="none" w:sz="0" w:space="0" w:color="auto"/>
                    <w:bottom w:val="none" w:sz="0" w:space="0" w:color="auto"/>
                    <w:right w:val="none" w:sz="0" w:space="0" w:color="auto"/>
                  </w:divBdr>
                  <w:divsChild>
                    <w:div w:id="38850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355335">
          <w:marLeft w:val="0"/>
          <w:marRight w:val="0"/>
          <w:marTop w:val="0"/>
          <w:marBottom w:val="0"/>
          <w:divBdr>
            <w:top w:val="none" w:sz="0" w:space="0" w:color="auto"/>
            <w:left w:val="none" w:sz="0" w:space="0" w:color="auto"/>
            <w:bottom w:val="none" w:sz="0" w:space="0" w:color="auto"/>
            <w:right w:val="none" w:sz="0" w:space="0" w:color="auto"/>
          </w:divBdr>
          <w:divsChild>
            <w:div w:id="903683099">
              <w:marLeft w:val="0"/>
              <w:marRight w:val="0"/>
              <w:marTop w:val="0"/>
              <w:marBottom w:val="0"/>
              <w:divBdr>
                <w:top w:val="none" w:sz="0" w:space="0" w:color="auto"/>
                <w:left w:val="none" w:sz="0" w:space="0" w:color="auto"/>
                <w:bottom w:val="none" w:sz="0" w:space="0" w:color="auto"/>
                <w:right w:val="none" w:sz="0" w:space="0" w:color="auto"/>
              </w:divBdr>
            </w:div>
            <w:div w:id="1233782187">
              <w:marLeft w:val="0"/>
              <w:marRight w:val="0"/>
              <w:marTop w:val="0"/>
              <w:marBottom w:val="0"/>
              <w:divBdr>
                <w:top w:val="none" w:sz="0" w:space="0" w:color="auto"/>
                <w:left w:val="none" w:sz="0" w:space="0" w:color="auto"/>
                <w:bottom w:val="none" w:sz="0" w:space="0" w:color="auto"/>
                <w:right w:val="none" w:sz="0" w:space="0" w:color="auto"/>
              </w:divBdr>
            </w:div>
            <w:div w:id="1287737237">
              <w:marLeft w:val="0"/>
              <w:marRight w:val="0"/>
              <w:marTop w:val="0"/>
              <w:marBottom w:val="0"/>
              <w:divBdr>
                <w:top w:val="none" w:sz="0" w:space="0" w:color="auto"/>
                <w:left w:val="none" w:sz="0" w:space="0" w:color="auto"/>
                <w:bottom w:val="none" w:sz="0" w:space="0" w:color="auto"/>
                <w:right w:val="none" w:sz="0" w:space="0" w:color="auto"/>
              </w:divBdr>
            </w:div>
            <w:div w:id="1789162030">
              <w:marLeft w:val="0"/>
              <w:marRight w:val="0"/>
              <w:marTop w:val="0"/>
              <w:marBottom w:val="0"/>
              <w:divBdr>
                <w:top w:val="none" w:sz="0" w:space="0" w:color="auto"/>
                <w:left w:val="none" w:sz="0" w:space="0" w:color="auto"/>
                <w:bottom w:val="none" w:sz="0" w:space="0" w:color="auto"/>
                <w:right w:val="none" w:sz="0" w:space="0" w:color="auto"/>
              </w:divBdr>
            </w:div>
            <w:div w:id="2071220592">
              <w:marLeft w:val="0"/>
              <w:marRight w:val="0"/>
              <w:marTop w:val="0"/>
              <w:marBottom w:val="0"/>
              <w:divBdr>
                <w:top w:val="none" w:sz="0" w:space="0" w:color="auto"/>
                <w:left w:val="none" w:sz="0" w:space="0" w:color="auto"/>
                <w:bottom w:val="none" w:sz="0" w:space="0" w:color="auto"/>
                <w:right w:val="none" w:sz="0" w:space="0" w:color="auto"/>
              </w:divBdr>
            </w:div>
          </w:divsChild>
        </w:div>
        <w:div w:id="2038895810">
          <w:marLeft w:val="0"/>
          <w:marRight w:val="0"/>
          <w:marTop w:val="0"/>
          <w:marBottom w:val="0"/>
          <w:divBdr>
            <w:top w:val="none" w:sz="0" w:space="0" w:color="auto"/>
            <w:left w:val="none" w:sz="0" w:space="0" w:color="auto"/>
            <w:bottom w:val="none" w:sz="0" w:space="0" w:color="auto"/>
            <w:right w:val="none" w:sz="0" w:space="0" w:color="auto"/>
          </w:divBdr>
        </w:div>
      </w:divsChild>
    </w:div>
    <w:div w:id="125778535">
      <w:bodyDiv w:val="1"/>
      <w:marLeft w:val="0"/>
      <w:marRight w:val="0"/>
      <w:marTop w:val="0"/>
      <w:marBottom w:val="0"/>
      <w:divBdr>
        <w:top w:val="none" w:sz="0" w:space="0" w:color="auto"/>
        <w:left w:val="none" w:sz="0" w:space="0" w:color="auto"/>
        <w:bottom w:val="none" w:sz="0" w:space="0" w:color="auto"/>
        <w:right w:val="none" w:sz="0" w:space="0" w:color="auto"/>
      </w:divBdr>
    </w:div>
    <w:div w:id="166600231">
      <w:bodyDiv w:val="1"/>
      <w:marLeft w:val="0"/>
      <w:marRight w:val="0"/>
      <w:marTop w:val="0"/>
      <w:marBottom w:val="0"/>
      <w:divBdr>
        <w:top w:val="none" w:sz="0" w:space="0" w:color="auto"/>
        <w:left w:val="none" w:sz="0" w:space="0" w:color="auto"/>
        <w:bottom w:val="none" w:sz="0" w:space="0" w:color="auto"/>
        <w:right w:val="none" w:sz="0" w:space="0" w:color="auto"/>
      </w:divBdr>
      <w:divsChild>
        <w:div w:id="112331739">
          <w:marLeft w:val="0"/>
          <w:marRight w:val="0"/>
          <w:marTop w:val="0"/>
          <w:marBottom w:val="0"/>
          <w:divBdr>
            <w:top w:val="none" w:sz="0" w:space="0" w:color="auto"/>
            <w:left w:val="none" w:sz="0" w:space="0" w:color="auto"/>
            <w:bottom w:val="none" w:sz="0" w:space="0" w:color="auto"/>
            <w:right w:val="none" w:sz="0" w:space="0" w:color="auto"/>
          </w:divBdr>
          <w:divsChild>
            <w:div w:id="1329167098">
              <w:marLeft w:val="-75"/>
              <w:marRight w:val="0"/>
              <w:marTop w:val="30"/>
              <w:marBottom w:val="30"/>
              <w:divBdr>
                <w:top w:val="none" w:sz="0" w:space="0" w:color="auto"/>
                <w:left w:val="none" w:sz="0" w:space="0" w:color="auto"/>
                <w:bottom w:val="none" w:sz="0" w:space="0" w:color="auto"/>
                <w:right w:val="none" w:sz="0" w:space="0" w:color="auto"/>
              </w:divBdr>
              <w:divsChild>
                <w:div w:id="6102136">
                  <w:marLeft w:val="0"/>
                  <w:marRight w:val="0"/>
                  <w:marTop w:val="0"/>
                  <w:marBottom w:val="0"/>
                  <w:divBdr>
                    <w:top w:val="none" w:sz="0" w:space="0" w:color="auto"/>
                    <w:left w:val="none" w:sz="0" w:space="0" w:color="auto"/>
                    <w:bottom w:val="none" w:sz="0" w:space="0" w:color="auto"/>
                    <w:right w:val="none" w:sz="0" w:space="0" w:color="auto"/>
                  </w:divBdr>
                  <w:divsChild>
                    <w:div w:id="1530340738">
                      <w:marLeft w:val="0"/>
                      <w:marRight w:val="0"/>
                      <w:marTop w:val="0"/>
                      <w:marBottom w:val="0"/>
                      <w:divBdr>
                        <w:top w:val="none" w:sz="0" w:space="0" w:color="auto"/>
                        <w:left w:val="none" w:sz="0" w:space="0" w:color="auto"/>
                        <w:bottom w:val="none" w:sz="0" w:space="0" w:color="auto"/>
                        <w:right w:val="none" w:sz="0" w:space="0" w:color="auto"/>
                      </w:divBdr>
                    </w:div>
                  </w:divsChild>
                </w:div>
                <w:div w:id="73940447">
                  <w:marLeft w:val="0"/>
                  <w:marRight w:val="0"/>
                  <w:marTop w:val="0"/>
                  <w:marBottom w:val="0"/>
                  <w:divBdr>
                    <w:top w:val="none" w:sz="0" w:space="0" w:color="auto"/>
                    <w:left w:val="none" w:sz="0" w:space="0" w:color="auto"/>
                    <w:bottom w:val="none" w:sz="0" w:space="0" w:color="auto"/>
                    <w:right w:val="none" w:sz="0" w:space="0" w:color="auto"/>
                  </w:divBdr>
                  <w:divsChild>
                    <w:div w:id="795490845">
                      <w:marLeft w:val="0"/>
                      <w:marRight w:val="0"/>
                      <w:marTop w:val="0"/>
                      <w:marBottom w:val="0"/>
                      <w:divBdr>
                        <w:top w:val="none" w:sz="0" w:space="0" w:color="auto"/>
                        <w:left w:val="none" w:sz="0" w:space="0" w:color="auto"/>
                        <w:bottom w:val="none" w:sz="0" w:space="0" w:color="auto"/>
                        <w:right w:val="none" w:sz="0" w:space="0" w:color="auto"/>
                      </w:divBdr>
                    </w:div>
                  </w:divsChild>
                </w:div>
                <w:div w:id="293869206">
                  <w:marLeft w:val="0"/>
                  <w:marRight w:val="0"/>
                  <w:marTop w:val="0"/>
                  <w:marBottom w:val="0"/>
                  <w:divBdr>
                    <w:top w:val="none" w:sz="0" w:space="0" w:color="auto"/>
                    <w:left w:val="none" w:sz="0" w:space="0" w:color="auto"/>
                    <w:bottom w:val="none" w:sz="0" w:space="0" w:color="auto"/>
                    <w:right w:val="none" w:sz="0" w:space="0" w:color="auto"/>
                  </w:divBdr>
                  <w:divsChild>
                    <w:div w:id="572549501">
                      <w:marLeft w:val="0"/>
                      <w:marRight w:val="0"/>
                      <w:marTop w:val="0"/>
                      <w:marBottom w:val="0"/>
                      <w:divBdr>
                        <w:top w:val="none" w:sz="0" w:space="0" w:color="auto"/>
                        <w:left w:val="none" w:sz="0" w:space="0" w:color="auto"/>
                        <w:bottom w:val="none" w:sz="0" w:space="0" w:color="auto"/>
                        <w:right w:val="none" w:sz="0" w:space="0" w:color="auto"/>
                      </w:divBdr>
                    </w:div>
                  </w:divsChild>
                </w:div>
                <w:div w:id="301273941">
                  <w:marLeft w:val="0"/>
                  <w:marRight w:val="0"/>
                  <w:marTop w:val="0"/>
                  <w:marBottom w:val="0"/>
                  <w:divBdr>
                    <w:top w:val="none" w:sz="0" w:space="0" w:color="auto"/>
                    <w:left w:val="none" w:sz="0" w:space="0" w:color="auto"/>
                    <w:bottom w:val="none" w:sz="0" w:space="0" w:color="auto"/>
                    <w:right w:val="none" w:sz="0" w:space="0" w:color="auto"/>
                  </w:divBdr>
                  <w:divsChild>
                    <w:div w:id="190073038">
                      <w:marLeft w:val="0"/>
                      <w:marRight w:val="0"/>
                      <w:marTop w:val="0"/>
                      <w:marBottom w:val="0"/>
                      <w:divBdr>
                        <w:top w:val="none" w:sz="0" w:space="0" w:color="auto"/>
                        <w:left w:val="none" w:sz="0" w:space="0" w:color="auto"/>
                        <w:bottom w:val="none" w:sz="0" w:space="0" w:color="auto"/>
                        <w:right w:val="none" w:sz="0" w:space="0" w:color="auto"/>
                      </w:divBdr>
                    </w:div>
                    <w:div w:id="483089137">
                      <w:marLeft w:val="0"/>
                      <w:marRight w:val="0"/>
                      <w:marTop w:val="0"/>
                      <w:marBottom w:val="0"/>
                      <w:divBdr>
                        <w:top w:val="none" w:sz="0" w:space="0" w:color="auto"/>
                        <w:left w:val="none" w:sz="0" w:space="0" w:color="auto"/>
                        <w:bottom w:val="none" w:sz="0" w:space="0" w:color="auto"/>
                        <w:right w:val="none" w:sz="0" w:space="0" w:color="auto"/>
                      </w:divBdr>
                    </w:div>
                    <w:div w:id="1563711655">
                      <w:marLeft w:val="0"/>
                      <w:marRight w:val="0"/>
                      <w:marTop w:val="0"/>
                      <w:marBottom w:val="0"/>
                      <w:divBdr>
                        <w:top w:val="none" w:sz="0" w:space="0" w:color="auto"/>
                        <w:left w:val="none" w:sz="0" w:space="0" w:color="auto"/>
                        <w:bottom w:val="none" w:sz="0" w:space="0" w:color="auto"/>
                        <w:right w:val="none" w:sz="0" w:space="0" w:color="auto"/>
                      </w:divBdr>
                    </w:div>
                    <w:div w:id="1674798341">
                      <w:marLeft w:val="0"/>
                      <w:marRight w:val="0"/>
                      <w:marTop w:val="0"/>
                      <w:marBottom w:val="0"/>
                      <w:divBdr>
                        <w:top w:val="none" w:sz="0" w:space="0" w:color="auto"/>
                        <w:left w:val="none" w:sz="0" w:space="0" w:color="auto"/>
                        <w:bottom w:val="none" w:sz="0" w:space="0" w:color="auto"/>
                        <w:right w:val="none" w:sz="0" w:space="0" w:color="auto"/>
                      </w:divBdr>
                    </w:div>
                  </w:divsChild>
                </w:div>
                <w:div w:id="381486421">
                  <w:marLeft w:val="0"/>
                  <w:marRight w:val="0"/>
                  <w:marTop w:val="0"/>
                  <w:marBottom w:val="0"/>
                  <w:divBdr>
                    <w:top w:val="none" w:sz="0" w:space="0" w:color="auto"/>
                    <w:left w:val="none" w:sz="0" w:space="0" w:color="auto"/>
                    <w:bottom w:val="none" w:sz="0" w:space="0" w:color="auto"/>
                    <w:right w:val="none" w:sz="0" w:space="0" w:color="auto"/>
                  </w:divBdr>
                  <w:divsChild>
                    <w:div w:id="1922639995">
                      <w:marLeft w:val="0"/>
                      <w:marRight w:val="0"/>
                      <w:marTop w:val="0"/>
                      <w:marBottom w:val="0"/>
                      <w:divBdr>
                        <w:top w:val="none" w:sz="0" w:space="0" w:color="auto"/>
                        <w:left w:val="none" w:sz="0" w:space="0" w:color="auto"/>
                        <w:bottom w:val="none" w:sz="0" w:space="0" w:color="auto"/>
                        <w:right w:val="none" w:sz="0" w:space="0" w:color="auto"/>
                      </w:divBdr>
                    </w:div>
                  </w:divsChild>
                </w:div>
                <w:div w:id="402339664">
                  <w:marLeft w:val="0"/>
                  <w:marRight w:val="0"/>
                  <w:marTop w:val="0"/>
                  <w:marBottom w:val="0"/>
                  <w:divBdr>
                    <w:top w:val="none" w:sz="0" w:space="0" w:color="auto"/>
                    <w:left w:val="none" w:sz="0" w:space="0" w:color="auto"/>
                    <w:bottom w:val="none" w:sz="0" w:space="0" w:color="auto"/>
                    <w:right w:val="none" w:sz="0" w:space="0" w:color="auto"/>
                  </w:divBdr>
                  <w:divsChild>
                    <w:div w:id="2086754581">
                      <w:marLeft w:val="0"/>
                      <w:marRight w:val="0"/>
                      <w:marTop w:val="0"/>
                      <w:marBottom w:val="0"/>
                      <w:divBdr>
                        <w:top w:val="none" w:sz="0" w:space="0" w:color="auto"/>
                        <w:left w:val="none" w:sz="0" w:space="0" w:color="auto"/>
                        <w:bottom w:val="none" w:sz="0" w:space="0" w:color="auto"/>
                        <w:right w:val="none" w:sz="0" w:space="0" w:color="auto"/>
                      </w:divBdr>
                    </w:div>
                  </w:divsChild>
                </w:div>
                <w:div w:id="411007981">
                  <w:marLeft w:val="0"/>
                  <w:marRight w:val="0"/>
                  <w:marTop w:val="0"/>
                  <w:marBottom w:val="0"/>
                  <w:divBdr>
                    <w:top w:val="none" w:sz="0" w:space="0" w:color="auto"/>
                    <w:left w:val="none" w:sz="0" w:space="0" w:color="auto"/>
                    <w:bottom w:val="none" w:sz="0" w:space="0" w:color="auto"/>
                    <w:right w:val="none" w:sz="0" w:space="0" w:color="auto"/>
                  </w:divBdr>
                  <w:divsChild>
                    <w:div w:id="1510370135">
                      <w:marLeft w:val="0"/>
                      <w:marRight w:val="0"/>
                      <w:marTop w:val="0"/>
                      <w:marBottom w:val="0"/>
                      <w:divBdr>
                        <w:top w:val="none" w:sz="0" w:space="0" w:color="auto"/>
                        <w:left w:val="none" w:sz="0" w:space="0" w:color="auto"/>
                        <w:bottom w:val="none" w:sz="0" w:space="0" w:color="auto"/>
                        <w:right w:val="none" w:sz="0" w:space="0" w:color="auto"/>
                      </w:divBdr>
                    </w:div>
                  </w:divsChild>
                </w:div>
                <w:div w:id="502401058">
                  <w:marLeft w:val="0"/>
                  <w:marRight w:val="0"/>
                  <w:marTop w:val="0"/>
                  <w:marBottom w:val="0"/>
                  <w:divBdr>
                    <w:top w:val="none" w:sz="0" w:space="0" w:color="auto"/>
                    <w:left w:val="none" w:sz="0" w:space="0" w:color="auto"/>
                    <w:bottom w:val="none" w:sz="0" w:space="0" w:color="auto"/>
                    <w:right w:val="none" w:sz="0" w:space="0" w:color="auto"/>
                  </w:divBdr>
                  <w:divsChild>
                    <w:div w:id="711072177">
                      <w:marLeft w:val="0"/>
                      <w:marRight w:val="0"/>
                      <w:marTop w:val="0"/>
                      <w:marBottom w:val="0"/>
                      <w:divBdr>
                        <w:top w:val="none" w:sz="0" w:space="0" w:color="auto"/>
                        <w:left w:val="none" w:sz="0" w:space="0" w:color="auto"/>
                        <w:bottom w:val="none" w:sz="0" w:space="0" w:color="auto"/>
                        <w:right w:val="none" w:sz="0" w:space="0" w:color="auto"/>
                      </w:divBdr>
                    </w:div>
                  </w:divsChild>
                </w:div>
                <w:div w:id="632488717">
                  <w:marLeft w:val="0"/>
                  <w:marRight w:val="0"/>
                  <w:marTop w:val="0"/>
                  <w:marBottom w:val="0"/>
                  <w:divBdr>
                    <w:top w:val="none" w:sz="0" w:space="0" w:color="auto"/>
                    <w:left w:val="none" w:sz="0" w:space="0" w:color="auto"/>
                    <w:bottom w:val="none" w:sz="0" w:space="0" w:color="auto"/>
                    <w:right w:val="none" w:sz="0" w:space="0" w:color="auto"/>
                  </w:divBdr>
                  <w:divsChild>
                    <w:div w:id="1130704937">
                      <w:marLeft w:val="0"/>
                      <w:marRight w:val="0"/>
                      <w:marTop w:val="0"/>
                      <w:marBottom w:val="0"/>
                      <w:divBdr>
                        <w:top w:val="none" w:sz="0" w:space="0" w:color="auto"/>
                        <w:left w:val="none" w:sz="0" w:space="0" w:color="auto"/>
                        <w:bottom w:val="none" w:sz="0" w:space="0" w:color="auto"/>
                        <w:right w:val="none" w:sz="0" w:space="0" w:color="auto"/>
                      </w:divBdr>
                    </w:div>
                  </w:divsChild>
                </w:div>
                <w:div w:id="659238052">
                  <w:marLeft w:val="0"/>
                  <w:marRight w:val="0"/>
                  <w:marTop w:val="0"/>
                  <w:marBottom w:val="0"/>
                  <w:divBdr>
                    <w:top w:val="none" w:sz="0" w:space="0" w:color="auto"/>
                    <w:left w:val="none" w:sz="0" w:space="0" w:color="auto"/>
                    <w:bottom w:val="none" w:sz="0" w:space="0" w:color="auto"/>
                    <w:right w:val="none" w:sz="0" w:space="0" w:color="auto"/>
                  </w:divBdr>
                  <w:divsChild>
                    <w:div w:id="1829518418">
                      <w:marLeft w:val="0"/>
                      <w:marRight w:val="0"/>
                      <w:marTop w:val="0"/>
                      <w:marBottom w:val="0"/>
                      <w:divBdr>
                        <w:top w:val="none" w:sz="0" w:space="0" w:color="auto"/>
                        <w:left w:val="none" w:sz="0" w:space="0" w:color="auto"/>
                        <w:bottom w:val="none" w:sz="0" w:space="0" w:color="auto"/>
                        <w:right w:val="none" w:sz="0" w:space="0" w:color="auto"/>
                      </w:divBdr>
                    </w:div>
                  </w:divsChild>
                </w:div>
                <w:div w:id="730998977">
                  <w:marLeft w:val="0"/>
                  <w:marRight w:val="0"/>
                  <w:marTop w:val="0"/>
                  <w:marBottom w:val="0"/>
                  <w:divBdr>
                    <w:top w:val="none" w:sz="0" w:space="0" w:color="auto"/>
                    <w:left w:val="none" w:sz="0" w:space="0" w:color="auto"/>
                    <w:bottom w:val="none" w:sz="0" w:space="0" w:color="auto"/>
                    <w:right w:val="none" w:sz="0" w:space="0" w:color="auto"/>
                  </w:divBdr>
                  <w:divsChild>
                    <w:div w:id="1205092978">
                      <w:marLeft w:val="0"/>
                      <w:marRight w:val="0"/>
                      <w:marTop w:val="0"/>
                      <w:marBottom w:val="0"/>
                      <w:divBdr>
                        <w:top w:val="none" w:sz="0" w:space="0" w:color="auto"/>
                        <w:left w:val="none" w:sz="0" w:space="0" w:color="auto"/>
                        <w:bottom w:val="none" w:sz="0" w:space="0" w:color="auto"/>
                        <w:right w:val="none" w:sz="0" w:space="0" w:color="auto"/>
                      </w:divBdr>
                    </w:div>
                  </w:divsChild>
                </w:div>
                <w:div w:id="799687686">
                  <w:marLeft w:val="0"/>
                  <w:marRight w:val="0"/>
                  <w:marTop w:val="0"/>
                  <w:marBottom w:val="0"/>
                  <w:divBdr>
                    <w:top w:val="none" w:sz="0" w:space="0" w:color="auto"/>
                    <w:left w:val="none" w:sz="0" w:space="0" w:color="auto"/>
                    <w:bottom w:val="none" w:sz="0" w:space="0" w:color="auto"/>
                    <w:right w:val="none" w:sz="0" w:space="0" w:color="auto"/>
                  </w:divBdr>
                  <w:divsChild>
                    <w:div w:id="2055033312">
                      <w:marLeft w:val="0"/>
                      <w:marRight w:val="0"/>
                      <w:marTop w:val="0"/>
                      <w:marBottom w:val="0"/>
                      <w:divBdr>
                        <w:top w:val="none" w:sz="0" w:space="0" w:color="auto"/>
                        <w:left w:val="none" w:sz="0" w:space="0" w:color="auto"/>
                        <w:bottom w:val="none" w:sz="0" w:space="0" w:color="auto"/>
                        <w:right w:val="none" w:sz="0" w:space="0" w:color="auto"/>
                      </w:divBdr>
                    </w:div>
                  </w:divsChild>
                </w:div>
                <w:div w:id="804085716">
                  <w:marLeft w:val="0"/>
                  <w:marRight w:val="0"/>
                  <w:marTop w:val="0"/>
                  <w:marBottom w:val="0"/>
                  <w:divBdr>
                    <w:top w:val="none" w:sz="0" w:space="0" w:color="auto"/>
                    <w:left w:val="none" w:sz="0" w:space="0" w:color="auto"/>
                    <w:bottom w:val="none" w:sz="0" w:space="0" w:color="auto"/>
                    <w:right w:val="none" w:sz="0" w:space="0" w:color="auto"/>
                  </w:divBdr>
                  <w:divsChild>
                    <w:div w:id="535850713">
                      <w:marLeft w:val="0"/>
                      <w:marRight w:val="0"/>
                      <w:marTop w:val="0"/>
                      <w:marBottom w:val="0"/>
                      <w:divBdr>
                        <w:top w:val="none" w:sz="0" w:space="0" w:color="auto"/>
                        <w:left w:val="none" w:sz="0" w:space="0" w:color="auto"/>
                        <w:bottom w:val="none" w:sz="0" w:space="0" w:color="auto"/>
                        <w:right w:val="none" w:sz="0" w:space="0" w:color="auto"/>
                      </w:divBdr>
                    </w:div>
                  </w:divsChild>
                </w:div>
                <w:div w:id="837304309">
                  <w:marLeft w:val="0"/>
                  <w:marRight w:val="0"/>
                  <w:marTop w:val="0"/>
                  <w:marBottom w:val="0"/>
                  <w:divBdr>
                    <w:top w:val="none" w:sz="0" w:space="0" w:color="auto"/>
                    <w:left w:val="none" w:sz="0" w:space="0" w:color="auto"/>
                    <w:bottom w:val="none" w:sz="0" w:space="0" w:color="auto"/>
                    <w:right w:val="none" w:sz="0" w:space="0" w:color="auto"/>
                  </w:divBdr>
                  <w:divsChild>
                    <w:div w:id="103237515">
                      <w:marLeft w:val="0"/>
                      <w:marRight w:val="0"/>
                      <w:marTop w:val="0"/>
                      <w:marBottom w:val="0"/>
                      <w:divBdr>
                        <w:top w:val="none" w:sz="0" w:space="0" w:color="auto"/>
                        <w:left w:val="none" w:sz="0" w:space="0" w:color="auto"/>
                        <w:bottom w:val="none" w:sz="0" w:space="0" w:color="auto"/>
                        <w:right w:val="none" w:sz="0" w:space="0" w:color="auto"/>
                      </w:divBdr>
                    </w:div>
                    <w:div w:id="1603995832">
                      <w:marLeft w:val="0"/>
                      <w:marRight w:val="0"/>
                      <w:marTop w:val="0"/>
                      <w:marBottom w:val="0"/>
                      <w:divBdr>
                        <w:top w:val="none" w:sz="0" w:space="0" w:color="auto"/>
                        <w:left w:val="none" w:sz="0" w:space="0" w:color="auto"/>
                        <w:bottom w:val="none" w:sz="0" w:space="0" w:color="auto"/>
                        <w:right w:val="none" w:sz="0" w:space="0" w:color="auto"/>
                      </w:divBdr>
                    </w:div>
                  </w:divsChild>
                </w:div>
                <w:div w:id="842550601">
                  <w:marLeft w:val="0"/>
                  <w:marRight w:val="0"/>
                  <w:marTop w:val="0"/>
                  <w:marBottom w:val="0"/>
                  <w:divBdr>
                    <w:top w:val="none" w:sz="0" w:space="0" w:color="auto"/>
                    <w:left w:val="none" w:sz="0" w:space="0" w:color="auto"/>
                    <w:bottom w:val="none" w:sz="0" w:space="0" w:color="auto"/>
                    <w:right w:val="none" w:sz="0" w:space="0" w:color="auto"/>
                  </w:divBdr>
                  <w:divsChild>
                    <w:div w:id="509029607">
                      <w:marLeft w:val="0"/>
                      <w:marRight w:val="0"/>
                      <w:marTop w:val="0"/>
                      <w:marBottom w:val="0"/>
                      <w:divBdr>
                        <w:top w:val="none" w:sz="0" w:space="0" w:color="auto"/>
                        <w:left w:val="none" w:sz="0" w:space="0" w:color="auto"/>
                        <w:bottom w:val="none" w:sz="0" w:space="0" w:color="auto"/>
                        <w:right w:val="none" w:sz="0" w:space="0" w:color="auto"/>
                      </w:divBdr>
                    </w:div>
                  </w:divsChild>
                </w:div>
                <w:div w:id="922765746">
                  <w:marLeft w:val="0"/>
                  <w:marRight w:val="0"/>
                  <w:marTop w:val="0"/>
                  <w:marBottom w:val="0"/>
                  <w:divBdr>
                    <w:top w:val="none" w:sz="0" w:space="0" w:color="auto"/>
                    <w:left w:val="none" w:sz="0" w:space="0" w:color="auto"/>
                    <w:bottom w:val="none" w:sz="0" w:space="0" w:color="auto"/>
                    <w:right w:val="none" w:sz="0" w:space="0" w:color="auto"/>
                  </w:divBdr>
                  <w:divsChild>
                    <w:div w:id="619453577">
                      <w:marLeft w:val="0"/>
                      <w:marRight w:val="0"/>
                      <w:marTop w:val="0"/>
                      <w:marBottom w:val="0"/>
                      <w:divBdr>
                        <w:top w:val="none" w:sz="0" w:space="0" w:color="auto"/>
                        <w:left w:val="none" w:sz="0" w:space="0" w:color="auto"/>
                        <w:bottom w:val="none" w:sz="0" w:space="0" w:color="auto"/>
                        <w:right w:val="none" w:sz="0" w:space="0" w:color="auto"/>
                      </w:divBdr>
                    </w:div>
                  </w:divsChild>
                </w:div>
                <w:div w:id="1036584426">
                  <w:marLeft w:val="0"/>
                  <w:marRight w:val="0"/>
                  <w:marTop w:val="0"/>
                  <w:marBottom w:val="0"/>
                  <w:divBdr>
                    <w:top w:val="none" w:sz="0" w:space="0" w:color="auto"/>
                    <w:left w:val="none" w:sz="0" w:space="0" w:color="auto"/>
                    <w:bottom w:val="none" w:sz="0" w:space="0" w:color="auto"/>
                    <w:right w:val="none" w:sz="0" w:space="0" w:color="auto"/>
                  </w:divBdr>
                  <w:divsChild>
                    <w:div w:id="339310542">
                      <w:marLeft w:val="0"/>
                      <w:marRight w:val="0"/>
                      <w:marTop w:val="0"/>
                      <w:marBottom w:val="0"/>
                      <w:divBdr>
                        <w:top w:val="none" w:sz="0" w:space="0" w:color="auto"/>
                        <w:left w:val="none" w:sz="0" w:space="0" w:color="auto"/>
                        <w:bottom w:val="none" w:sz="0" w:space="0" w:color="auto"/>
                        <w:right w:val="none" w:sz="0" w:space="0" w:color="auto"/>
                      </w:divBdr>
                    </w:div>
                  </w:divsChild>
                </w:div>
                <w:div w:id="1040013052">
                  <w:marLeft w:val="0"/>
                  <w:marRight w:val="0"/>
                  <w:marTop w:val="0"/>
                  <w:marBottom w:val="0"/>
                  <w:divBdr>
                    <w:top w:val="none" w:sz="0" w:space="0" w:color="auto"/>
                    <w:left w:val="none" w:sz="0" w:space="0" w:color="auto"/>
                    <w:bottom w:val="none" w:sz="0" w:space="0" w:color="auto"/>
                    <w:right w:val="none" w:sz="0" w:space="0" w:color="auto"/>
                  </w:divBdr>
                  <w:divsChild>
                    <w:div w:id="1031028055">
                      <w:marLeft w:val="0"/>
                      <w:marRight w:val="0"/>
                      <w:marTop w:val="0"/>
                      <w:marBottom w:val="0"/>
                      <w:divBdr>
                        <w:top w:val="none" w:sz="0" w:space="0" w:color="auto"/>
                        <w:left w:val="none" w:sz="0" w:space="0" w:color="auto"/>
                        <w:bottom w:val="none" w:sz="0" w:space="0" w:color="auto"/>
                        <w:right w:val="none" w:sz="0" w:space="0" w:color="auto"/>
                      </w:divBdr>
                    </w:div>
                  </w:divsChild>
                </w:div>
                <w:div w:id="1134521326">
                  <w:marLeft w:val="0"/>
                  <w:marRight w:val="0"/>
                  <w:marTop w:val="0"/>
                  <w:marBottom w:val="0"/>
                  <w:divBdr>
                    <w:top w:val="none" w:sz="0" w:space="0" w:color="auto"/>
                    <w:left w:val="none" w:sz="0" w:space="0" w:color="auto"/>
                    <w:bottom w:val="none" w:sz="0" w:space="0" w:color="auto"/>
                    <w:right w:val="none" w:sz="0" w:space="0" w:color="auto"/>
                  </w:divBdr>
                  <w:divsChild>
                    <w:div w:id="781148358">
                      <w:marLeft w:val="0"/>
                      <w:marRight w:val="0"/>
                      <w:marTop w:val="0"/>
                      <w:marBottom w:val="0"/>
                      <w:divBdr>
                        <w:top w:val="none" w:sz="0" w:space="0" w:color="auto"/>
                        <w:left w:val="none" w:sz="0" w:space="0" w:color="auto"/>
                        <w:bottom w:val="none" w:sz="0" w:space="0" w:color="auto"/>
                        <w:right w:val="none" w:sz="0" w:space="0" w:color="auto"/>
                      </w:divBdr>
                    </w:div>
                  </w:divsChild>
                </w:div>
                <w:div w:id="1146051372">
                  <w:marLeft w:val="0"/>
                  <w:marRight w:val="0"/>
                  <w:marTop w:val="0"/>
                  <w:marBottom w:val="0"/>
                  <w:divBdr>
                    <w:top w:val="none" w:sz="0" w:space="0" w:color="auto"/>
                    <w:left w:val="none" w:sz="0" w:space="0" w:color="auto"/>
                    <w:bottom w:val="none" w:sz="0" w:space="0" w:color="auto"/>
                    <w:right w:val="none" w:sz="0" w:space="0" w:color="auto"/>
                  </w:divBdr>
                  <w:divsChild>
                    <w:div w:id="1923175351">
                      <w:marLeft w:val="0"/>
                      <w:marRight w:val="0"/>
                      <w:marTop w:val="0"/>
                      <w:marBottom w:val="0"/>
                      <w:divBdr>
                        <w:top w:val="none" w:sz="0" w:space="0" w:color="auto"/>
                        <w:left w:val="none" w:sz="0" w:space="0" w:color="auto"/>
                        <w:bottom w:val="none" w:sz="0" w:space="0" w:color="auto"/>
                        <w:right w:val="none" w:sz="0" w:space="0" w:color="auto"/>
                      </w:divBdr>
                    </w:div>
                  </w:divsChild>
                </w:div>
                <w:div w:id="1193030518">
                  <w:marLeft w:val="0"/>
                  <w:marRight w:val="0"/>
                  <w:marTop w:val="0"/>
                  <w:marBottom w:val="0"/>
                  <w:divBdr>
                    <w:top w:val="none" w:sz="0" w:space="0" w:color="auto"/>
                    <w:left w:val="none" w:sz="0" w:space="0" w:color="auto"/>
                    <w:bottom w:val="none" w:sz="0" w:space="0" w:color="auto"/>
                    <w:right w:val="none" w:sz="0" w:space="0" w:color="auto"/>
                  </w:divBdr>
                  <w:divsChild>
                    <w:div w:id="448354859">
                      <w:marLeft w:val="0"/>
                      <w:marRight w:val="0"/>
                      <w:marTop w:val="0"/>
                      <w:marBottom w:val="0"/>
                      <w:divBdr>
                        <w:top w:val="none" w:sz="0" w:space="0" w:color="auto"/>
                        <w:left w:val="none" w:sz="0" w:space="0" w:color="auto"/>
                        <w:bottom w:val="none" w:sz="0" w:space="0" w:color="auto"/>
                        <w:right w:val="none" w:sz="0" w:space="0" w:color="auto"/>
                      </w:divBdr>
                    </w:div>
                  </w:divsChild>
                </w:div>
                <w:div w:id="1196623413">
                  <w:marLeft w:val="0"/>
                  <w:marRight w:val="0"/>
                  <w:marTop w:val="0"/>
                  <w:marBottom w:val="0"/>
                  <w:divBdr>
                    <w:top w:val="none" w:sz="0" w:space="0" w:color="auto"/>
                    <w:left w:val="none" w:sz="0" w:space="0" w:color="auto"/>
                    <w:bottom w:val="none" w:sz="0" w:space="0" w:color="auto"/>
                    <w:right w:val="none" w:sz="0" w:space="0" w:color="auto"/>
                  </w:divBdr>
                  <w:divsChild>
                    <w:div w:id="2046367234">
                      <w:marLeft w:val="0"/>
                      <w:marRight w:val="0"/>
                      <w:marTop w:val="0"/>
                      <w:marBottom w:val="0"/>
                      <w:divBdr>
                        <w:top w:val="none" w:sz="0" w:space="0" w:color="auto"/>
                        <w:left w:val="none" w:sz="0" w:space="0" w:color="auto"/>
                        <w:bottom w:val="none" w:sz="0" w:space="0" w:color="auto"/>
                        <w:right w:val="none" w:sz="0" w:space="0" w:color="auto"/>
                      </w:divBdr>
                    </w:div>
                  </w:divsChild>
                </w:div>
                <w:div w:id="1217005953">
                  <w:marLeft w:val="0"/>
                  <w:marRight w:val="0"/>
                  <w:marTop w:val="0"/>
                  <w:marBottom w:val="0"/>
                  <w:divBdr>
                    <w:top w:val="none" w:sz="0" w:space="0" w:color="auto"/>
                    <w:left w:val="none" w:sz="0" w:space="0" w:color="auto"/>
                    <w:bottom w:val="none" w:sz="0" w:space="0" w:color="auto"/>
                    <w:right w:val="none" w:sz="0" w:space="0" w:color="auto"/>
                  </w:divBdr>
                  <w:divsChild>
                    <w:div w:id="2106728075">
                      <w:marLeft w:val="0"/>
                      <w:marRight w:val="0"/>
                      <w:marTop w:val="0"/>
                      <w:marBottom w:val="0"/>
                      <w:divBdr>
                        <w:top w:val="none" w:sz="0" w:space="0" w:color="auto"/>
                        <w:left w:val="none" w:sz="0" w:space="0" w:color="auto"/>
                        <w:bottom w:val="none" w:sz="0" w:space="0" w:color="auto"/>
                        <w:right w:val="none" w:sz="0" w:space="0" w:color="auto"/>
                      </w:divBdr>
                    </w:div>
                  </w:divsChild>
                </w:div>
                <w:div w:id="1288656646">
                  <w:marLeft w:val="0"/>
                  <w:marRight w:val="0"/>
                  <w:marTop w:val="0"/>
                  <w:marBottom w:val="0"/>
                  <w:divBdr>
                    <w:top w:val="none" w:sz="0" w:space="0" w:color="auto"/>
                    <w:left w:val="none" w:sz="0" w:space="0" w:color="auto"/>
                    <w:bottom w:val="none" w:sz="0" w:space="0" w:color="auto"/>
                    <w:right w:val="none" w:sz="0" w:space="0" w:color="auto"/>
                  </w:divBdr>
                  <w:divsChild>
                    <w:div w:id="383213316">
                      <w:marLeft w:val="0"/>
                      <w:marRight w:val="0"/>
                      <w:marTop w:val="0"/>
                      <w:marBottom w:val="0"/>
                      <w:divBdr>
                        <w:top w:val="none" w:sz="0" w:space="0" w:color="auto"/>
                        <w:left w:val="none" w:sz="0" w:space="0" w:color="auto"/>
                        <w:bottom w:val="none" w:sz="0" w:space="0" w:color="auto"/>
                        <w:right w:val="none" w:sz="0" w:space="0" w:color="auto"/>
                      </w:divBdr>
                    </w:div>
                  </w:divsChild>
                </w:div>
                <w:div w:id="1323702700">
                  <w:marLeft w:val="0"/>
                  <w:marRight w:val="0"/>
                  <w:marTop w:val="0"/>
                  <w:marBottom w:val="0"/>
                  <w:divBdr>
                    <w:top w:val="none" w:sz="0" w:space="0" w:color="auto"/>
                    <w:left w:val="none" w:sz="0" w:space="0" w:color="auto"/>
                    <w:bottom w:val="none" w:sz="0" w:space="0" w:color="auto"/>
                    <w:right w:val="none" w:sz="0" w:space="0" w:color="auto"/>
                  </w:divBdr>
                  <w:divsChild>
                    <w:div w:id="1550069615">
                      <w:marLeft w:val="0"/>
                      <w:marRight w:val="0"/>
                      <w:marTop w:val="0"/>
                      <w:marBottom w:val="0"/>
                      <w:divBdr>
                        <w:top w:val="none" w:sz="0" w:space="0" w:color="auto"/>
                        <w:left w:val="none" w:sz="0" w:space="0" w:color="auto"/>
                        <w:bottom w:val="none" w:sz="0" w:space="0" w:color="auto"/>
                        <w:right w:val="none" w:sz="0" w:space="0" w:color="auto"/>
                      </w:divBdr>
                    </w:div>
                  </w:divsChild>
                </w:div>
                <w:div w:id="1440560627">
                  <w:marLeft w:val="0"/>
                  <w:marRight w:val="0"/>
                  <w:marTop w:val="0"/>
                  <w:marBottom w:val="0"/>
                  <w:divBdr>
                    <w:top w:val="none" w:sz="0" w:space="0" w:color="auto"/>
                    <w:left w:val="none" w:sz="0" w:space="0" w:color="auto"/>
                    <w:bottom w:val="none" w:sz="0" w:space="0" w:color="auto"/>
                    <w:right w:val="none" w:sz="0" w:space="0" w:color="auto"/>
                  </w:divBdr>
                  <w:divsChild>
                    <w:div w:id="364137192">
                      <w:marLeft w:val="0"/>
                      <w:marRight w:val="0"/>
                      <w:marTop w:val="0"/>
                      <w:marBottom w:val="0"/>
                      <w:divBdr>
                        <w:top w:val="none" w:sz="0" w:space="0" w:color="auto"/>
                        <w:left w:val="none" w:sz="0" w:space="0" w:color="auto"/>
                        <w:bottom w:val="none" w:sz="0" w:space="0" w:color="auto"/>
                        <w:right w:val="none" w:sz="0" w:space="0" w:color="auto"/>
                      </w:divBdr>
                    </w:div>
                  </w:divsChild>
                </w:div>
                <w:div w:id="1570841118">
                  <w:marLeft w:val="0"/>
                  <w:marRight w:val="0"/>
                  <w:marTop w:val="0"/>
                  <w:marBottom w:val="0"/>
                  <w:divBdr>
                    <w:top w:val="none" w:sz="0" w:space="0" w:color="auto"/>
                    <w:left w:val="none" w:sz="0" w:space="0" w:color="auto"/>
                    <w:bottom w:val="none" w:sz="0" w:space="0" w:color="auto"/>
                    <w:right w:val="none" w:sz="0" w:space="0" w:color="auto"/>
                  </w:divBdr>
                  <w:divsChild>
                    <w:div w:id="1334182774">
                      <w:marLeft w:val="0"/>
                      <w:marRight w:val="0"/>
                      <w:marTop w:val="0"/>
                      <w:marBottom w:val="0"/>
                      <w:divBdr>
                        <w:top w:val="none" w:sz="0" w:space="0" w:color="auto"/>
                        <w:left w:val="none" w:sz="0" w:space="0" w:color="auto"/>
                        <w:bottom w:val="none" w:sz="0" w:space="0" w:color="auto"/>
                        <w:right w:val="none" w:sz="0" w:space="0" w:color="auto"/>
                      </w:divBdr>
                    </w:div>
                  </w:divsChild>
                </w:div>
                <w:div w:id="1584146195">
                  <w:marLeft w:val="0"/>
                  <w:marRight w:val="0"/>
                  <w:marTop w:val="0"/>
                  <w:marBottom w:val="0"/>
                  <w:divBdr>
                    <w:top w:val="none" w:sz="0" w:space="0" w:color="auto"/>
                    <w:left w:val="none" w:sz="0" w:space="0" w:color="auto"/>
                    <w:bottom w:val="none" w:sz="0" w:space="0" w:color="auto"/>
                    <w:right w:val="none" w:sz="0" w:space="0" w:color="auto"/>
                  </w:divBdr>
                  <w:divsChild>
                    <w:div w:id="15276093">
                      <w:marLeft w:val="0"/>
                      <w:marRight w:val="0"/>
                      <w:marTop w:val="0"/>
                      <w:marBottom w:val="0"/>
                      <w:divBdr>
                        <w:top w:val="none" w:sz="0" w:space="0" w:color="auto"/>
                        <w:left w:val="none" w:sz="0" w:space="0" w:color="auto"/>
                        <w:bottom w:val="none" w:sz="0" w:space="0" w:color="auto"/>
                        <w:right w:val="none" w:sz="0" w:space="0" w:color="auto"/>
                      </w:divBdr>
                    </w:div>
                  </w:divsChild>
                </w:div>
                <w:div w:id="1586110054">
                  <w:marLeft w:val="0"/>
                  <w:marRight w:val="0"/>
                  <w:marTop w:val="0"/>
                  <w:marBottom w:val="0"/>
                  <w:divBdr>
                    <w:top w:val="none" w:sz="0" w:space="0" w:color="auto"/>
                    <w:left w:val="none" w:sz="0" w:space="0" w:color="auto"/>
                    <w:bottom w:val="none" w:sz="0" w:space="0" w:color="auto"/>
                    <w:right w:val="none" w:sz="0" w:space="0" w:color="auto"/>
                  </w:divBdr>
                  <w:divsChild>
                    <w:div w:id="2140226644">
                      <w:marLeft w:val="0"/>
                      <w:marRight w:val="0"/>
                      <w:marTop w:val="0"/>
                      <w:marBottom w:val="0"/>
                      <w:divBdr>
                        <w:top w:val="none" w:sz="0" w:space="0" w:color="auto"/>
                        <w:left w:val="none" w:sz="0" w:space="0" w:color="auto"/>
                        <w:bottom w:val="none" w:sz="0" w:space="0" w:color="auto"/>
                        <w:right w:val="none" w:sz="0" w:space="0" w:color="auto"/>
                      </w:divBdr>
                    </w:div>
                  </w:divsChild>
                </w:div>
                <w:div w:id="1625381369">
                  <w:marLeft w:val="0"/>
                  <w:marRight w:val="0"/>
                  <w:marTop w:val="0"/>
                  <w:marBottom w:val="0"/>
                  <w:divBdr>
                    <w:top w:val="none" w:sz="0" w:space="0" w:color="auto"/>
                    <w:left w:val="none" w:sz="0" w:space="0" w:color="auto"/>
                    <w:bottom w:val="none" w:sz="0" w:space="0" w:color="auto"/>
                    <w:right w:val="none" w:sz="0" w:space="0" w:color="auto"/>
                  </w:divBdr>
                  <w:divsChild>
                    <w:div w:id="558321158">
                      <w:marLeft w:val="0"/>
                      <w:marRight w:val="0"/>
                      <w:marTop w:val="0"/>
                      <w:marBottom w:val="0"/>
                      <w:divBdr>
                        <w:top w:val="none" w:sz="0" w:space="0" w:color="auto"/>
                        <w:left w:val="none" w:sz="0" w:space="0" w:color="auto"/>
                        <w:bottom w:val="none" w:sz="0" w:space="0" w:color="auto"/>
                        <w:right w:val="none" w:sz="0" w:space="0" w:color="auto"/>
                      </w:divBdr>
                    </w:div>
                  </w:divsChild>
                </w:div>
                <w:div w:id="1727994781">
                  <w:marLeft w:val="0"/>
                  <w:marRight w:val="0"/>
                  <w:marTop w:val="0"/>
                  <w:marBottom w:val="0"/>
                  <w:divBdr>
                    <w:top w:val="none" w:sz="0" w:space="0" w:color="auto"/>
                    <w:left w:val="none" w:sz="0" w:space="0" w:color="auto"/>
                    <w:bottom w:val="none" w:sz="0" w:space="0" w:color="auto"/>
                    <w:right w:val="none" w:sz="0" w:space="0" w:color="auto"/>
                  </w:divBdr>
                  <w:divsChild>
                    <w:div w:id="1558475193">
                      <w:marLeft w:val="0"/>
                      <w:marRight w:val="0"/>
                      <w:marTop w:val="0"/>
                      <w:marBottom w:val="0"/>
                      <w:divBdr>
                        <w:top w:val="none" w:sz="0" w:space="0" w:color="auto"/>
                        <w:left w:val="none" w:sz="0" w:space="0" w:color="auto"/>
                        <w:bottom w:val="none" w:sz="0" w:space="0" w:color="auto"/>
                        <w:right w:val="none" w:sz="0" w:space="0" w:color="auto"/>
                      </w:divBdr>
                    </w:div>
                  </w:divsChild>
                </w:div>
                <w:div w:id="1785416069">
                  <w:marLeft w:val="0"/>
                  <w:marRight w:val="0"/>
                  <w:marTop w:val="0"/>
                  <w:marBottom w:val="0"/>
                  <w:divBdr>
                    <w:top w:val="none" w:sz="0" w:space="0" w:color="auto"/>
                    <w:left w:val="none" w:sz="0" w:space="0" w:color="auto"/>
                    <w:bottom w:val="none" w:sz="0" w:space="0" w:color="auto"/>
                    <w:right w:val="none" w:sz="0" w:space="0" w:color="auto"/>
                  </w:divBdr>
                  <w:divsChild>
                    <w:div w:id="1055276189">
                      <w:marLeft w:val="0"/>
                      <w:marRight w:val="0"/>
                      <w:marTop w:val="0"/>
                      <w:marBottom w:val="0"/>
                      <w:divBdr>
                        <w:top w:val="none" w:sz="0" w:space="0" w:color="auto"/>
                        <w:left w:val="none" w:sz="0" w:space="0" w:color="auto"/>
                        <w:bottom w:val="none" w:sz="0" w:space="0" w:color="auto"/>
                        <w:right w:val="none" w:sz="0" w:space="0" w:color="auto"/>
                      </w:divBdr>
                    </w:div>
                  </w:divsChild>
                </w:div>
                <w:div w:id="1815758469">
                  <w:marLeft w:val="0"/>
                  <w:marRight w:val="0"/>
                  <w:marTop w:val="0"/>
                  <w:marBottom w:val="0"/>
                  <w:divBdr>
                    <w:top w:val="none" w:sz="0" w:space="0" w:color="auto"/>
                    <w:left w:val="none" w:sz="0" w:space="0" w:color="auto"/>
                    <w:bottom w:val="none" w:sz="0" w:space="0" w:color="auto"/>
                    <w:right w:val="none" w:sz="0" w:space="0" w:color="auto"/>
                  </w:divBdr>
                  <w:divsChild>
                    <w:div w:id="242419188">
                      <w:marLeft w:val="0"/>
                      <w:marRight w:val="0"/>
                      <w:marTop w:val="0"/>
                      <w:marBottom w:val="0"/>
                      <w:divBdr>
                        <w:top w:val="none" w:sz="0" w:space="0" w:color="auto"/>
                        <w:left w:val="none" w:sz="0" w:space="0" w:color="auto"/>
                        <w:bottom w:val="none" w:sz="0" w:space="0" w:color="auto"/>
                        <w:right w:val="none" w:sz="0" w:space="0" w:color="auto"/>
                      </w:divBdr>
                    </w:div>
                  </w:divsChild>
                </w:div>
                <w:div w:id="1816333633">
                  <w:marLeft w:val="0"/>
                  <w:marRight w:val="0"/>
                  <w:marTop w:val="0"/>
                  <w:marBottom w:val="0"/>
                  <w:divBdr>
                    <w:top w:val="none" w:sz="0" w:space="0" w:color="auto"/>
                    <w:left w:val="none" w:sz="0" w:space="0" w:color="auto"/>
                    <w:bottom w:val="none" w:sz="0" w:space="0" w:color="auto"/>
                    <w:right w:val="none" w:sz="0" w:space="0" w:color="auto"/>
                  </w:divBdr>
                  <w:divsChild>
                    <w:div w:id="1553422008">
                      <w:marLeft w:val="0"/>
                      <w:marRight w:val="0"/>
                      <w:marTop w:val="0"/>
                      <w:marBottom w:val="0"/>
                      <w:divBdr>
                        <w:top w:val="none" w:sz="0" w:space="0" w:color="auto"/>
                        <w:left w:val="none" w:sz="0" w:space="0" w:color="auto"/>
                        <w:bottom w:val="none" w:sz="0" w:space="0" w:color="auto"/>
                        <w:right w:val="none" w:sz="0" w:space="0" w:color="auto"/>
                      </w:divBdr>
                    </w:div>
                  </w:divsChild>
                </w:div>
                <w:div w:id="1954088638">
                  <w:marLeft w:val="0"/>
                  <w:marRight w:val="0"/>
                  <w:marTop w:val="0"/>
                  <w:marBottom w:val="0"/>
                  <w:divBdr>
                    <w:top w:val="none" w:sz="0" w:space="0" w:color="auto"/>
                    <w:left w:val="none" w:sz="0" w:space="0" w:color="auto"/>
                    <w:bottom w:val="none" w:sz="0" w:space="0" w:color="auto"/>
                    <w:right w:val="none" w:sz="0" w:space="0" w:color="auto"/>
                  </w:divBdr>
                  <w:divsChild>
                    <w:div w:id="929046119">
                      <w:marLeft w:val="0"/>
                      <w:marRight w:val="0"/>
                      <w:marTop w:val="0"/>
                      <w:marBottom w:val="0"/>
                      <w:divBdr>
                        <w:top w:val="none" w:sz="0" w:space="0" w:color="auto"/>
                        <w:left w:val="none" w:sz="0" w:space="0" w:color="auto"/>
                        <w:bottom w:val="none" w:sz="0" w:space="0" w:color="auto"/>
                        <w:right w:val="none" w:sz="0" w:space="0" w:color="auto"/>
                      </w:divBdr>
                    </w:div>
                  </w:divsChild>
                </w:div>
                <w:div w:id="2077850896">
                  <w:marLeft w:val="0"/>
                  <w:marRight w:val="0"/>
                  <w:marTop w:val="0"/>
                  <w:marBottom w:val="0"/>
                  <w:divBdr>
                    <w:top w:val="none" w:sz="0" w:space="0" w:color="auto"/>
                    <w:left w:val="none" w:sz="0" w:space="0" w:color="auto"/>
                    <w:bottom w:val="none" w:sz="0" w:space="0" w:color="auto"/>
                    <w:right w:val="none" w:sz="0" w:space="0" w:color="auto"/>
                  </w:divBdr>
                  <w:divsChild>
                    <w:div w:id="14909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8498">
          <w:marLeft w:val="0"/>
          <w:marRight w:val="0"/>
          <w:marTop w:val="0"/>
          <w:marBottom w:val="0"/>
          <w:divBdr>
            <w:top w:val="none" w:sz="0" w:space="0" w:color="auto"/>
            <w:left w:val="none" w:sz="0" w:space="0" w:color="auto"/>
            <w:bottom w:val="none" w:sz="0" w:space="0" w:color="auto"/>
            <w:right w:val="none" w:sz="0" w:space="0" w:color="auto"/>
          </w:divBdr>
        </w:div>
        <w:div w:id="120461950">
          <w:marLeft w:val="0"/>
          <w:marRight w:val="0"/>
          <w:marTop w:val="0"/>
          <w:marBottom w:val="0"/>
          <w:divBdr>
            <w:top w:val="none" w:sz="0" w:space="0" w:color="auto"/>
            <w:left w:val="none" w:sz="0" w:space="0" w:color="auto"/>
            <w:bottom w:val="none" w:sz="0" w:space="0" w:color="auto"/>
            <w:right w:val="none" w:sz="0" w:space="0" w:color="auto"/>
          </w:divBdr>
        </w:div>
        <w:div w:id="607854478">
          <w:marLeft w:val="0"/>
          <w:marRight w:val="0"/>
          <w:marTop w:val="0"/>
          <w:marBottom w:val="0"/>
          <w:divBdr>
            <w:top w:val="none" w:sz="0" w:space="0" w:color="auto"/>
            <w:left w:val="none" w:sz="0" w:space="0" w:color="auto"/>
            <w:bottom w:val="none" w:sz="0" w:space="0" w:color="auto"/>
            <w:right w:val="none" w:sz="0" w:space="0" w:color="auto"/>
          </w:divBdr>
        </w:div>
        <w:div w:id="631712917">
          <w:marLeft w:val="0"/>
          <w:marRight w:val="0"/>
          <w:marTop w:val="0"/>
          <w:marBottom w:val="0"/>
          <w:divBdr>
            <w:top w:val="none" w:sz="0" w:space="0" w:color="auto"/>
            <w:left w:val="none" w:sz="0" w:space="0" w:color="auto"/>
            <w:bottom w:val="none" w:sz="0" w:space="0" w:color="auto"/>
            <w:right w:val="none" w:sz="0" w:space="0" w:color="auto"/>
          </w:divBdr>
        </w:div>
        <w:div w:id="814875124">
          <w:marLeft w:val="0"/>
          <w:marRight w:val="0"/>
          <w:marTop w:val="0"/>
          <w:marBottom w:val="0"/>
          <w:divBdr>
            <w:top w:val="none" w:sz="0" w:space="0" w:color="auto"/>
            <w:left w:val="none" w:sz="0" w:space="0" w:color="auto"/>
            <w:bottom w:val="none" w:sz="0" w:space="0" w:color="auto"/>
            <w:right w:val="none" w:sz="0" w:space="0" w:color="auto"/>
          </w:divBdr>
        </w:div>
        <w:div w:id="1029840486">
          <w:marLeft w:val="0"/>
          <w:marRight w:val="0"/>
          <w:marTop w:val="0"/>
          <w:marBottom w:val="0"/>
          <w:divBdr>
            <w:top w:val="none" w:sz="0" w:space="0" w:color="auto"/>
            <w:left w:val="none" w:sz="0" w:space="0" w:color="auto"/>
            <w:bottom w:val="none" w:sz="0" w:space="0" w:color="auto"/>
            <w:right w:val="none" w:sz="0" w:space="0" w:color="auto"/>
          </w:divBdr>
          <w:divsChild>
            <w:div w:id="1272518472">
              <w:marLeft w:val="-75"/>
              <w:marRight w:val="0"/>
              <w:marTop w:val="30"/>
              <w:marBottom w:val="30"/>
              <w:divBdr>
                <w:top w:val="none" w:sz="0" w:space="0" w:color="auto"/>
                <w:left w:val="none" w:sz="0" w:space="0" w:color="auto"/>
                <w:bottom w:val="none" w:sz="0" w:space="0" w:color="auto"/>
                <w:right w:val="none" w:sz="0" w:space="0" w:color="auto"/>
              </w:divBdr>
              <w:divsChild>
                <w:div w:id="20523022">
                  <w:marLeft w:val="0"/>
                  <w:marRight w:val="0"/>
                  <w:marTop w:val="0"/>
                  <w:marBottom w:val="0"/>
                  <w:divBdr>
                    <w:top w:val="none" w:sz="0" w:space="0" w:color="auto"/>
                    <w:left w:val="none" w:sz="0" w:space="0" w:color="auto"/>
                    <w:bottom w:val="none" w:sz="0" w:space="0" w:color="auto"/>
                    <w:right w:val="none" w:sz="0" w:space="0" w:color="auto"/>
                  </w:divBdr>
                  <w:divsChild>
                    <w:div w:id="736130333">
                      <w:marLeft w:val="0"/>
                      <w:marRight w:val="0"/>
                      <w:marTop w:val="0"/>
                      <w:marBottom w:val="0"/>
                      <w:divBdr>
                        <w:top w:val="none" w:sz="0" w:space="0" w:color="auto"/>
                        <w:left w:val="none" w:sz="0" w:space="0" w:color="auto"/>
                        <w:bottom w:val="none" w:sz="0" w:space="0" w:color="auto"/>
                        <w:right w:val="none" w:sz="0" w:space="0" w:color="auto"/>
                      </w:divBdr>
                    </w:div>
                  </w:divsChild>
                </w:div>
                <w:div w:id="21172672">
                  <w:marLeft w:val="0"/>
                  <w:marRight w:val="0"/>
                  <w:marTop w:val="0"/>
                  <w:marBottom w:val="0"/>
                  <w:divBdr>
                    <w:top w:val="none" w:sz="0" w:space="0" w:color="auto"/>
                    <w:left w:val="none" w:sz="0" w:space="0" w:color="auto"/>
                    <w:bottom w:val="none" w:sz="0" w:space="0" w:color="auto"/>
                    <w:right w:val="none" w:sz="0" w:space="0" w:color="auto"/>
                  </w:divBdr>
                  <w:divsChild>
                    <w:div w:id="584266358">
                      <w:marLeft w:val="0"/>
                      <w:marRight w:val="0"/>
                      <w:marTop w:val="0"/>
                      <w:marBottom w:val="0"/>
                      <w:divBdr>
                        <w:top w:val="none" w:sz="0" w:space="0" w:color="auto"/>
                        <w:left w:val="none" w:sz="0" w:space="0" w:color="auto"/>
                        <w:bottom w:val="none" w:sz="0" w:space="0" w:color="auto"/>
                        <w:right w:val="none" w:sz="0" w:space="0" w:color="auto"/>
                      </w:divBdr>
                    </w:div>
                  </w:divsChild>
                </w:div>
                <w:div w:id="58750793">
                  <w:marLeft w:val="0"/>
                  <w:marRight w:val="0"/>
                  <w:marTop w:val="0"/>
                  <w:marBottom w:val="0"/>
                  <w:divBdr>
                    <w:top w:val="none" w:sz="0" w:space="0" w:color="auto"/>
                    <w:left w:val="none" w:sz="0" w:space="0" w:color="auto"/>
                    <w:bottom w:val="none" w:sz="0" w:space="0" w:color="auto"/>
                    <w:right w:val="none" w:sz="0" w:space="0" w:color="auto"/>
                  </w:divBdr>
                  <w:divsChild>
                    <w:div w:id="182784605">
                      <w:marLeft w:val="0"/>
                      <w:marRight w:val="0"/>
                      <w:marTop w:val="0"/>
                      <w:marBottom w:val="0"/>
                      <w:divBdr>
                        <w:top w:val="none" w:sz="0" w:space="0" w:color="auto"/>
                        <w:left w:val="none" w:sz="0" w:space="0" w:color="auto"/>
                        <w:bottom w:val="none" w:sz="0" w:space="0" w:color="auto"/>
                        <w:right w:val="none" w:sz="0" w:space="0" w:color="auto"/>
                      </w:divBdr>
                    </w:div>
                  </w:divsChild>
                </w:div>
                <w:div w:id="130367142">
                  <w:marLeft w:val="0"/>
                  <w:marRight w:val="0"/>
                  <w:marTop w:val="0"/>
                  <w:marBottom w:val="0"/>
                  <w:divBdr>
                    <w:top w:val="none" w:sz="0" w:space="0" w:color="auto"/>
                    <w:left w:val="none" w:sz="0" w:space="0" w:color="auto"/>
                    <w:bottom w:val="none" w:sz="0" w:space="0" w:color="auto"/>
                    <w:right w:val="none" w:sz="0" w:space="0" w:color="auto"/>
                  </w:divBdr>
                  <w:divsChild>
                    <w:div w:id="1413314875">
                      <w:marLeft w:val="0"/>
                      <w:marRight w:val="0"/>
                      <w:marTop w:val="0"/>
                      <w:marBottom w:val="0"/>
                      <w:divBdr>
                        <w:top w:val="none" w:sz="0" w:space="0" w:color="auto"/>
                        <w:left w:val="none" w:sz="0" w:space="0" w:color="auto"/>
                        <w:bottom w:val="none" w:sz="0" w:space="0" w:color="auto"/>
                        <w:right w:val="none" w:sz="0" w:space="0" w:color="auto"/>
                      </w:divBdr>
                    </w:div>
                  </w:divsChild>
                </w:div>
                <w:div w:id="191386036">
                  <w:marLeft w:val="0"/>
                  <w:marRight w:val="0"/>
                  <w:marTop w:val="0"/>
                  <w:marBottom w:val="0"/>
                  <w:divBdr>
                    <w:top w:val="none" w:sz="0" w:space="0" w:color="auto"/>
                    <w:left w:val="none" w:sz="0" w:space="0" w:color="auto"/>
                    <w:bottom w:val="none" w:sz="0" w:space="0" w:color="auto"/>
                    <w:right w:val="none" w:sz="0" w:space="0" w:color="auto"/>
                  </w:divBdr>
                  <w:divsChild>
                    <w:div w:id="339696937">
                      <w:marLeft w:val="0"/>
                      <w:marRight w:val="0"/>
                      <w:marTop w:val="0"/>
                      <w:marBottom w:val="0"/>
                      <w:divBdr>
                        <w:top w:val="none" w:sz="0" w:space="0" w:color="auto"/>
                        <w:left w:val="none" w:sz="0" w:space="0" w:color="auto"/>
                        <w:bottom w:val="none" w:sz="0" w:space="0" w:color="auto"/>
                        <w:right w:val="none" w:sz="0" w:space="0" w:color="auto"/>
                      </w:divBdr>
                    </w:div>
                  </w:divsChild>
                </w:div>
                <w:div w:id="198324830">
                  <w:marLeft w:val="0"/>
                  <w:marRight w:val="0"/>
                  <w:marTop w:val="0"/>
                  <w:marBottom w:val="0"/>
                  <w:divBdr>
                    <w:top w:val="none" w:sz="0" w:space="0" w:color="auto"/>
                    <w:left w:val="none" w:sz="0" w:space="0" w:color="auto"/>
                    <w:bottom w:val="none" w:sz="0" w:space="0" w:color="auto"/>
                    <w:right w:val="none" w:sz="0" w:space="0" w:color="auto"/>
                  </w:divBdr>
                  <w:divsChild>
                    <w:div w:id="491071965">
                      <w:marLeft w:val="0"/>
                      <w:marRight w:val="0"/>
                      <w:marTop w:val="0"/>
                      <w:marBottom w:val="0"/>
                      <w:divBdr>
                        <w:top w:val="none" w:sz="0" w:space="0" w:color="auto"/>
                        <w:left w:val="none" w:sz="0" w:space="0" w:color="auto"/>
                        <w:bottom w:val="none" w:sz="0" w:space="0" w:color="auto"/>
                        <w:right w:val="none" w:sz="0" w:space="0" w:color="auto"/>
                      </w:divBdr>
                    </w:div>
                  </w:divsChild>
                </w:div>
                <w:div w:id="205801492">
                  <w:marLeft w:val="0"/>
                  <w:marRight w:val="0"/>
                  <w:marTop w:val="0"/>
                  <w:marBottom w:val="0"/>
                  <w:divBdr>
                    <w:top w:val="none" w:sz="0" w:space="0" w:color="auto"/>
                    <w:left w:val="none" w:sz="0" w:space="0" w:color="auto"/>
                    <w:bottom w:val="none" w:sz="0" w:space="0" w:color="auto"/>
                    <w:right w:val="none" w:sz="0" w:space="0" w:color="auto"/>
                  </w:divBdr>
                  <w:divsChild>
                    <w:div w:id="1609191220">
                      <w:marLeft w:val="0"/>
                      <w:marRight w:val="0"/>
                      <w:marTop w:val="0"/>
                      <w:marBottom w:val="0"/>
                      <w:divBdr>
                        <w:top w:val="none" w:sz="0" w:space="0" w:color="auto"/>
                        <w:left w:val="none" w:sz="0" w:space="0" w:color="auto"/>
                        <w:bottom w:val="none" w:sz="0" w:space="0" w:color="auto"/>
                        <w:right w:val="none" w:sz="0" w:space="0" w:color="auto"/>
                      </w:divBdr>
                    </w:div>
                  </w:divsChild>
                </w:div>
                <w:div w:id="346832418">
                  <w:marLeft w:val="0"/>
                  <w:marRight w:val="0"/>
                  <w:marTop w:val="0"/>
                  <w:marBottom w:val="0"/>
                  <w:divBdr>
                    <w:top w:val="none" w:sz="0" w:space="0" w:color="auto"/>
                    <w:left w:val="none" w:sz="0" w:space="0" w:color="auto"/>
                    <w:bottom w:val="none" w:sz="0" w:space="0" w:color="auto"/>
                    <w:right w:val="none" w:sz="0" w:space="0" w:color="auto"/>
                  </w:divBdr>
                  <w:divsChild>
                    <w:div w:id="1121218872">
                      <w:marLeft w:val="0"/>
                      <w:marRight w:val="0"/>
                      <w:marTop w:val="0"/>
                      <w:marBottom w:val="0"/>
                      <w:divBdr>
                        <w:top w:val="none" w:sz="0" w:space="0" w:color="auto"/>
                        <w:left w:val="none" w:sz="0" w:space="0" w:color="auto"/>
                        <w:bottom w:val="none" w:sz="0" w:space="0" w:color="auto"/>
                        <w:right w:val="none" w:sz="0" w:space="0" w:color="auto"/>
                      </w:divBdr>
                    </w:div>
                  </w:divsChild>
                </w:div>
                <w:div w:id="370495036">
                  <w:marLeft w:val="0"/>
                  <w:marRight w:val="0"/>
                  <w:marTop w:val="0"/>
                  <w:marBottom w:val="0"/>
                  <w:divBdr>
                    <w:top w:val="none" w:sz="0" w:space="0" w:color="auto"/>
                    <w:left w:val="none" w:sz="0" w:space="0" w:color="auto"/>
                    <w:bottom w:val="none" w:sz="0" w:space="0" w:color="auto"/>
                    <w:right w:val="none" w:sz="0" w:space="0" w:color="auto"/>
                  </w:divBdr>
                  <w:divsChild>
                    <w:div w:id="1319190223">
                      <w:marLeft w:val="0"/>
                      <w:marRight w:val="0"/>
                      <w:marTop w:val="0"/>
                      <w:marBottom w:val="0"/>
                      <w:divBdr>
                        <w:top w:val="none" w:sz="0" w:space="0" w:color="auto"/>
                        <w:left w:val="none" w:sz="0" w:space="0" w:color="auto"/>
                        <w:bottom w:val="none" w:sz="0" w:space="0" w:color="auto"/>
                        <w:right w:val="none" w:sz="0" w:space="0" w:color="auto"/>
                      </w:divBdr>
                    </w:div>
                  </w:divsChild>
                </w:div>
                <w:div w:id="378557300">
                  <w:marLeft w:val="0"/>
                  <w:marRight w:val="0"/>
                  <w:marTop w:val="0"/>
                  <w:marBottom w:val="0"/>
                  <w:divBdr>
                    <w:top w:val="none" w:sz="0" w:space="0" w:color="auto"/>
                    <w:left w:val="none" w:sz="0" w:space="0" w:color="auto"/>
                    <w:bottom w:val="none" w:sz="0" w:space="0" w:color="auto"/>
                    <w:right w:val="none" w:sz="0" w:space="0" w:color="auto"/>
                  </w:divBdr>
                  <w:divsChild>
                    <w:div w:id="1892842041">
                      <w:marLeft w:val="0"/>
                      <w:marRight w:val="0"/>
                      <w:marTop w:val="0"/>
                      <w:marBottom w:val="0"/>
                      <w:divBdr>
                        <w:top w:val="none" w:sz="0" w:space="0" w:color="auto"/>
                        <w:left w:val="none" w:sz="0" w:space="0" w:color="auto"/>
                        <w:bottom w:val="none" w:sz="0" w:space="0" w:color="auto"/>
                        <w:right w:val="none" w:sz="0" w:space="0" w:color="auto"/>
                      </w:divBdr>
                    </w:div>
                  </w:divsChild>
                </w:div>
                <w:div w:id="423111426">
                  <w:marLeft w:val="0"/>
                  <w:marRight w:val="0"/>
                  <w:marTop w:val="0"/>
                  <w:marBottom w:val="0"/>
                  <w:divBdr>
                    <w:top w:val="none" w:sz="0" w:space="0" w:color="auto"/>
                    <w:left w:val="none" w:sz="0" w:space="0" w:color="auto"/>
                    <w:bottom w:val="none" w:sz="0" w:space="0" w:color="auto"/>
                    <w:right w:val="none" w:sz="0" w:space="0" w:color="auto"/>
                  </w:divBdr>
                  <w:divsChild>
                    <w:div w:id="393820645">
                      <w:marLeft w:val="0"/>
                      <w:marRight w:val="0"/>
                      <w:marTop w:val="0"/>
                      <w:marBottom w:val="0"/>
                      <w:divBdr>
                        <w:top w:val="none" w:sz="0" w:space="0" w:color="auto"/>
                        <w:left w:val="none" w:sz="0" w:space="0" w:color="auto"/>
                        <w:bottom w:val="none" w:sz="0" w:space="0" w:color="auto"/>
                        <w:right w:val="none" w:sz="0" w:space="0" w:color="auto"/>
                      </w:divBdr>
                    </w:div>
                  </w:divsChild>
                </w:div>
                <w:div w:id="438067323">
                  <w:marLeft w:val="0"/>
                  <w:marRight w:val="0"/>
                  <w:marTop w:val="0"/>
                  <w:marBottom w:val="0"/>
                  <w:divBdr>
                    <w:top w:val="none" w:sz="0" w:space="0" w:color="auto"/>
                    <w:left w:val="none" w:sz="0" w:space="0" w:color="auto"/>
                    <w:bottom w:val="none" w:sz="0" w:space="0" w:color="auto"/>
                    <w:right w:val="none" w:sz="0" w:space="0" w:color="auto"/>
                  </w:divBdr>
                  <w:divsChild>
                    <w:div w:id="1948609874">
                      <w:marLeft w:val="0"/>
                      <w:marRight w:val="0"/>
                      <w:marTop w:val="0"/>
                      <w:marBottom w:val="0"/>
                      <w:divBdr>
                        <w:top w:val="none" w:sz="0" w:space="0" w:color="auto"/>
                        <w:left w:val="none" w:sz="0" w:space="0" w:color="auto"/>
                        <w:bottom w:val="none" w:sz="0" w:space="0" w:color="auto"/>
                        <w:right w:val="none" w:sz="0" w:space="0" w:color="auto"/>
                      </w:divBdr>
                    </w:div>
                  </w:divsChild>
                </w:div>
                <w:div w:id="462501131">
                  <w:marLeft w:val="0"/>
                  <w:marRight w:val="0"/>
                  <w:marTop w:val="0"/>
                  <w:marBottom w:val="0"/>
                  <w:divBdr>
                    <w:top w:val="none" w:sz="0" w:space="0" w:color="auto"/>
                    <w:left w:val="none" w:sz="0" w:space="0" w:color="auto"/>
                    <w:bottom w:val="none" w:sz="0" w:space="0" w:color="auto"/>
                    <w:right w:val="none" w:sz="0" w:space="0" w:color="auto"/>
                  </w:divBdr>
                  <w:divsChild>
                    <w:div w:id="1830949586">
                      <w:marLeft w:val="0"/>
                      <w:marRight w:val="0"/>
                      <w:marTop w:val="0"/>
                      <w:marBottom w:val="0"/>
                      <w:divBdr>
                        <w:top w:val="none" w:sz="0" w:space="0" w:color="auto"/>
                        <w:left w:val="none" w:sz="0" w:space="0" w:color="auto"/>
                        <w:bottom w:val="none" w:sz="0" w:space="0" w:color="auto"/>
                        <w:right w:val="none" w:sz="0" w:space="0" w:color="auto"/>
                      </w:divBdr>
                    </w:div>
                  </w:divsChild>
                </w:div>
                <w:div w:id="531386778">
                  <w:marLeft w:val="0"/>
                  <w:marRight w:val="0"/>
                  <w:marTop w:val="0"/>
                  <w:marBottom w:val="0"/>
                  <w:divBdr>
                    <w:top w:val="none" w:sz="0" w:space="0" w:color="auto"/>
                    <w:left w:val="none" w:sz="0" w:space="0" w:color="auto"/>
                    <w:bottom w:val="none" w:sz="0" w:space="0" w:color="auto"/>
                    <w:right w:val="none" w:sz="0" w:space="0" w:color="auto"/>
                  </w:divBdr>
                  <w:divsChild>
                    <w:div w:id="264582275">
                      <w:marLeft w:val="0"/>
                      <w:marRight w:val="0"/>
                      <w:marTop w:val="0"/>
                      <w:marBottom w:val="0"/>
                      <w:divBdr>
                        <w:top w:val="none" w:sz="0" w:space="0" w:color="auto"/>
                        <w:left w:val="none" w:sz="0" w:space="0" w:color="auto"/>
                        <w:bottom w:val="none" w:sz="0" w:space="0" w:color="auto"/>
                        <w:right w:val="none" w:sz="0" w:space="0" w:color="auto"/>
                      </w:divBdr>
                    </w:div>
                  </w:divsChild>
                </w:div>
                <w:div w:id="585110883">
                  <w:marLeft w:val="0"/>
                  <w:marRight w:val="0"/>
                  <w:marTop w:val="0"/>
                  <w:marBottom w:val="0"/>
                  <w:divBdr>
                    <w:top w:val="none" w:sz="0" w:space="0" w:color="auto"/>
                    <w:left w:val="none" w:sz="0" w:space="0" w:color="auto"/>
                    <w:bottom w:val="none" w:sz="0" w:space="0" w:color="auto"/>
                    <w:right w:val="none" w:sz="0" w:space="0" w:color="auto"/>
                  </w:divBdr>
                  <w:divsChild>
                    <w:div w:id="1459033611">
                      <w:marLeft w:val="0"/>
                      <w:marRight w:val="0"/>
                      <w:marTop w:val="0"/>
                      <w:marBottom w:val="0"/>
                      <w:divBdr>
                        <w:top w:val="none" w:sz="0" w:space="0" w:color="auto"/>
                        <w:left w:val="none" w:sz="0" w:space="0" w:color="auto"/>
                        <w:bottom w:val="none" w:sz="0" w:space="0" w:color="auto"/>
                        <w:right w:val="none" w:sz="0" w:space="0" w:color="auto"/>
                      </w:divBdr>
                    </w:div>
                  </w:divsChild>
                </w:div>
                <w:div w:id="616520893">
                  <w:marLeft w:val="0"/>
                  <w:marRight w:val="0"/>
                  <w:marTop w:val="0"/>
                  <w:marBottom w:val="0"/>
                  <w:divBdr>
                    <w:top w:val="none" w:sz="0" w:space="0" w:color="auto"/>
                    <w:left w:val="none" w:sz="0" w:space="0" w:color="auto"/>
                    <w:bottom w:val="none" w:sz="0" w:space="0" w:color="auto"/>
                    <w:right w:val="none" w:sz="0" w:space="0" w:color="auto"/>
                  </w:divBdr>
                  <w:divsChild>
                    <w:div w:id="1528521395">
                      <w:marLeft w:val="0"/>
                      <w:marRight w:val="0"/>
                      <w:marTop w:val="0"/>
                      <w:marBottom w:val="0"/>
                      <w:divBdr>
                        <w:top w:val="none" w:sz="0" w:space="0" w:color="auto"/>
                        <w:left w:val="none" w:sz="0" w:space="0" w:color="auto"/>
                        <w:bottom w:val="none" w:sz="0" w:space="0" w:color="auto"/>
                        <w:right w:val="none" w:sz="0" w:space="0" w:color="auto"/>
                      </w:divBdr>
                    </w:div>
                  </w:divsChild>
                </w:div>
                <w:div w:id="653410689">
                  <w:marLeft w:val="0"/>
                  <w:marRight w:val="0"/>
                  <w:marTop w:val="0"/>
                  <w:marBottom w:val="0"/>
                  <w:divBdr>
                    <w:top w:val="none" w:sz="0" w:space="0" w:color="auto"/>
                    <w:left w:val="none" w:sz="0" w:space="0" w:color="auto"/>
                    <w:bottom w:val="none" w:sz="0" w:space="0" w:color="auto"/>
                    <w:right w:val="none" w:sz="0" w:space="0" w:color="auto"/>
                  </w:divBdr>
                  <w:divsChild>
                    <w:div w:id="323632533">
                      <w:marLeft w:val="0"/>
                      <w:marRight w:val="0"/>
                      <w:marTop w:val="0"/>
                      <w:marBottom w:val="0"/>
                      <w:divBdr>
                        <w:top w:val="none" w:sz="0" w:space="0" w:color="auto"/>
                        <w:left w:val="none" w:sz="0" w:space="0" w:color="auto"/>
                        <w:bottom w:val="none" w:sz="0" w:space="0" w:color="auto"/>
                        <w:right w:val="none" w:sz="0" w:space="0" w:color="auto"/>
                      </w:divBdr>
                    </w:div>
                  </w:divsChild>
                </w:div>
                <w:div w:id="796024661">
                  <w:marLeft w:val="0"/>
                  <w:marRight w:val="0"/>
                  <w:marTop w:val="0"/>
                  <w:marBottom w:val="0"/>
                  <w:divBdr>
                    <w:top w:val="none" w:sz="0" w:space="0" w:color="auto"/>
                    <w:left w:val="none" w:sz="0" w:space="0" w:color="auto"/>
                    <w:bottom w:val="none" w:sz="0" w:space="0" w:color="auto"/>
                    <w:right w:val="none" w:sz="0" w:space="0" w:color="auto"/>
                  </w:divBdr>
                  <w:divsChild>
                    <w:div w:id="762726613">
                      <w:marLeft w:val="0"/>
                      <w:marRight w:val="0"/>
                      <w:marTop w:val="0"/>
                      <w:marBottom w:val="0"/>
                      <w:divBdr>
                        <w:top w:val="none" w:sz="0" w:space="0" w:color="auto"/>
                        <w:left w:val="none" w:sz="0" w:space="0" w:color="auto"/>
                        <w:bottom w:val="none" w:sz="0" w:space="0" w:color="auto"/>
                        <w:right w:val="none" w:sz="0" w:space="0" w:color="auto"/>
                      </w:divBdr>
                    </w:div>
                  </w:divsChild>
                </w:div>
                <w:div w:id="972100176">
                  <w:marLeft w:val="0"/>
                  <w:marRight w:val="0"/>
                  <w:marTop w:val="0"/>
                  <w:marBottom w:val="0"/>
                  <w:divBdr>
                    <w:top w:val="none" w:sz="0" w:space="0" w:color="auto"/>
                    <w:left w:val="none" w:sz="0" w:space="0" w:color="auto"/>
                    <w:bottom w:val="none" w:sz="0" w:space="0" w:color="auto"/>
                    <w:right w:val="none" w:sz="0" w:space="0" w:color="auto"/>
                  </w:divBdr>
                  <w:divsChild>
                    <w:div w:id="1986203017">
                      <w:marLeft w:val="0"/>
                      <w:marRight w:val="0"/>
                      <w:marTop w:val="0"/>
                      <w:marBottom w:val="0"/>
                      <w:divBdr>
                        <w:top w:val="none" w:sz="0" w:space="0" w:color="auto"/>
                        <w:left w:val="none" w:sz="0" w:space="0" w:color="auto"/>
                        <w:bottom w:val="none" w:sz="0" w:space="0" w:color="auto"/>
                        <w:right w:val="none" w:sz="0" w:space="0" w:color="auto"/>
                      </w:divBdr>
                    </w:div>
                  </w:divsChild>
                </w:div>
                <w:div w:id="995299365">
                  <w:marLeft w:val="0"/>
                  <w:marRight w:val="0"/>
                  <w:marTop w:val="0"/>
                  <w:marBottom w:val="0"/>
                  <w:divBdr>
                    <w:top w:val="none" w:sz="0" w:space="0" w:color="auto"/>
                    <w:left w:val="none" w:sz="0" w:space="0" w:color="auto"/>
                    <w:bottom w:val="none" w:sz="0" w:space="0" w:color="auto"/>
                    <w:right w:val="none" w:sz="0" w:space="0" w:color="auto"/>
                  </w:divBdr>
                  <w:divsChild>
                    <w:div w:id="1909806531">
                      <w:marLeft w:val="0"/>
                      <w:marRight w:val="0"/>
                      <w:marTop w:val="0"/>
                      <w:marBottom w:val="0"/>
                      <w:divBdr>
                        <w:top w:val="none" w:sz="0" w:space="0" w:color="auto"/>
                        <w:left w:val="none" w:sz="0" w:space="0" w:color="auto"/>
                        <w:bottom w:val="none" w:sz="0" w:space="0" w:color="auto"/>
                        <w:right w:val="none" w:sz="0" w:space="0" w:color="auto"/>
                      </w:divBdr>
                    </w:div>
                  </w:divsChild>
                </w:div>
                <w:div w:id="1170945466">
                  <w:marLeft w:val="0"/>
                  <w:marRight w:val="0"/>
                  <w:marTop w:val="0"/>
                  <w:marBottom w:val="0"/>
                  <w:divBdr>
                    <w:top w:val="none" w:sz="0" w:space="0" w:color="auto"/>
                    <w:left w:val="none" w:sz="0" w:space="0" w:color="auto"/>
                    <w:bottom w:val="none" w:sz="0" w:space="0" w:color="auto"/>
                    <w:right w:val="none" w:sz="0" w:space="0" w:color="auto"/>
                  </w:divBdr>
                  <w:divsChild>
                    <w:div w:id="71120771">
                      <w:marLeft w:val="0"/>
                      <w:marRight w:val="0"/>
                      <w:marTop w:val="0"/>
                      <w:marBottom w:val="0"/>
                      <w:divBdr>
                        <w:top w:val="none" w:sz="0" w:space="0" w:color="auto"/>
                        <w:left w:val="none" w:sz="0" w:space="0" w:color="auto"/>
                        <w:bottom w:val="none" w:sz="0" w:space="0" w:color="auto"/>
                        <w:right w:val="none" w:sz="0" w:space="0" w:color="auto"/>
                      </w:divBdr>
                    </w:div>
                  </w:divsChild>
                </w:div>
                <w:div w:id="1192648551">
                  <w:marLeft w:val="0"/>
                  <w:marRight w:val="0"/>
                  <w:marTop w:val="0"/>
                  <w:marBottom w:val="0"/>
                  <w:divBdr>
                    <w:top w:val="none" w:sz="0" w:space="0" w:color="auto"/>
                    <w:left w:val="none" w:sz="0" w:space="0" w:color="auto"/>
                    <w:bottom w:val="none" w:sz="0" w:space="0" w:color="auto"/>
                    <w:right w:val="none" w:sz="0" w:space="0" w:color="auto"/>
                  </w:divBdr>
                  <w:divsChild>
                    <w:div w:id="1934165434">
                      <w:marLeft w:val="0"/>
                      <w:marRight w:val="0"/>
                      <w:marTop w:val="0"/>
                      <w:marBottom w:val="0"/>
                      <w:divBdr>
                        <w:top w:val="none" w:sz="0" w:space="0" w:color="auto"/>
                        <w:left w:val="none" w:sz="0" w:space="0" w:color="auto"/>
                        <w:bottom w:val="none" w:sz="0" w:space="0" w:color="auto"/>
                        <w:right w:val="none" w:sz="0" w:space="0" w:color="auto"/>
                      </w:divBdr>
                    </w:div>
                  </w:divsChild>
                </w:div>
                <w:div w:id="1269433977">
                  <w:marLeft w:val="0"/>
                  <w:marRight w:val="0"/>
                  <w:marTop w:val="0"/>
                  <w:marBottom w:val="0"/>
                  <w:divBdr>
                    <w:top w:val="none" w:sz="0" w:space="0" w:color="auto"/>
                    <w:left w:val="none" w:sz="0" w:space="0" w:color="auto"/>
                    <w:bottom w:val="none" w:sz="0" w:space="0" w:color="auto"/>
                    <w:right w:val="none" w:sz="0" w:space="0" w:color="auto"/>
                  </w:divBdr>
                  <w:divsChild>
                    <w:div w:id="185103086">
                      <w:marLeft w:val="0"/>
                      <w:marRight w:val="0"/>
                      <w:marTop w:val="0"/>
                      <w:marBottom w:val="0"/>
                      <w:divBdr>
                        <w:top w:val="none" w:sz="0" w:space="0" w:color="auto"/>
                        <w:left w:val="none" w:sz="0" w:space="0" w:color="auto"/>
                        <w:bottom w:val="none" w:sz="0" w:space="0" w:color="auto"/>
                        <w:right w:val="none" w:sz="0" w:space="0" w:color="auto"/>
                      </w:divBdr>
                    </w:div>
                  </w:divsChild>
                </w:div>
                <w:div w:id="1274098632">
                  <w:marLeft w:val="0"/>
                  <w:marRight w:val="0"/>
                  <w:marTop w:val="0"/>
                  <w:marBottom w:val="0"/>
                  <w:divBdr>
                    <w:top w:val="none" w:sz="0" w:space="0" w:color="auto"/>
                    <w:left w:val="none" w:sz="0" w:space="0" w:color="auto"/>
                    <w:bottom w:val="none" w:sz="0" w:space="0" w:color="auto"/>
                    <w:right w:val="none" w:sz="0" w:space="0" w:color="auto"/>
                  </w:divBdr>
                  <w:divsChild>
                    <w:div w:id="1952123917">
                      <w:marLeft w:val="0"/>
                      <w:marRight w:val="0"/>
                      <w:marTop w:val="0"/>
                      <w:marBottom w:val="0"/>
                      <w:divBdr>
                        <w:top w:val="none" w:sz="0" w:space="0" w:color="auto"/>
                        <w:left w:val="none" w:sz="0" w:space="0" w:color="auto"/>
                        <w:bottom w:val="none" w:sz="0" w:space="0" w:color="auto"/>
                        <w:right w:val="none" w:sz="0" w:space="0" w:color="auto"/>
                      </w:divBdr>
                    </w:div>
                  </w:divsChild>
                </w:div>
                <w:div w:id="1397389190">
                  <w:marLeft w:val="0"/>
                  <w:marRight w:val="0"/>
                  <w:marTop w:val="0"/>
                  <w:marBottom w:val="0"/>
                  <w:divBdr>
                    <w:top w:val="none" w:sz="0" w:space="0" w:color="auto"/>
                    <w:left w:val="none" w:sz="0" w:space="0" w:color="auto"/>
                    <w:bottom w:val="none" w:sz="0" w:space="0" w:color="auto"/>
                    <w:right w:val="none" w:sz="0" w:space="0" w:color="auto"/>
                  </w:divBdr>
                  <w:divsChild>
                    <w:div w:id="825512367">
                      <w:marLeft w:val="0"/>
                      <w:marRight w:val="0"/>
                      <w:marTop w:val="0"/>
                      <w:marBottom w:val="0"/>
                      <w:divBdr>
                        <w:top w:val="none" w:sz="0" w:space="0" w:color="auto"/>
                        <w:left w:val="none" w:sz="0" w:space="0" w:color="auto"/>
                        <w:bottom w:val="none" w:sz="0" w:space="0" w:color="auto"/>
                        <w:right w:val="none" w:sz="0" w:space="0" w:color="auto"/>
                      </w:divBdr>
                    </w:div>
                  </w:divsChild>
                </w:div>
                <w:div w:id="1442264970">
                  <w:marLeft w:val="0"/>
                  <w:marRight w:val="0"/>
                  <w:marTop w:val="0"/>
                  <w:marBottom w:val="0"/>
                  <w:divBdr>
                    <w:top w:val="none" w:sz="0" w:space="0" w:color="auto"/>
                    <w:left w:val="none" w:sz="0" w:space="0" w:color="auto"/>
                    <w:bottom w:val="none" w:sz="0" w:space="0" w:color="auto"/>
                    <w:right w:val="none" w:sz="0" w:space="0" w:color="auto"/>
                  </w:divBdr>
                  <w:divsChild>
                    <w:div w:id="195507783">
                      <w:marLeft w:val="0"/>
                      <w:marRight w:val="0"/>
                      <w:marTop w:val="0"/>
                      <w:marBottom w:val="0"/>
                      <w:divBdr>
                        <w:top w:val="none" w:sz="0" w:space="0" w:color="auto"/>
                        <w:left w:val="none" w:sz="0" w:space="0" w:color="auto"/>
                        <w:bottom w:val="none" w:sz="0" w:space="0" w:color="auto"/>
                        <w:right w:val="none" w:sz="0" w:space="0" w:color="auto"/>
                      </w:divBdr>
                    </w:div>
                    <w:div w:id="1223515845">
                      <w:marLeft w:val="0"/>
                      <w:marRight w:val="0"/>
                      <w:marTop w:val="0"/>
                      <w:marBottom w:val="0"/>
                      <w:divBdr>
                        <w:top w:val="none" w:sz="0" w:space="0" w:color="auto"/>
                        <w:left w:val="none" w:sz="0" w:space="0" w:color="auto"/>
                        <w:bottom w:val="none" w:sz="0" w:space="0" w:color="auto"/>
                        <w:right w:val="none" w:sz="0" w:space="0" w:color="auto"/>
                      </w:divBdr>
                    </w:div>
                  </w:divsChild>
                </w:div>
                <w:div w:id="1446928750">
                  <w:marLeft w:val="0"/>
                  <w:marRight w:val="0"/>
                  <w:marTop w:val="0"/>
                  <w:marBottom w:val="0"/>
                  <w:divBdr>
                    <w:top w:val="none" w:sz="0" w:space="0" w:color="auto"/>
                    <w:left w:val="none" w:sz="0" w:space="0" w:color="auto"/>
                    <w:bottom w:val="none" w:sz="0" w:space="0" w:color="auto"/>
                    <w:right w:val="none" w:sz="0" w:space="0" w:color="auto"/>
                  </w:divBdr>
                  <w:divsChild>
                    <w:div w:id="1149830500">
                      <w:marLeft w:val="0"/>
                      <w:marRight w:val="0"/>
                      <w:marTop w:val="0"/>
                      <w:marBottom w:val="0"/>
                      <w:divBdr>
                        <w:top w:val="none" w:sz="0" w:space="0" w:color="auto"/>
                        <w:left w:val="none" w:sz="0" w:space="0" w:color="auto"/>
                        <w:bottom w:val="none" w:sz="0" w:space="0" w:color="auto"/>
                        <w:right w:val="none" w:sz="0" w:space="0" w:color="auto"/>
                      </w:divBdr>
                    </w:div>
                  </w:divsChild>
                </w:div>
                <w:div w:id="1575041195">
                  <w:marLeft w:val="0"/>
                  <w:marRight w:val="0"/>
                  <w:marTop w:val="0"/>
                  <w:marBottom w:val="0"/>
                  <w:divBdr>
                    <w:top w:val="none" w:sz="0" w:space="0" w:color="auto"/>
                    <w:left w:val="none" w:sz="0" w:space="0" w:color="auto"/>
                    <w:bottom w:val="none" w:sz="0" w:space="0" w:color="auto"/>
                    <w:right w:val="none" w:sz="0" w:space="0" w:color="auto"/>
                  </w:divBdr>
                  <w:divsChild>
                    <w:div w:id="1151605861">
                      <w:marLeft w:val="0"/>
                      <w:marRight w:val="0"/>
                      <w:marTop w:val="0"/>
                      <w:marBottom w:val="0"/>
                      <w:divBdr>
                        <w:top w:val="none" w:sz="0" w:space="0" w:color="auto"/>
                        <w:left w:val="none" w:sz="0" w:space="0" w:color="auto"/>
                        <w:bottom w:val="none" w:sz="0" w:space="0" w:color="auto"/>
                        <w:right w:val="none" w:sz="0" w:space="0" w:color="auto"/>
                      </w:divBdr>
                    </w:div>
                  </w:divsChild>
                </w:div>
                <w:div w:id="1599481982">
                  <w:marLeft w:val="0"/>
                  <w:marRight w:val="0"/>
                  <w:marTop w:val="0"/>
                  <w:marBottom w:val="0"/>
                  <w:divBdr>
                    <w:top w:val="none" w:sz="0" w:space="0" w:color="auto"/>
                    <w:left w:val="none" w:sz="0" w:space="0" w:color="auto"/>
                    <w:bottom w:val="none" w:sz="0" w:space="0" w:color="auto"/>
                    <w:right w:val="none" w:sz="0" w:space="0" w:color="auto"/>
                  </w:divBdr>
                  <w:divsChild>
                    <w:div w:id="1965034970">
                      <w:marLeft w:val="0"/>
                      <w:marRight w:val="0"/>
                      <w:marTop w:val="0"/>
                      <w:marBottom w:val="0"/>
                      <w:divBdr>
                        <w:top w:val="none" w:sz="0" w:space="0" w:color="auto"/>
                        <w:left w:val="none" w:sz="0" w:space="0" w:color="auto"/>
                        <w:bottom w:val="none" w:sz="0" w:space="0" w:color="auto"/>
                        <w:right w:val="none" w:sz="0" w:space="0" w:color="auto"/>
                      </w:divBdr>
                    </w:div>
                  </w:divsChild>
                </w:div>
                <w:div w:id="1740325937">
                  <w:marLeft w:val="0"/>
                  <w:marRight w:val="0"/>
                  <w:marTop w:val="0"/>
                  <w:marBottom w:val="0"/>
                  <w:divBdr>
                    <w:top w:val="none" w:sz="0" w:space="0" w:color="auto"/>
                    <w:left w:val="none" w:sz="0" w:space="0" w:color="auto"/>
                    <w:bottom w:val="none" w:sz="0" w:space="0" w:color="auto"/>
                    <w:right w:val="none" w:sz="0" w:space="0" w:color="auto"/>
                  </w:divBdr>
                  <w:divsChild>
                    <w:div w:id="1703431226">
                      <w:marLeft w:val="0"/>
                      <w:marRight w:val="0"/>
                      <w:marTop w:val="0"/>
                      <w:marBottom w:val="0"/>
                      <w:divBdr>
                        <w:top w:val="none" w:sz="0" w:space="0" w:color="auto"/>
                        <w:left w:val="none" w:sz="0" w:space="0" w:color="auto"/>
                        <w:bottom w:val="none" w:sz="0" w:space="0" w:color="auto"/>
                        <w:right w:val="none" w:sz="0" w:space="0" w:color="auto"/>
                      </w:divBdr>
                    </w:div>
                  </w:divsChild>
                </w:div>
                <w:div w:id="2016804972">
                  <w:marLeft w:val="0"/>
                  <w:marRight w:val="0"/>
                  <w:marTop w:val="0"/>
                  <w:marBottom w:val="0"/>
                  <w:divBdr>
                    <w:top w:val="none" w:sz="0" w:space="0" w:color="auto"/>
                    <w:left w:val="none" w:sz="0" w:space="0" w:color="auto"/>
                    <w:bottom w:val="none" w:sz="0" w:space="0" w:color="auto"/>
                    <w:right w:val="none" w:sz="0" w:space="0" w:color="auto"/>
                  </w:divBdr>
                  <w:divsChild>
                    <w:div w:id="720055859">
                      <w:marLeft w:val="0"/>
                      <w:marRight w:val="0"/>
                      <w:marTop w:val="0"/>
                      <w:marBottom w:val="0"/>
                      <w:divBdr>
                        <w:top w:val="none" w:sz="0" w:space="0" w:color="auto"/>
                        <w:left w:val="none" w:sz="0" w:space="0" w:color="auto"/>
                        <w:bottom w:val="none" w:sz="0" w:space="0" w:color="auto"/>
                        <w:right w:val="none" w:sz="0" w:space="0" w:color="auto"/>
                      </w:divBdr>
                    </w:div>
                  </w:divsChild>
                </w:div>
                <w:div w:id="2017346837">
                  <w:marLeft w:val="0"/>
                  <w:marRight w:val="0"/>
                  <w:marTop w:val="0"/>
                  <w:marBottom w:val="0"/>
                  <w:divBdr>
                    <w:top w:val="none" w:sz="0" w:space="0" w:color="auto"/>
                    <w:left w:val="none" w:sz="0" w:space="0" w:color="auto"/>
                    <w:bottom w:val="none" w:sz="0" w:space="0" w:color="auto"/>
                    <w:right w:val="none" w:sz="0" w:space="0" w:color="auto"/>
                  </w:divBdr>
                  <w:divsChild>
                    <w:div w:id="528644544">
                      <w:marLeft w:val="0"/>
                      <w:marRight w:val="0"/>
                      <w:marTop w:val="0"/>
                      <w:marBottom w:val="0"/>
                      <w:divBdr>
                        <w:top w:val="none" w:sz="0" w:space="0" w:color="auto"/>
                        <w:left w:val="none" w:sz="0" w:space="0" w:color="auto"/>
                        <w:bottom w:val="none" w:sz="0" w:space="0" w:color="auto"/>
                        <w:right w:val="none" w:sz="0" w:space="0" w:color="auto"/>
                      </w:divBdr>
                    </w:div>
                  </w:divsChild>
                </w:div>
                <w:div w:id="2019623873">
                  <w:marLeft w:val="0"/>
                  <w:marRight w:val="0"/>
                  <w:marTop w:val="0"/>
                  <w:marBottom w:val="0"/>
                  <w:divBdr>
                    <w:top w:val="none" w:sz="0" w:space="0" w:color="auto"/>
                    <w:left w:val="none" w:sz="0" w:space="0" w:color="auto"/>
                    <w:bottom w:val="none" w:sz="0" w:space="0" w:color="auto"/>
                    <w:right w:val="none" w:sz="0" w:space="0" w:color="auto"/>
                  </w:divBdr>
                  <w:divsChild>
                    <w:div w:id="18121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532962">
          <w:marLeft w:val="0"/>
          <w:marRight w:val="0"/>
          <w:marTop w:val="0"/>
          <w:marBottom w:val="0"/>
          <w:divBdr>
            <w:top w:val="none" w:sz="0" w:space="0" w:color="auto"/>
            <w:left w:val="none" w:sz="0" w:space="0" w:color="auto"/>
            <w:bottom w:val="none" w:sz="0" w:space="0" w:color="auto"/>
            <w:right w:val="none" w:sz="0" w:space="0" w:color="auto"/>
          </w:divBdr>
        </w:div>
        <w:div w:id="1507091176">
          <w:marLeft w:val="0"/>
          <w:marRight w:val="0"/>
          <w:marTop w:val="0"/>
          <w:marBottom w:val="0"/>
          <w:divBdr>
            <w:top w:val="none" w:sz="0" w:space="0" w:color="auto"/>
            <w:left w:val="none" w:sz="0" w:space="0" w:color="auto"/>
            <w:bottom w:val="none" w:sz="0" w:space="0" w:color="auto"/>
            <w:right w:val="none" w:sz="0" w:space="0" w:color="auto"/>
          </w:divBdr>
        </w:div>
        <w:div w:id="1585920543">
          <w:marLeft w:val="0"/>
          <w:marRight w:val="0"/>
          <w:marTop w:val="0"/>
          <w:marBottom w:val="0"/>
          <w:divBdr>
            <w:top w:val="none" w:sz="0" w:space="0" w:color="auto"/>
            <w:left w:val="none" w:sz="0" w:space="0" w:color="auto"/>
            <w:bottom w:val="none" w:sz="0" w:space="0" w:color="auto"/>
            <w:right w:val="none" w:sz="0" w:space="0" w:color="auto"/>
          </w:divBdr>
        </w:div>
        <w:div w:id="1933472116">
          <w:marLeft w:val="0"/>
          <w:marRight w:val="0"/>
          <w:marTop w:val="0"/>
          <w:marBottom w:val="0"/>
          <w:divBdr>
            <w:top w:val="none" w:sz="0" w:space="0" w:color="auto"/>
            <w:left w:val="none" w:sz="0" w:space="0" w:color="auto"/>
            <w:bottom w:val="none" w:sz="0" w:space="0" w:color="auto"/>
            <w:right w:val="none" w:sz="0" w:space="0" w:color="auto"/>
          </w:divBdr>
        </w:div>
      </w:divsChild>
    </w:div>
    <w:div w:id="182520199">
      <w:bodyDiv w:val="1"/>
      <w:marLeft w:val="0"/>
      <w:marRight w:val="0"/>
      <w:marTop w:val="0"/>
      <w:marBottom w:val="0"/>
      <w:divBdr>
        <w:top w:val="none" w:sz="0" w:space="0" w:color="auto"/>
        <w:left w:val="none" w:sz="0" w:space="0" w:color="auto"/>
        <w:bottom w:val="none" w:sz="0" w:space="0" w:color="auto"/>
        <w:right w:val="none" w:sz="0" w:space="0" w:color="auto"/>
      </w:divBdr>
    </w:div>
    <w:div w:id="215237896">
      <w:bodyDiv w:val="1"/>
      <w:marLeft w:val="0"/>
      <w:marRight w:val="0"/>
      <w:marTop w:val="0"/>
      <w:marBottom w:val="0"/>
      <w:divBdr>
        <w:top w:val="none" w:sz="0" w:space="0" w:color="auto"/>
        <w:left w:val="none" w:sz="0" w:space="0" w:color="auto"/>
        <w:bottom w:val="none" w:sz="0" w:space="0" w:color="auto"/>
        <w:right w:val="none" w:sz="0" w:space="0" w:color="auto"/>
      </w:divBdr>
      <w:divsChild>
        <w:div w:id="1328944744">
          <w:marLeft w:val="0"/>
          <w:marRight w:val="0"/>
          <w:marTop w:val="0"/>
          <w:marBottom w:val="0"/>
          <w:divBdr>
            <w:top w:val="none" w:sz="0" w:space="0" w:color="auto"/>
            <w:left w:val="none" w:sz="0" w:space="0" w:color="auto"/>
            <w:bottom w:val="none" w:sz="0" w:space="0" w:color="auto"/>
            <w:right w:val="none" w:sz="0" w:space="0" w:color="auto"/>
          </w:divBdr>
          <w:divsChild>
            <w:div w:id="1293056978">
              <w:marLeft w:val="0"/>
              <w:marRight w:val="0"/>
              <w:marTop w:val="0"/>
              <w:marBottom w:val="0"/>
              <w:divBdr>
                <w:top w:val="none" w:sz="0" w:space="0" w:color="auto"/>
                <w:left w:val="none" w:sz="0" w:space="0" w:color="auto"/>
                <w:bottom w:val="none" w:sz="0" w:space="0" w:color="auto"/>
                <w:right w:val="none" w:sz="0" w:space="0" w:color="auto"/>
              </w:divBdr>
            </w:div>
          </w:divsChild>
        </w:div>
        <w:div w:id="1567765903">
          <w:marLeft w:val="0"/>
          <w:marRight w:val="0"/>
          <w:marTop w:val="0"/>
          <w:marBottom w:val="0"/>
          <w:divBdr>
            <w:top w:val="none" w:sz="0" w:space="0" w:color="auto"/>
            <w:left w:val="none" w:sz="0" w:space="0" w:color="auto"/>
            <w:bottom w:val="none" w:sz="0" w:space="0" w:color="auto"/>
            <w:right w:val="none" w:sz="0" w:space="0" w:color="auto"/>
          </w:divBdr>
          <w:divsChild>
            <w:div w:id="17591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968329">
      <w:bodyDiv w:val="1"/>
      <w:marLeft w:val="0"/>
      <w:marRight w:val="0"/>
      <w:marTop w:val="0"/>
      <w:marBottom w:val="0"/>
      <w:divBdr>
        <w:top w:val="none" w:sz="0" w:space="0" w:color="auto"/>
        <w:left w:val="none" w:sz="0" w:space="0" w:color="auto"/>
        <w:bottom w:val="none" w:sz="0" w:space="0" w:color="auto"/>
        <w:right w:val="none" w:sz="0" w:space="0" w:color="auto"/>
      </w:divBdr>
    </w:div>
    <w:div w:id="316226932">
      <w:bodyDiv w:val="1"/>
      <w:marLeft w:val="0"/>
      <w:marRight w:val="0"/>
      <w:marTop w:val="0"/>
      <w:marBottom w:val="0"/>
      <w:divBdr>
        <w:top w:val="none" w:sz="0" w:space="0" w:color="auto"/>
        <w:left w:val="none" w:sz="0" w:space="0" w:color="auto"/>
        <w:bottom w:val="none" w:sz="0" w:space="0" w:color="auto"/>
        <w:right w:val="none" w:sz="0" w:space="0" w:color="auto"/>
      </w:divBdr>
      <w:divsChild>
        <w:div w:id="41558922">
          <w:marLeft w:val="0"/>
          <w:marRight w:val="0"/>
          <w:marTop w:val="0"/>
          <w:marBottom w:val="0"/>
          <w:divBdr>
            <w:top w:val="none" w:sz="0" w:space="0" w:color="auto"/>
            <w:left w:val="none" w:sz="0" w:space="0" w:color="auto"/>
            <w:bottom w:val="none" w:sz="0" w:space="0" w:color="auto"/>
            <w:right w:val="none" w:sz="0" w:space="0" w:color="auto"/>
          </w:divBdr>
          <w:divsChild>
            <w:div w:id="197352641">
              <w:marLeft w:val="0"/>
              <w:marRight w:val="0"/>
              <w:marTop w:val="0"/>
              <w:marBottom w:val="0"/>
              <w:divBdr>
                <w:top w:val="none" w:sz="0" w:space="0" w:color="auto"/>
                <w:left w:val="none" w:sz="0" w:space="0" w:color="auto"/>
                <w:bottom w:val="none" w:sz="0" w:space="0" w:color="auto"/>
                <w:right w:val="none" w:sz="0" w:space="0" w:color="auto"/>
              </w:divBdr>
            </w:div>
          </w:divsChild>
        </w:div>
        <w:div w:id="46414497">
          <w:marLeft w:val="0"/>
          <w:marRight w:val="0"/>
          <w:marTop w:val="0"/>
          <w:marBottom w:val="0"/>
          <w:divBdr>
            <w:top w:val="none" w:sz="0" w:space="0" w:color="auto"/>
            <w:left w:val="none" w:sz="0" w:space="0" w:color="auto"/>
            <w:bottom w:val="none" w:sz="0" w:space="0" w:color="auto"/>
            <w:right w:val="none" w:sz="0" w:space="0" w:color="auto"/>
          </w:divBdr>
          <w:divsChild>
            <w:div w:id="1679841897">
              <w:marLeft w:val="0"/>
              <w:marRight w:val="0"/>
              <w:marTop w:val="0"/>
              <w:marBottom w:val="0"/>
              <w:divBdr>
                <w:top w:val="none" w:sz="0" w:space="0" w:color="auto"/>
                <w:left w:val="none" w:sz="0" w:space="0" w:color="auto"/>
                <w:bottom w:val="none" w:sz="0" w:space="0" w:color="auto"/>
                <w:right w:val="none" w:sz="0" w:space="0" w:color="auto"/>
              </w:divBdr>
            </w:div>
          </w:divsChild>
        </w:div>
        <w:div w:id="94599108">
          <w:marLeft w:val="0"/>
          <w:marRight w:val="0"/>
          <w:marTop w:val="0"/>
          <w:marBottom w:val="0"/>
          <w:divBdr>
            <w:top w:val="none" w:sz="0" w:space="0" w:color="auto"/>
            <w:left w:val="none" w:sz="0" w:space="0" w:color="auto"/>
            <w:bottom w:val="none" w:sz="0" w:space="0" w:color="auto"/>
            <w:right w:val="none" w:sz="0" w:space="0" w:color="auto"/>
          </w:divBdr>
          <w:divsChild>
            <w:div w:id="1483692816">
              <w:marLeft w:val="0"/>
              <w:marRight w:val="0"/>
              <w:marTop w:val="0"/>
              <w:marBottom w:val="0"/>
              <w:divBdr>
                <w:top w:val="none" w:sz="0" w:space="0" w:color="auto"/>
                <w:left w:val="none" w:sz="0" w:space="0" w:color="auto"/>
                <w:bottom w:val="none" w:sz="0" w:space="0" w:color="auto"/>
                <w:right w:val="none" w:sz="0" w:space="0" w:color="auto"/>
              </w:divBdr>
            </w:div>
          </w:divsChild>
        </w:div>
        <w:div w:id="154423101">
          <w:marLeft w:val="0"/>
          <w:marRight w:val="0"/>
          <w:marTop w:val="0"/>
          <w:marBottom w:val="0"/>
          <w:divBdr>
            <w:top w:val="none" w:sz="0" w:space="0" w:color="auto"/>
            <w:left w:val="none" w:sz="0" w:space="0" w:color="auto"/>
            <w:bottom w:val="none" w:sz="0" w:space="0" w:color="auto"/>
            <w:right w:val="none" w:sz="0" w:space="0" w:color="auto"/>
          </w:divBdr>
          <w:divsChild>
            <w:div w:id="94710674">
              <w:marLeft w:val="0"/>
              <w:marRight w:val="0"/>
              <w:marTop w:val="0"/>
              <w:marBottom w:val="0"/>
              <w:divBdr>
                <w:top w:val="none" w:sz="0" w:space="0" w:color="auto"/>
                <w:left w:val="none" w:sz="0" w:space="0" w:color="auto"/>
                <w:bottom w:val="none" w:sz="0" w:space="0" w:color="auto"/>
                <w:right w:val="none" w:sz="0" w:space="0" w:color="auto"/>
              </w:divBdr>
            </w:div>
          </w:divsChild>
        </w:div>
        <w:div w:id="210115661">
          <w:marLeft w:val="0"/>
          <w:marRight w:val="0"/>
          <w:marTop w:val="0"/>
          <w:marBottom w:val="0"/>
          <w:divBdr>
            <w:top w:val="none" w:sz="0" w:space="0" w:color="auto"/>
            <w:left w:val="none" w:sz="0" w:space="0" w:color="auto"/>
            <w:bottom w:val="none" w:sz="0" w:space="0" w:color="auto"/>
            <w:right w:val="none" w:sz="0" w:space="0" w:color="auto"/>
          </w:divBdr>
          <w:divsChild>
            <w:div w:id="1721133150">
              <w:marLeft w:val="0"/>
              <w:marRight w:val="0"/>
              <w:marTop w:val="0"/>
              <w:marBottom w:val="0"/>
              <w:divBdr>
                <w:top w:val="none" w:sz="0" w:space="0" w:color="auto"/>
                <w:left w:val="none" w:sz="0" w:space="0" w:color="auto"/>
                <w:bottom w:val="none" w:sz="0" w:space="0" w:color="auto"/>
                <w:right w:val="none" w:sz="0" w:space="0" w:color="auto"/>
              </w:divBdr>
            </w:div>
          </w:divsChild>
        </w:div>
        <w:div w:id="219562404">
          <w:marLeft w:val="0"/>
          <w:marRight w:val="0"/>
          <w:marTop w:val="0"/>
          <w:marBottom w:val="0"/>
          <w:divBdr>
            <w:top w:val="none" w:sz="0" w:space="0" w:color="auto"/>
            <w:left w:val="none" w:sz="0" w:space="0" w:color="auto"/>
            <w:bottom w:val="none" w:sz="0" w:space="0" w:color="auto"/>
            <w:right w:val="none" w:sz="0" w:space="0" w:color="auto"/>
          </w:divBdr>
          <w:divsChild>
            <w:div w:id="1137723491">
              <w:marLeft w:val="0"/>
              <w:marRight w:val="0"/>
              <w:marTop w:val="0"/>
              <w:marBottom w:val="0"/>
              <w:divBdr>
                <w:top w:val="none" w:sz="0" w:space="0" w:color="auto"/>
                <w:left w:val="none" w:sz="0" w:space="0" w:color="auto"/>
                <w:bottom w:val="none" w:sz="0" w:space="0" w:color="auto"/>
                <w:right w:val="none" w:sz="0" w:space="0" w:color="auto"/>
              </w:divBdr>
            </w:div>
          </w:divsChild>
        </w:div>
        <w:div w:id="220019318">
          <w:marLeft w:val="0"/>
          <w:marRight w:val="0"/>
          <w:marTop w:val="0"/>
          <w:marBottom w:val="0"/>
          <w:divBdr>
            <w:top w:val="none" w:sz="0" w:space="0" w:color="auto"/>
            <w:left w:val="none" w:sz="0" w:space="0" w:color="auto"/>
            <w:bottom w:val="none" w:sz="0" w:space="0" w:color="auto"/>
            <w:right w:val="none" w:sz="0" w:space="0" w:color="auto"/>
          </w:divBdr>
          <w:divsChild>
            <w:div w:id="1353142435">
              <w:marLeft w:val="0"/>
              <w:marRight w:val="0"/>
              <w:marTop w:val="0"/>
              <w:marBottom w:val="0"/>
              <w:divBdr>
                <w:top w:val="none" w:sz="0" w:space="0" w:color="auto"/>
                <w:left w:val="none" w:sz="0" w:space="0" w:color="auto"/>
                <w:bottom w:val="none" w:sz="0" w:space="0" w:color="auto"/>
                <w:right w:val="none" w:sz="0" w:space="0" w:color="auto"/>
              </w:divBdr>
            </w:div>
            <w:div w:id="1424954255">
              <w:marLeft w:val="0"/>
              <w:marRight w:val="0"/>
              <w:marTop w:val="0"/>
              <w:marBottom w:val="0"/>
              <w:divBdr>
                <w:top w:val="none" w:sz="0" w:space="0" w:color="auto"/>
                <w:left w:val="none" w:sz="0" w:space="0" w:color="auto"/>
                <w:bottom w:val="none" w:sz="0" w:space="0" w:color="auto"/>
                <w:right w:val="none" w:sz="0" w:space="0" w:color="auto"/>
              </w:divBdr>
            </w:div>
          </w:divsChild>
        </w:div>
        <w:div w:id="261105863">
          <w:marLeft w:val="0"/>
          <w:marRight w:val="0"/>
          <w:marTop w:val="0"/>
          <w:marBottom w:val="0"/>
          <w:divBdr>
            <w:top w:val="none" w:sz="0" w:space="0" w:color="auto"/>
            <w:left w:val="none" w:sz="0" w:space="0" w:color="auto"/>
            <w:bottom w:val="none" w:sz="0" w:space="0" w:color="auto"/>
            <w:right w:val="none" w:sz="0" w:space="0" w:color="auto"/>
          </w:divBdr>
          <w:divsChild>
            <w:div w:id="73361672">
              <w:marLeft w:val="0"/>
              <w:marRight w:val="0"/>
              <w:marTop w:val="0"/>
              <w:marBottom w:val="0"/>
              <w:divBdr>
                <w:top w:val="none" w:sz="0" w:space="0" w:color="auto"/>
                <w:left w:val="none" w:sz="0" w:space="0" w:color="auto"/>
                <w:bottom w:val="none" w:sz="0" w:space="0" w:color="auto"/>
                <w:right w:val="none" w:sz="0" w:space="0" w:color="auto"/>
              </w:divBdr>
            </w:div>
          </w:divsChild>
        </w:div>
        <w:div w:id="280653962">
          <w:marLeft w:val="0"/>
          <w:marRight w:val="0"/>
          <w:marTop w:val="0"/>
          <w:marBottom w:val="0"/>
          <w:divBdr>
            <w:top w:val="none" w:sz="0" w:space="0" w:color="auto"/>
            <w:left w:val="none" w:sz="0" w:space="0" w:color="auto"/>
            <w:bottom w:val="none" w:sz="0" w:space="0" w:color="auto"/>
            <w:right w:val="none" w:sz="0" w:space="0" w:color="auto"/>
          </w:divBdr>
          <w:divsChild>
            <w:div w:id="734008045">
              <w:marLeft w:val="0"/>
              <w:marRight w:val="0"/>
              <w:marTop w:val="0"/>
              <w:marBottom w:val="0"/>
              <w:divBdr>
                <w:top w:val="none" w:sz="0" w:space="0" w:color="auto"/>
                <w:left w:val="none" w:sz="0" w:space="0" w:color="auto"/>
                <w:bottom w:val="none" w:sz="0" w:space="0" w:color="auto"/>
                <w:right w:val="none" w:sz="0" w:space="0" w:color="auto"/>
              </w:divBdr>
            </w:div>
          </w:divsChild>
        </w:div>
        <w:div w:id="301429140">
          <w:marLeft w:val="0"/>
          <w:marRight w:val="0"/>
          <w:marTop w:val="0"/>
          <w:marBottom w:val="0"/>
          <w:divBdr>
            <w:top w:val="none" w:sz="0" w:space="0" w:color="auto"/>
            <w:left w:val="none" w:sz="0" w:space="0" w:color="auto"/>
            <w:bottom w:val="none" w:sz="0" w:space="0" w:color="auto"/>
            <w:right w:val="none" w:sz="0" w:space="0" w:color="auto"/>
          </w:divBdr>
          <w:divsChild>
            <w:div w:id="1471094500">
              <w:marLeft w:val="0"/>
              <w:marRight w:val="0"/>
              <w:marTop w:val="0"/>
              <w:marBottom w:val="0"/>
              <w:divBdr>
                <w:top w:val="none" w:sz="0" w:space="0" w:color="auto"/>
                <w:left w:val="none" w:sz="0" w:space="0" w:color="auto"/>
                <w:bottom w:val="none" w:sz="0" w:space="0" w:color="auto"/>
                <w:right w:val="none" w:sz="0" w:space="0" w:color="auto"/>
              </w:divBdr>
            </w:div>
          </w:divsChild>
        </w:div>
        <w:div w:id="324865722">
          <w:marLeft w:val="0"/>
          <w:marRight w:val="0"/>
          <w:marTop w:val="0"/>
          <w:marBottom w:val="0"/>
          <w:divBdr>
            <w:top w:val="none" w:sz="0" w:space="0" w:color="auto"/>
            <w:left w:val="none" w:sz="0" w:space="0" w:color="auto"/>
            <w:bottom w:val="none" w:sz="0" w:space="0" w:color="auto"/>
            <w:right w:val="none" w:sz="0" w:space="0" w:color="auto"/>
          </w:divBdr>
          <w:divsChild>
            <w:div w:id="264310212">
              <w:marLeft w:val="0"/>
              <w:marRight w:val="0"/>
              <w:marTop w:val="0"/>
              <w:marBottom w:val="0"/>
              <w:divBdr>
                <w:top w:val="none" w:sz="0" w:space="0" w:color="auto"/>
                <w:left w:val="none" w:sz="0" w:space="0" w:color="auto"/>
                <w:bottom w:val="none" w:sz="0" w:space="0" w:color="auto"/>
                <w:right w:val="none" w:sz="0" w:space="0" w:color="auto"/>
              </w:divBdr>
            </w:div>
          </w:divsChild>
        </w:div>
        <w:div w:id="363940071">
          <w:marLeft w:val="0"/>
          <w:marRight w:val="0"/>
          <w:marTop w:val="0"/>
          <w:marBottom w:val="0"/>
          <w:divBdr>
            <w:top w:val="none" w:sz="0" w:space="0" w:color="auto"/>
            <w:left w:val="none" w:sz="0" w:space="0" w:color="auto"/>
            <w:bottom w:val="none" w:sz="0" w:space="0" w:color="auto"/>
            <w:right w:val="none" w:sz="0" w:space="0" w:color="auto"/>
          </w:divBdr>
          <w:divsChild>
            <w:div w:id="1041629204">
              <w:marLeft w:val="0"/>
              <w:marRight w:val="0"/>
              <w:marTop w:val="0"/>
              <w:marBottom w:val="0"/>
              <w:divBdr>
                <w:top w:val="none" w:sz="0" w:space="0" w:color="auto"/>
                <w:left w:val="none" w:sz="0" w:space="0" w:color="auto"/>
                <w:bottom w:val="none" w:sz="0" w:space="0" w:color="auto"/>
                <w:right w:val="none" w:sz="0" w:space="0" w:color="auto"/>
              </w:divBdr>
            </w:div>
          </w:divsChild>
        </w:div>
        <w:div w:id="377750530">
          <w:marLeft w:val="0"/>
          <w:marRight w:val="0"/>
          <w:marTop w:val="0"/>
          <w:marBottom w:val="0"/>
          <w:divBdr>
            <w:top w:val="none" w:sz="0" w:space="0" w:color="auto"/>
            <w:left w:val="none" w:sz="0" w:space="0" w:color="auto"/>
            <w:bottom w:val="none" w:sz="0" w:space="0" w:color="auto"/>
            <w:right w:val="none" w:sz="0" w:space="0" w:color="auto"/>
          </w:divBdr>
          <w:divsChild>
            <w:div w:id="17317639">
              <w:marLeft w:val="0"/>
              <w:marRight w:val="0"/>
              <w:marTop w:val="0"/>
              <w:marBottom w:val="0"/>
              <w:divBdr>
                <w:top w:val="none" w:sz="0" w:space="0" w:color="auto"/>
                <w:left w:val="none" w:sz="0" w:space="0" w:color="auto"/>
                <w:bottom w:val="none" w:sz="0" w:space="0" w:color="auto"/>
                <w:right w:val="none" w:sz="0" w:space="0" w:color="auto"/>
              </w:divBdr>
            </w:div>
          </w:divsChild>
        </w:div>
        <w:div w:id="396364839">
          <w:marLeft w:val="0"/>
          <w:marRight w:val="0"/>
          <w:marTop w:val="0"/>
          <w:marBottom w:val="0"/>
          <w:divBdr>
            <w:top w:val="none" w:sz="0" w:space="0" w:color="auto"/>
            <w:left w:val="none" w:sz="0" w:space="0" w:color="auto"/>
            <w:bottom w:val="none" w:sz="0" w:space="0" w:color="auto"/>
            <w:right w:val="none" w:sz="0" w:space="0" w:color="auto"/>
          </w:divBdr>
          <w:divsChild>
            <w:div w:id="2120221223">
              <w:marLeft w:val="0"/>
              <w:marRight w:val="0"/>
              <w:marTop w:val="0"/>
              <w:marBottom w:val="0"/>
              <w:divBdr>
                <w:top w:val="none" w:sz="0" w:space="0" w:color="auto"/>
                <w:left w:val="none" w:sz="0" w:space="0" w:color="auto"/>
                <w:bottom w:val="none" w:sz="0" w:space="0" w:color="auto"/>
                <w:right w:val="none" w:sz="0" w:space="0" w:color="auto"/>
              </w:divBdr>
            </w:div>
          </w:divsChild>
        </w:div>
        <w:div w:id="419956449">
          <w:marLeft w:val="0"/>
          <w:marRight w:val="0"/>
          <w:marTop w:val="0"/>
          <w:marBottom w:val="0"/>
          <w:divBdr>
            <w:top w:val="none" w:sz="0" w:space="0" w:color="auto"/>
            <w:left w:val="none" w:sz="0" w:space="0" w:color="auto"/>
            <w:bottom w:val="none" w:sz="0" w:space="0" w:color="auto"/>
            <w:right w:val="none" w:sz="0" w:space="0" w:color="auto"/>
          </w:divBdr>
          <w:divsChild>
            <w:div w:id="857624622">
              <w:marLeft w:val="0"/>
              <w:marRight w:val="0"/>
              <w:marTop w:val="0"/>
              <w:marBottom w:val="0"/>
              <w:divBdr>
                <w:top w:val="none" w:sz="0" w:space="0" w:color="auto"/>
                <w:left w:val="none" w:sz="0" w:space="0" w:color="auto"/>
                <w:bottom w:val="none" w:sz="0" w:space="0" w:color="auto"/>
                <w:right w:val="none" w:sz="0" w:space="0" w:color="auto"/>
              </w:divBdr>
            </w:div>
          </w:divsChild>
        </w:div>
        <w:div w:id="453182794">
          <w:marLeft w:val="0"/>
          <w:marRight w:val="0"/>
          <w:marTop w:val="0"/>
          <w:marBottom w:val="0"/>
          <w:divBdr>
            <w:top w:val="none" w:sz="0" w:space="0" w:color="auto"/>
            <w:left w:val="none" w:sz="0" w:space="0" w:color="auto"/>
            <w:bottom w:val="none" w:sz="0" w:space="0" w:color="auto"/>
            <w:right w:val="none" w:sz="0" w:space="0" w:color="auto"/>
          </w:divBdr>
          <w:divsChild>
            <w:div w:id="1388068819">
              <w:marLeft w:val="0"/>
              <w:marRight w:val="0"/>
              <w:marTop w:val="0"/>
              <w:marBottom w:val="0"/>
              <w:divBdr>
                <w:top w:val="none" w:sz="0" w:space="0" w:color="auto"/>
                <w:left w:val="none" w:sz="0" w:space="0" w:color="auto"/>
                <w:bottom w:val="none" w:sz="0" w:space="0" w:color="auto"/>
                <w:right w:val="none" w:sz="0" w:space="0" w:color="auto"/>
              </w:divBdr>
            </w:div>
          </w:divsChild>
        </w:div>
        <w:div w:id="495533614">
          <w:marLeft w:val="0"/>
          <w:marRight w:val="0"/>
          <w:marTop w:val="0"/>
          <w:marBottom w:val="0"/>
          <w:divBdr>
            <w:top w:val="none" w:sz="0" w:space="0" w:color="auto"/>
            <w:left w:val="none" w:sz="0" w:space="0" w:color="auto"/>
            <w:bottom w:val="none" w:sz="0" w:space="0" w:color="auto"/>
            <w:right w:val="none" w:sz="0" w:space="0" w:color="auto"/>
          </w:divBdr>
          <w:divsChild>
            <w:div w:id="542912763">
              <w:marLeft w:val="0"/>
              <w:marRight w:val="0"/>
              <w:marTop w:val="0"/>
              <w:marBottom w:val="0"/>
              <w:divBdr>
                <w:top w:val="none" w:sz="0" w:space="0" w:color="auto"/>
                <w:left w:val="none" w:sz="0" w:space="0" w:color="auto"/>
                <w:bottom w:val="none" w:sz="0" w:space="0" w:color="auto"/>
                <w:right w:val="none" w:sz="0" w:space="0" w:color="auto"/>
              </w:divBdr>
            </w:div>
          </w:divsChild>
        </w:div>
        <w:div w:id="512380658">
          <w:marLeft w:val="0"/>
          <w:marRight w:val="0"/>
          <w:marTop w:val="0"/>
          <w:marBottom w:val="0"/>
          <w:divBdr>
            <w:top w:val="none" w:sz="0" w:space="0" w:color="auto"/>
            <w:left w:val="none" w:sz="0" w:space="0" w:color="auto"/>
            <w:bottom w:val="none" w:sz="0" w:space="0" w:color="auto"/>
            <w:right w:val="none" w:sz="0" w:space="0" w:color="auto"/>
          </w:divBdr>
          <w:divsChild>
            <w:div w:id="1284849936">
              <w:marLeft w:val="0"/>
              <w:marRight w:val="0"/>
              <w:marTop w:val="0"/>
              <w:marBottom w:val="0"/>
              <w:divBdr>
                <w:top w:val="none" w:sz="0" w:space="0" w:color="auto"/>
                <w:left w:val="none" w:sz="0" w:space="0" w:color="auto"/>
                <w:bottom w:val="none" w:sz="0" w:space="0" w:color="auto"/>
                <w:right w:val="none" w:sz="0" w:space="0" w:color="auto"/>
              </w:divBdr>
            </w:div>
          </w:divsChild>
        </w:div>
        <w:div w:id="540870055">
          <w:marLeft w:val="0"/>
          <w:marRight w:val="0"/>
          <w:marTop w:val="0"/>
          <w:marBottom w:val="0"/>
          <w:divBdr>
            <w:top w:val="none" w:sz="0" w:space="0" w:color="auto"/>
            <w:left w:val="none" w:sz="0" w:space="0" w:color="auto"/>
            <w:bottom w:val="none" w:sz="0" w:space="0" w:color="auto"/>
            <w:right w:val="none" w:sz="0" w:space="0" w:color="auto"/>
          </w:divBdr>
          <w:divsChild>
            <w:div w:id="1432822262">
              <w:marLeft w:val="0"/>
              <w:marRight w:val="0"/>
              <w:marTop w:val="0"/>
              <w:marBottom w:val="0"/>
              <w:divBdr>
                <w:top w:val="none" w:sz="0" w:space="0" w:color="auto"/>
                <w:left w:val="none" w:sz="0" w:space="0" w:color="auto"/>
                <w:bottom w:val="none" w:sz="0" w:space="0" w:color="auto"/>
                <w:right w:val="none" w:sz="0" w:space="0" w:color="auto"/>
              </w:divBdr>
            </w:div>
            <w:div w:id="1967613339">
              <w:marLeft w:val="0"/>
              <w:marRight w:val="0"/>
              <w:marTop w:val="0"/>
              <w:marBottom w:val="0"/>
              <w:divBdr>
                <w:top w:val="none" w:sz="0" w:space="0" w:color="auto"/>
                <w:left w:val="none" w:sz="0" w:space="0" w:color="auto"/>
                <w:bottom w:val="none" w:sz="0" w:space="0" w:color="auto"/>
                <w:right w:val="none" w:sz="0" w:space="0" w:color="auto"/>
              </w:divBdr>
            </w:div>
          </w:divsChild>
        </w:div>
        <w:div w:id="584730905">
          <w:marLeft w:val="0"/>
          <w:marRight w:val="0"/>
          <w:marTop w:val="0"/>
          <w:marBottom w:val="0"/>
          <w:divBdr>
            <w:top w:val="none" w:sz="0" w:space="0" w:color="auto"/>
            <w:left w:val="none" w:sz="0" w:space="0" w:color="auto"/>
            <w:bottom w:val="none" w:sz="0" w:space="0" w:color="auto"/>
            <w:right w:val="none" w:sz="0" w:space="0" w:color="auto"/>
          </w:divBdr>
          <w:divsChild>
            <w:div w:id="1938978218">
              <w:marLeft w:val="0"/>
              <w:marRight w:val="0"/>
              <w:marTop w:val="0"/>
              <w:marBottom w:val="0"/>
              <w:divBdr>
                <w:top w:val="none" w:sz="0" w:space="0" w:color="auto"/>
                <w:left w:val="none" w:sz="0" w:space="0" w:color="auto"/>
                <w:bottom w:val="none" w:sz="0" w:space="0" w:color="auto"/>
                <w:right w:val="none" w:sz="0" w:space="0" w:color="auto"/>
              </w:divBdr>
            </w:div>
          </w:divsChild>
        </w:div>
        <w:div w:id="601836301">
          <w:marLeft w:val="0"/>
          <w:marRight w:val="0"/>
          <w:marTop w:val="0"/>
          <w:marBottom w:val="0"/>
          <w:divBdr>
            <w:top w:val="none" w:sz="0" w:space="0" w:color="auto"/>
            <w:left w:val="none" w:sz="0" w:space="0" w:color="auto"/>
            <w:bottom w:val="none" w:sz="0" w:space="0" w:color="auto"/>
            <w:right w:val="none" w:sz="0" w:space="0" w:color="auto"/>
          </w:divBdr>
          <w:divsChild>
            <w:div w:id="1498182355">
              <w:marLeft w:val="0"/>
              <w:marRight w:val="0"/>
              <w:marTop w:val="0"/>
              <w:marBottom w:val="0"/>
              <w:divBdr>
                <w:top w:val="none" w:sz="0" w:space="0" w:color="auto"/>
                <w:left w:val="none" w:sz="0" w:space="0" w:color="auto"/>
                <w:bottom w:val="none" w:sz="0" w:space="0" w:color="auto"/>
                <w:right w:val="none" w:sz="0" w:space="0" w:color="auto"/>
              </w:divBdr>
            </w:div>
          </w:divsChild>
        </w:div>
        <w:div w:id="723791778">
          <w:marLeft w:val="0"/>
          <w:marRight w:val="0"/>
          <w:marTop w:val="0"/>
          <w:marBottom w:val="0"/>
          <w:divBdr>
            <w:top w:val="none" w:sz="0" w:space="0" w:color="auto"/>
            <w:left w:val="none" w:sz="0" w:space="0" w:color="auto"/>
            <w:bottom w:val="none" w:sz="0" w:space="0" w:color="auto"/>
            <w:right w:val="none" w:sz="0" w:space="0" w:color="auto"/>
          </w:divBdr>
          <w:divsChild>
            <w:div w:id="259917048">
              <w:marLeft w:val="0"/>
              <w:marRight w:val="0"/>
              <w:marTop w:val="0"/>
              <w:marBottom w:val="0"/>
              <w:divBdr>
                <w:top w:val="none" w:sz="0" w:space="0" w:color="auto"/>
                <w:left w:val="none" w:sz="0" w:space="0" w:color="auto"/>
                <w:bottom w:val="none" w:sz="0" w:space="0" w:color="auto"/>
                <w:right w:val="none" w:sz="0" w:space="0" w:color="auto"/>
              </w:divBdr>
            </w:div>
          </w:divsChild>
        </w:div>
        <w:div w:id="765346135">
          <w:marLeft w:val="0"/>
          <w:marRight w:val="0"/>
          <w:marTop w:val="0"/>
          <w:marBottom w:val="0"/>
          <w:divBdr>
            <w:top w:val="none" w:sz="0" w:space="0" w:color="auto"/>
            <w:left w:val="none" w:sz="0" w:space="0" w:color="auto"/>
            <w:bottom w:val="none" w:sz="0" w:space="0" w:color="auto"/>
            <w:right w:val="none" w:sz="0" w:space="0" w:color="auto"/>
          </w:divBdr>
          <w:divsChild>
            <w:div w:id="2107656205">
              <w:marLeft w:val="0"/>
              <w:marRight w:val="0"/>
              <w:marTop w:val="0"/>
              <w:marBottom w:val="0"/>
              <w:divBdr>
                <w:top w:val="none" w:sz="0" w:space="0" w:color="auto"/>
                <w:left w:val="none" w:sz="0" w:space="0" w:color="auto"/>
                <w:bottom w:val="none" w:sz="0" w:space="0" w:color="auto"/>
                <w:right w:val="none" w:sz="0" w:space="0" w:color="auto"/>
              </w:divBdr>
            </w:div>
          </w:divsChild>
        </w:div>
        <w:div w:id="828987168">
          <w:marLeft w:val="0"/>
          <w:marRight w:val="0"/>
          <w:marTop w:val="0"/>
          <w:marBottom w:val="0"/>
          <w:divBdr>
            <w:top w:val="none" w:sz="0" w:space="0" w:color="auto"/>
            <w:left w:val="none" w:sz="0" w:space="0" w:color="auto"/>
            <w:bottom w:val="none" w:sz="0" w:space="0" w:color="auto"/>
            <w:right w:val="none" w:sz="0" w:space="0" w:color="auto"/>
          </w:divBdr>
          <w:divsChild>
            <w:div w:id="101194768">
              <w:marLeft w:val="0"/>
              <w:marRight w:val="0"/>
              <w:marTop w:val="0"/>
              <w:marBottom w:val="0"/>
              <w:divBdr>
                <w:top w:val="none" w:sz="0" w:space="0" w:color="auto"/>
                <w:left w:val="none" w:sz="0" w:space="0" w:color="auto"/>
                <w:bottom w:val="none" w:sz="0" w:space="0" w:color="auto"/>
                <w:right w:val="none" w:sz="0" w:space="0" w:color="auto"/>
              </w:divBdr>
            </w:div>
          </w:divsChild>
        </w:div>
        <w:div w:id="897210857">
          <w:marLeft w:val="0"/>
          <w:marRight w:val="0"/>
          <w:marTop w:val="0"/>
          <w:marBottom w:val="0"/>
          <w:divBdr>
            <w:top w:val="none" w:sz="0" w:space="0" w:color="auto"/>
            <w:left w:val="none" w:sz="0" w:space="0" w:color="auto"/>
            <w:bottom w:val="none" w:sz="0" w:space="0" w:color="auto"/>
            <w:right w:val="none" w:sz="0" w:space="0" w:color="auto"/>
          </w:divBdr>
          <w:divsChild>
            <w:div w:id="1043555139">
              <w:marLeft w:val="0"/>
              <w:marRight w:val="0"/>
              <w:marTop w:val="0"/>
              <w:marBottom w:val="0"/>
              <w:divBdr>
                <w:top w:val="none" w:sz="0" w:space="0" w:color="auto"/>
                <w:left w:val="none" w:sz="0" w:space="0" w:color="auto"/>
                <w:bottom w:val="none" w:sz="0" w:space="0" w:color="auto"/>
                <w:right w:val="none" w:sz="0" w:space="0" w:color="auto"/>
              </w:divBdr>
            </w:div>
          </w:divsChild>
        </w:div>
        <w:div w:id="932278655">
          <w:marLeft w:val="0"/>
          <w:marRight w:val="0"/>
          <w:marTop w:val="0"/>
          <w:marBottom w:val="0"/>
          <w:divBdr>
            <w:top w:val="none" w:sz="0" w:space="0" w:color="auto"/>
            <w:left w:val="none" w:sz="0" w:space="0" w:color="auto"/>
            <w:bottom w:val="none" w:sz="0" w:space="0" w:color="auto"/>
            <w:right w:val="none" w:sz="0" w:space="0" w:color="auto"/>
          </w:divBdr>
          <w:divsChild>
            <w:div w:id="1877279685">
              <w:marLeft w:val="0"/>
              <w:marRight w:val="0"/>
              <w:marTop w:val="0"/>
              <w:marBottom w:val="0"/>
              <w:divBdr>
                <w:top w:val="none" w:sz="0" w:space="0" w:color="auto"/>
                <w:left w:val="none" w:sz="0" w:space="0" w:color="auto"/>
                <w:bottom w:val="none" w:sz="0" w:space="0" w:color="auto"/>
                <w:right w:val="none" w:sz="0" w:space="0" w:color="auto"/>
              </w:divBdr>
            </w:div>
          </w:divsChild>
        </w:div>
        <w:div w:id="934939861">
          <w:marLeft w:val="0"/>
          <w:marRight w:val="0"/>
          <w:marTop w:val="0"/>
          <w:marBottom w:val="0"/>
          <w:divBdr>
            <w:top w:val="none" w:sz="0" w:space="0" w:color="auto"/>
            <w:left w:val="none" w:sz="0" w:space="0" w:color="auto"/>
            <w:bottom w:val="none" w:sz="0" w:space="0" w:color="auto"/>
            <w:right w:val="none" w:sz="0" w:space="0" w:color="auto"/>
          </w:divBdr>
          <w:divsChild>
            <w:div w:id="1674184172">
              <w:marLeft w:val="0"/>
              <w:marRight w:val="0"/>
              <w:marTop w:val="0"/>
              <w:marBottom w:val="0"/>
              <w:divBdr>
                <w:top w:val="none" w:sz="0" w:space="0" w:color="auto"/>
                <w:left w:val="none" w:sz="0" w:space="0" w:color="auto"/>
                <w:bottom w:val="none" w:sz="0" w:space="0" w:color="auto"/>
                <w:right w:val="none" w:sz="0" w:space="0" w:color="auto"/>
              </w:divBdr>
            </w:div>
          </w:divsChild>
        </w:div>
        <w:div w:id="942803000">
          <w:marLeft w:val="0"/>
          <w:marRight w:val="0"/>
          <w:marTop w:val="0"/>
          <w:marBottom w:val="0"/>
          <w:divBdr>
            <w:top w:val="none" w:sz="0" w:space="0" w:color="auto"/>
            <w:left w:val="none" w:sz="0" w:space="0" w:color="auto"/>
            <w:bottom w:val="none" w:sz="0" w:space="0" w:color="auto"/>
            <w:right w:val="none" w:sz="0" w:space="0" w:color="auto"/>
          </w:divBdr>
          <w:divsChild>
            <w:div w:id="1329793193">
              <w:marLeft w:val="0"/>
              <w:marRight w:val="0"/>
              <w:marTop w:val="0"/>
              <w:marBottom w:val="0"/>
              <w:divBdr>
                <w:top w:val="none" w:sz="0" w:space="0" w:color="auto"/>
                <w:left w:val="none" w:sz="0" w:space="0" w:color="auto"/>
                <w:bottom w:val="none" w:sz="0" w:space="0" w:color="auto"/>
                <w:right w:val="none" w:sz="0" w:space="0" w:color="auto"/>
              </w:divBdr>
            </w:div>
          </w:divsChild>
        </w:div>
        <w:div w:id="993147739">
          <w:marLeft w:val="0"/>
          <w:marRight w:val="0"/>
          <w:marTop w:val="0"/>
          <w:marBottom w:val="0"/>
          <w:divBdr>
            <w:top w:val="none" w:sz="0" w:space="0" w:color="auto"/>
            <w:left w:val="none" w:sz="0" w:space="0" w:color="auto"/>
            <w:bottom w:val="none" w:sz="0" w:space="0" w:color="auto"/>
            <w:right w:val="none" w:sz="0" w:space="0" w:color="auto"/>
          </w:divBdr>
          <w:divsChild>
            <w:div w:id="2107845383">
              <w:marLeft w:val="0"/>
              <w:marRight w:val="0"/>
              <w:marTop w:val="0"/>
              <w:marBottom w:val="0"/>
              <w:divBdr>
                <w:top w:val="none" w:sz="0" w:space="0" w:color="auto"/>
                <w:left w:val="none" w:sz="0" w:space="0" w:color="auto"/>
                <w:bottom w:val="none" w:sz="0" w:space="0" w:color="auto"/>
                <w:right w:val="none" w:sz="0" w:space="0" w:color="auto"/>
              </w:divBdr>
            </w:div>
          </w:divsChild>
        </w:div>
        <w:div w:id="1023164772">
          <w:marLeft w:val="0"/>
          <w:marRight w:val="0"/>
          <w:marTop w:val="0"/>
          <w:marBottom w:val="0"/>
          <w:divBdr>
            <w:top w:val="none" w:sz="0" w:space="0" w:color="auto"/>
            <w:left w:val="none" w:sz="0" w:space="0" w:color="auto"/>
            <w:bottom w:val="none" w:sz="0" w:space="0" w:color="auto"/>
            <w:right w:val="none" w:sz="0" w:space="0" w:color="auto"/>
          </w:divBdr>
          <w:divsChild>
            <w:div w:id="2135101636">
              <w:marLeft w:val="0"/>
              <w:marRight w:val="0"/>
              <w:marTop w:val="0"/>
              <w:marBottom w:val="0"/>
              <w:divBdr>
                <w:top w:val="none" w:sz="0" w:space="0" w:color="auto"/>
                <w:left w:val="none" w:sz="0" w:space="0" w:color="auto"/>
                <w:bottom w:val="none" w:sz="0" w:space="0" w:color="auto"/>
                <w:right w:val="none" w:sz="0" w:space="0" w:color="auto"/>
              </w:divBdr>
            </w:div>
          </w:divsChild>
        </w:div>
        <w:div w:id="1038043406">
          <w:marLeft w:val="0"/>
          <w:marRight w:val="0"/>
          <w:marTop w:val="0"/>
          <w:marBottom w:val="0"/>
          <w:divBdr>
            <w:top w:val="none" w:sz="0" w:space="0" w:color="auto"/>
            <w:left w:val="none" w:sz="0" w:space="0" w:color="auto"/>
            <w:bottom w:val="none" w:sz="0" w:space="0" w:color="auto"/>
            <w:right w:val="none" w:sz="0" w:space="0" w:color="auto"/>
          </w:divBdr>
          <w:divsChild>
            <w:div w:id="1378549795">
              <w:marLeft w:val="0"/>
              <w:marRight w:val="0"/>
              <w:marTop w:val="0"/>
              <w:marBottom w:val="0"/>
              <w:divBdr>
                <w:top w:val="none" w:sz="0" w:space="0" w:color="auto"/>
                <w:left w:val="none" w:sz="0" w:space="0" w:color="auto"/>
                <w:bottom w:val="none" w:sz="0" w:space="0" w:color="auto"/>
                <w:right w:val="none" w:sz="0" w:space="0" w:color="auto"/>
              </w:divBdr>
            </w:div>
          </w:divsChild>
        </w:div>
        <w:div w:id="1052770947">
          <w:marLeft w:val="0"/>
          <w:marRight w:val="0"/>
          <w:marTop w:val="0"/>
          <w:marBottom w:val="0"/>
          <w:divBdr>
            <w:top w:val="none" w:sz="0" w:space="0" w:color="auto"/>
            <w:left w:val="none" w:sz="0" w:space="0" w:color="auto"/>
            <w:bottom w:val="none" w:sz="0" w:space="0" w:color="auto"/>
            <w:right w:val="none" w:sz="0" w:space="0" w:color="auto"/>
          </w:divBdr>
          <w:divsChild>
            <w:div w:id="224993033">
              <w:marLeft w:val="0"/>
              <w:marRight w:val="0"/>
              <w:marTop w:val="0"/>
              <w:marBottom w:val="0"/>
              <w:divBdr>
                <w:top w:val="none" w:sz="0" w:space="0" w:color="auto"/>
                <w:left w:val="none" w:sz="0" w:space="0" w:color="auto"/>
                <w:bottom w:val="none" w:sz="0" w:space="0" w:color="auto"/>
                <w:right w:val="none" w:sz="0" w:space="0" w:color="auto"/>
              </w:divBdr>
            </w:div>
          </w:divsChild>
        </w:div>
        <w:div w:id="1102994045">
          <w:marLeft w:val="0"/>
          <w:marRight w:val="0"/>
          <w:marTop w:val="0"/>
          <w:marBottom w:val="0"/>
          <w:divBdr>
            <w:top w:val="none" w:sz="0" w:space="0" w:color="auto"/>
            <w:left w:val="none" w:sz="0" w:space="0" w:color="auto"/>
            <w:bottom w:val="none" w:sz="0" w:space="0" w:color="auto"/>
            <w:right w:val="none" w:sz="0" w:space="0" w:color="auto"/>
          </w:divBdr>
          <w:divsChild>
            <w:div w:id="1709060021">
              <w:marLeft w:val="0"/>
              <w:marRight w:val="0"/>
              <w:marTop w:val="0"/>
              <w:marBottom w:val="0"/>
              <w:divBdr>
                <w:top w:val="none" w:sz="0" w:space="0" w:color="auto"/>
                <w:left w:val="none" w:sz="0" w:space="0" w:color="auto"/>
                <w:bottom w:val="none" w:sz="0" w:space="0" w:color="auto"/>
                <w:right w:val="none" w:sz="0" w:space="0" w:color="auto"/>
              </w:divBdr>
            </w:div>
          </w:divsChild>
        </w:div>
        <w:div w:id="1105689677">
          <w:marLeft w:val="0"/>
          <w:marRight w:val="0"/>
          <w:marTop w:val="0"/>
          <w:marBottom w:val="0"/>
          <w:divBdr>
            <w:top w:val="none" w:sz="0" w:space="0" w:color="auto"/>
            <w:left w:val="none" w:sz="0" w:space="0" w:color="auto"/>
            <w:bottom w:val="none" w:sz="0" w:space="0" w:color="auto"/>
            <w:right w:val="none" w:sz="0" w:space="0" w:color="auto"/>
          </w:divBdr>
          <w:divsChild>
            <w:div w:id="496964614">
              <w:marLeft w:val="0"/>
              <w:marRight w:val="0"/>
              <w:marTop w:val="0"/>
              <w:marBottom w:val="0"/>
              <w:divBdr>
                <w:top w:val="none" w:sz="0" w:space="0" w:color="auto"/>
                <w:left w:val="none" w:sz="0" w:space="0" w:color="auto"/>
                <w:bottom w:val="none" w:sz="0" w:space="0" w:color="auto"/>
                <w:right w:val="none" w:sz="0" w:space="0" w:color="auto"/>
              </w:divBdr>
            </w:div>
          </w:divsChild>
        </w:div>
        <w:div w:id="1137912482">
          <w:marLeft w:val="0"/>
          <w:marRight w:val="0"/>
          <w:marTop w:val="0"/>
          <w:marBottom w:val="0"/>
          <w:divBdr>
            <w:top w:val="none" w:sz="0" w:space="0" w:color="auto"/>
            <w:left w:val="none" w:sz="0" w:space="0" w:color="auto"/>
            <w:bottom w:val="none" w:sz="0" w:space="0" w:color="auto"/>
            <w:right w:val="none" w:sz="0" w:space="0" w:color="auto"/>
          </w:divBdr>
          <w:divsChild>
            <w:div w:id="947002512">
              <w:marLeft w:val="0"/>
              <w:marRight w:val="0"/>
              <w:marTop w:val="0"/>
              <w:marBottom w:val="0"/>
              <w:divBdr>
                <w:top w:val="none" w:sz="0" w:space="0" w:color="auto"/>
                <w:left w:val="none" w:sz="0" w:space="0" w:color="auto"/>
                <w:bottom w:val="none" w:sz="0" w:space="0" w:color="auto"/>
                <w:right w:val="none" w:sz="0" w:space="0" w:color="auto"/>
              </w:divBdr>
            </w:div>
          </w:divsChild>
        </w:div>
        <w:div w:id="1155800982">
          <w:marLeft w:val="0"/>
          <w:marRight w:val="0"/>
          <w:marTop w:val="0"/>
          <w:marBottom w:val="0"/>
          <w:divBdr>
            <w:top w:val="none" w:sz="0" w:space="0" w:color="auto"/>
            <w:left w:val="none" w:sz="0" w:space="0" w:color="auto"/>
            <w:bottom w:val="none" w:sz="0" w:space="0" w:color="auto"/>
            <w:right w:val="none" w:sz="0" w:space="0" w:color="auto"/>
          </w:divBdr>
          <w:divsChild>
            <w:div w:id="1659530042">
              <w:marLeft w:val="0"/>
              <w:marRight w:val="0"/>
              <w:marTop w:val="0"/>
              <w:marBottom w:val="0"/>
              <w:divBdr>
                <w:top w:val="none" w:sz="0" w:space="0" w:color="auto"/>
                <w:left w:val="none" w:sz="0" w:space="0" w:color="auto"/>
                <w:bottom w:val="none" w:sz="0" w:space="0" w:color="auto"/>
                <w:right w:val="none" w:sz="0" w:space="0" w:color="auto"/>
              </w:divBdr>
            </w:div>
          </w:divsChild>
        </w:div>
        <w:div w:id="1194272823">
          <w:marLeft w:val="0"/>
          <w:marRight w:val="0"/>
          <w:marTop w:val="0"/>
          <w:marBottom w:val="0"/>
          <w:divBdr>
            <w:top w:val="none" w:sz="0" w:space="0" w:color="auto"/>
            <w:left w:val="none" w:sz="0" w:space="0" w:color="auto"/>
            <w:bottom w:val="none" w:sz="0" w:space="0" w:color="auto"/>
            <w:right w:val="none" w:sz="0" w:space="0" w:color="auto"/>
          </w:divBdr>
          <w:divsChild>
            <w:div w:id="1520436813">
              <w:marLeft w:val="0"/>
              <w:marRight w:val="0"/>
              <w:marTop w:val="0"/>
              <w:marBottom w:val="0"/>
              <w:divBdr>
                <w:top w:val="none" w:sz="0" w:space="0" w:color="auto"/>
                <w:left w:val="none" w:sz="0" w:space="0" w:color="auto"/>
                <w:bottom w:val="none" w:sz="0" w:space="0" w:color="auto"/>
                <w:right w:val="none" w:sz="0" w:space="0" w:color="auto"/>
              </w:divBdr>
            </w:div>
          </w:divsChild>
        </w:div>
        <w:div w:id="1214847611">
          <w:marLeft w:val="0"/>
          <w:marRight w:val="0"/>
          <w:marTop w:val="0"/>
          <w:marBottom w:val="0"/>
          <w:divBdr>
            <w:top w:val="none" w:sz="0" w:space="0" w:color="auto"/>
            <w:left w:val="none" w:sz="0" w:space="0" w:color="auto"/>
            <w:bottom w:val="none" w:sz="0" w:space="0" w:color="auto"/>
            <w:right w:val="none" w:sz="0" w:space="0" w:color="auto"/>
          </w:divBdr>
          <w:divsChild>
            <w:div w:id="724989999">
              <w:marLeft w:val="0"/>
              <w:marRight w:val="0"/>
              <w:marTop w:val="0"/>
              <w:marBottom w:val="0"/>
              <w:divBdr>
                <w:top w:val="none" w:sz="0" w:space="0" w:color="auto"/>
                <w:left w:val="none" w:sz="0" w:space="0" w:color="auto"/>
                <w:bottom w:val="none" w:sz="0" w:space="0" w:color="auto"/>
                <w:right w:val="none" w:sz="0" w:space="0" w:color="auto"/>
              </w:divBdr>
            </w:div>
          </w:divsChild>
        </w:div>
        <w:div w:id="1246692743">
          <w:marLeft w:val="0"/>
          <w:marRight w:val="0"/>
          <w:marTop w:val="0"/>
          <w:marBottom w:val="0"/>
          <w:divBdr>
            <w:top w:val="none" w:sz="0" w:space="0" w:color="auto"/>
            <w:left w:val="none" w:sz="0" w:space="0" w:color="auto"/>
            <w:bottom w:val="none" w:sz="0" w:space="0" w:color="auto"/>
            <w:right w:val="none" w:sz="0" w:space="0" w:color="auto"/>
          </w:divBdr>
          <w:divsChild>
            <w:div w:id="1501894986">
              <w:marLeft w:val="0"/>
              <w:marRight w:val="0"/>
              <w:marTop w:val="0"/>
              <w:marBottom w:val="0"/>
              <w:divBdr>
                <w:top w:val="none" w:sz="0" w:space="0" w:color="auto"/>
                <w:left w:val="none" w:sz="0" w:space="0" w:color="auto"/>
                <w:bottom w:val="none" w:sz="0" w:space="0" w:color="auto"/>
                <w:right w:val="none" w:sz="0" w:space="0" w:color="auto"/>
              </w:divBdr>
            </w:div>
          </w:divsChild>
        </w:div>
        <w:div w:id="1250505550">
          <w:marLeft w:val="0"/>
          <w:marRight w:val="0"/>
          <w:marTop w:val="0"/>
          <w:marBottom w:val="0"/>
          <w:divBdr>
            <w:top w:val="none" w:sz="0" w:space="0" w:color="auto"/>
            <w:left w:val="none" w:sz="0" w:space="0" w:color="auto"/>
            <w:bottom w:val="none" w:sz="0" w:space="0" w:color="auto"/>
            <w:right w:val="none" w:sz="0" w:space="0" w:color="auto"/>
          </w:divBdr>
          <w:divsChild>
            <w:div w:id="1503475147">
              <w:marLeft w:val="0"/>
              <w:marRight w:val="0"/>
              <w:marTop w:val="0"/>
              <w:marBottom w:val="0"/>
              <w:divBdr>
                <w:top w:val="none" w:sz="0" w:space="0" w:color="auto"/>
                <w:left w:val="none" w:sz="0" w:space="0" w:color="auto"/>
                <w:bottom w:val="none" w:sz="0" w:space="0" w:color="auto"/>
                <w:right w:val="none" w:sz="0" w:space="0" w:color="auto"/>
              </w:divBdr>
            </w:div>
          </w:divsChild>
        </w:div>
        <w:div w:id="1287007274">
          <w:marLeft w:val="0"/>
          <w:marRight w:val="0"/>
          <w:marTop w:val="0"/>
          <w:marBottom w:val="0"/>
          <w:divBdr>
            <w:top w:val="none" w:sz="0" w:space="0" w:color="auto"/>
            <w:left w:val="none" w:sz="0" w:space="0" w:color="auto"/>
            <w:bottom w:val="none" w:sz="0" w:space="0" w:color="auto"/>
            <w:right w:val="none" w:sz="0" w:space="0" w:color="auto"/>
          </w:divBdr>
          <w:divsChild>
            <w:div w:id="1400445892">
              <w:marLeft w:val="0"/>
              <w:marRight w:val="0"/>
              <w:marTop w:val="0"/>
              <w:marBottom w:val="0"/>
              <w:divBdr>
                <w:top w:val="none" w:sz="0" w:space="0" w:color="auto"/>
                <w:left w:val="none" w:sz="0" w:space="0" w:color="auto"/>
                <w:bottom w:val="none" w:sz="0" w:space="0" w:color="auto"/>
                <w:right w:val="none" w:sz="0" w:space="0" w:color="auto"/>
              </w:divBdr>
            </w:div>
          </w:divsChild>
        </w:div>
        <w:div w:id="1390692091">
          <w:marLeft w:val="0"/>
          <w:marRight w:val="0"/>
          <w:marTop w:val="0"/>
          <w:marBottom w:val="0"/>
          <w:divBdr>
            <w:top w:val="none" w:sz="0" w:space="0" w:color="auto"/>
            <w:left w:val="none" w:sz="0" w:space="0" w:color="auto"/>
            <w:bottom w:val="none" w:sz="0" w:space="0" w:color="auto"/>
            <w:right w:val="none" w:sz="0" w:space="0" w:color="auto"/>
          </w:divBdr>
          <w:divsChild>
            <w:div w:id="2082560649">
              <w:marLeft w:val="0"/>
              <w:marRight w:val="0"/>
              <w:marTop w:val="0"/>
              <w:marBottom w:val="0"/>
              <w:divBdr>
                <w:top w:val="none" w:sz="0" w:space="0" w:color="auto"/>
                <w:left w:val="none" w:sz="0" w:space="0" w:color="auto"/>
                <w:bottom w:val="none" w:sz="0" w:space="0" w:color="auto"/>
                <w:right w:val="none" w:sz="0" w:space="0" w:color="auto"/>
              </w:divBdr>
            </w:div>
          </w:divsChild>
        </w:div>
        <w:div w:id="1400906536">
          <w:marLeft w:val="0"/>
          <w:marRight w:val="0"/>
          <w:marTop w:val="0"/>
          <w:marBottom w:val="0"/>
          <w:divBdr>
            <w:top w:val="none" w:sz="0" w:space="0" w:color="auto"/>
            <w:left w:val="none" w:sz="0" w:space="0" w:color="auto"/>
            <w:bottom w:val="none" w:sz="0" w:space="0" w:color="auto"/>
            <w:right w:val="none" w:sz="0" w:space="0" w:color="auto"/>
          </w:divBdr>
          <w:divsChild>
            <w:div w:id="2036688432">
              <w:marLeft w:val="0"/>
              <w:marRight w:val="0"/>
              <w:marTop w:val="0"/>
              <w:marBottom w:val="0"/>
              <w:divBdr>
                <w:top w:val="none" w:sz="0" w:space="0" w:color="auto"/>
                <w:left w:val="none" w:sz="0" w:space="0" w:color="auto"/>
                <w:bottom w:val="none" w:sz="0" w:space="0" w:color="auto"/>
                <w:right w:val="none" w:sz="0" w:space="0" w:color="auto"/>
              </w:divBdr>
            </w:div>
          </w:divsChild>
        </w:div>
        <w:div w:id="1413426912">
          <w:marLeft w:val="0"/>
          <w:marRight w:val="0"/>
          <w:marTop w:val="0"/>
          <w:marBottom w:val="0"/>
          <w:divBdr>
            <w:top w:val="none" w:sz="0" w:space="0" w:color="auto"/>
            <w:left w:val="none" w:sz="0" w:space="0" w:color="auto"/>
            <w:bottom w:val="none" w:sz="0" w:space="0" w:color="auto"/>
            <w:right w:val="none" w:sz="0" w:space="0" w:color="auto"/>
          </w:divBdr>
          <w:divsChild>
            <w:div w:id="1455320584">
              <w:marLeft w:val="0"/>
              <w:marRight w:val="0"/>
              <w:marTop w:val="0"/>
              <w:marBottom w:val="0"/>
              <w:divBdr>
                <w:top w:val="none" w:sz="0" w:space="0" w:color="auto"/>
                <w:left w:val="none" w:sz="0" w:space="0" w:color="auto"/>
                <w:bottom w:val="none" w:sz="0" w:space="0" w:color="auto"/>
                <w:right w:val="none" w:sz="0" w:space="0" w:color="auto"/>
              </w:divBdr>
            </w:div>
            <w:div w:id="1763913493">
              <w:marLeft w:val="0"/>
              <w:marRight w:val="0"/>
              <w:marTop w:val="0"/>
              <w:marBottom w:val="0"/>
              <w:divBdr>
                <w:top w:val="none" w:sz="0" w:space="0" w:color="auto"/>
                <w:left w:val="none" w:sz="0" w:space="0" w:color="auto"/>
                <w:bottom w:val="none" w:sz="0" w:space="0" w:color="auto"/>
                <w:right w:val="none" w:sz="0" w:space="0" w:color="auto"/>
              </w:divBdr>
            </w:div>
          </w:divsChild>
        </w:div>
        <w:div w:id="1462839788">
          <w:marLeft w:val="0"/>
          <w:marRight w:val="0"/>
          <w:marTop w:val="0"/>
          <w:marBottom w:val="0"/>
          <w:divBdr>
            <w:top w:val="none" w:sz="0" w:space="0" w:color="auto"/>
            <w:left w:val="none" w:sz="0" w:space="0" w:color="auto"/>
            <w:bottom w:val="none" w:sz="0" w:space="0" w:color="auto"/>
            <w:right w:val="none" w:sz="0" w:space="0" w:color="auto"/>
          </w:divBdr>
          <w:divsChild>
            <w:div w:id="1773628095">
              <w:marLeft w:val="0"/>
              <w:marRight w:val="0"/>
              <w:marTop w:val="0"/>
              <w:marBottom w:val="0"/>
              <w:divBdr>
                <w:top w:val="none" w:sz="0" w:space="0" w:color="auto"/>
                <w:left w:val="none" w:sz="0" w:space="0" w:color="auto"/>
                <w:bottom w:val="none" w:sz="0" w:space="0" w:color="auto"/>
                <w:right w:val="none" w:sz="0" w:space="0" w:color="auto"/>
              </w:divBdr>
            </w:div>
          </w:divsChild>
        </w:div>
        <w:div w:id="1464540191">
          <w:marLeft w:val="0"/>
          <w:marRight w:val="0"/>
          <w:marTop w:val="0"/>
          <w:marBottom w:val="0"/>
          <w:divBdr>
            <w:top w:val="none" w:sz="0" w:space="0" w:color="auto"/>
            <w:left w:val="none" w:sz="0" w:space="0" w:color="auto"/>
            <w:bottom w:val="none" w:sz="0" w:space="0" w:color="auto"/>
            <w:right w:val="none" w:sz="0" w:space="0" w:color="auto"/>
          </w:divBdr>
          <w:divsChild>
            <w:div w:id="1972858683">
              <w:marLeft w:val="0"/>
              <w:marRight w:val="0"/>
              <w:marTop w:val="0"/>
              <w:marBottom w:val="0"/>
              <w:divBdr>
                <w:top w:val="none" w:sz="0" w:space="0" w:color="auto"/>
                <w:left w:val="none" w:sz="0" w:space="0" w:color="auto"/>
                <w:bottom w:val="none" w:sz="0" w:space="0" w:color="auto"/>
                <w:right w:val="none" w:sz="0" w:space="0" w:color="auto"/>
              </w:divBdr>
            </w:div>
          </w:divsChild>
        </w:div>
        <w:div w:id="1503158317">
          <w:marLeft w:val="0"/>
          <w:marRight w:val="0"/>
          <w:marTop w:val="0"/>
          <w:marBottom w:val="0"/>
          <w:divBdr>
            <w:top w:val="none" w:sz="0" w:space="0" w:color="auto"/>
            <w:left w:val="none" w:sz="0" w:space="0" w:color="auto"/>
            <w:bottom w:val="none" w:sz="0" w:space="0" w:color="auto"/>
            <w:right w:val="none" w:sz="0" w:space="0" w:color="auto"/>
          </w:divBdr>
          <w:divsChild>
            <w:div w:id="326637081">
              <w:marLeft w:val="0"/>
              <w:marRight w:val="0"/>
              <w:marTop w:val="0"/>
              <w:marBottom w:val="0"/>
              <w:divBdr>
                <w:top w:val="none" w:sz="0" w:space="0" w:color="auto"/>
                <w:left w:val="none" w:sz="0" w:space="0" w:color="auto"/>
                <w:bottom w:val="none" w:sz="0" w:space="0" w:color="auto"/>
                <w:right w:val="none" w:sz="0" w:space="0" w:color="auto"/>
              </w:divBdr>
            </w:div>
          </w:divsChild>
        </w:div>
        <w:div w:id="1527937245">
          <w:marLeft w:val="0"/>
          <w:marRight w:val="0"/>
          <w:marTop w:val="0"/>
          <w:marBottom w:val="0"/>
          <w:divBdr>
            <w:top w:val="none" w:sz="0" w:space="0" w:color="auto"/>
            <w:left w:val="none" w:sz="0" w:space="0" w:color="auto"/>
            <w:bottom w:val="none" w:sz="0" w:space="0" w:color="auto"/>
            <w:right w:val="none" w:sz="0" w:space="0" w:color="auto"/>
          </w:divBdr>
          <w:divsChild>
            <w:div w:id="157888034">
              <w:marLeft w:val="0"/>
              <w:marRight w:val="0"/>
              <w:marTop w:val="0"/>
              <w:marBottom w:val="0"/>
              <w:divBdr>
                <w:top w:val="none" w:sz="0" w:space="0" w:color="auto"/>
                <w:left w:val="none" w:sz="0" w:space="0" w:color="auto"/>
                <w:bottom w:val="none" w:sz="0" w:space="0" w:color="auto"/>
                <w:right w:val="none" w:sz="0" w:space="0" w:color="auto"/>
              </w:divBdr>
            </w:div>
          </w:divsChild>
        </w:div>
        <w:div w:id="1557738723">
          <w:marLeft w:val="0"/>
          <w:marRight w:val="0"/>
          <w:marTop w:val="0"/>
          <w:marBottom w:val="0"/>
          <w:divBdr>
            <w:top w:val="none" w:sz="0" w:space="0" w:color="auto"/>
            <w:left w:val="none" w:sz="0" w:space="0" w:color="auto"/>
            <w:bottom w:val="none" w:sz="0" w:space="0" w:color="auto"/>
            <w:right w:val="none" w:sz="0" w:space="0" w:color="auto"/>
          </w:divBdr>
          <w:divsChild>
            <w:div w:id="960459159">
              <w:marLeft w:val="0"/>
              <w:marRight w:val="0"/>
              <w:marTop w:val="0"/>
              <w:marBottom w:val="0"/>
              <w:divBdr>
                <w:top w:val="none" w:sz="0" w:space="0" w:color="auto"/>
                <w:left w:val="none" w:sz="0" w:space="0" w:color="auto"/>
                <w:bottom w:val="none" w:sz="0" w:space="0" w:color="auto"/>
                <w:right w:val="none" w:sz="0" w:space="0" w:color="auto"/>
              </w:divBdr>
            </w:div>
          </w:divsChild>
        </w:div>
        <w:div w:id="1577982493">
          <w:marLeft w:val="0"/>
          <w:marRight w:val="0"/>
          <w:marTop w:val="0"/>
          <w:marBottom w:val="0"/>
          <w:divBdr>
            <w:top w:val="none" w:sz="0" w:space="0" w:color="auto"/>
            <w:left w:val="none" w:sz="0" w:space="0" w:color="auto"/>
            <w:bottom w:val="none" w:sz="0" w:space="0" w:color="auto"/>
            <w:right w:val="none" w:sz="0" w:space="0" w:color="auto"/>
          </w:divBdr>
          <w:divsChild>
            <w:div w:id="1067609378">
              <w:marLeft w:val="0"/>
              <w:marRight w:val="0"/>
              <w:marTop w:val="0"/>
              <w:marBottom w:val="0"/>
              <w:divBdr>
                <w:top w:val="none" w:sz="0" w:space="0" w:color="auto"/>
                <w:left w:val="none" w:sz="0" w:space="0" w:color="auto"/>
                <w:bottom w:val="none" w:sz="0" w:space="0" w:color="auto"/>
                <w:right w:val="none" w:sz="0" w:space="0" w:color="auto"/>
              </w:divBdr>
            </w:div>
          </w:divsChild>
        </w:div>
        <w:div w:id="1620405356">
          <w:marLeft w:val="0"/>
          <w:marRight w:val="0"/>
          <w:marTop w:val="0"/>
          <w:marBottom w:val="0"/>
          <w:divBdr>
            <w:top w:val="none" w:sz="0" w:space="0" w:color="auto"/>
            <w:left w:val="none" w:sz="0" w:space="0" w:color="auto"/>
            <w:bottom w:val="none" w:sz="0" w:space="0" w:color="auto"/>
            <w:right w:val="none" w:sz="0" w:space="0" w:color="auto"/>
          </w:divBdr>
          <w:divsChild>
            <w:div w:id="1422682429">
              <w:marLeft w:val="0"/>
              <w:marRight w:val="0"/>
              <w:marTop w:val="0"/>
              <w:marBottom w:val="0"/>
              <w:divBdr>
                <w:top w:val="none" w:sz="0" w:space="0" w:color="auto"/>
                <w:left w:val="none" w:sz="0" w:space="0" w:color="auto"/>
                <w:bottom w:val="none" w:sz="0" w:space="0" w:color="auto"/>
                <w:right w:val="none" w:sz="0" w:space="0" w:color="auto"/>
              </w:divBdr>
            </w:div>
          </w:divsChild>
        </w:div>
        <w:div w:id="1686050553">
          <w:marLeft w:val="0"/>
          <w:marRight w:val="0"/>
          <w:marTop w:val="0"/>
          <w:marBottom w:val="0"/>
          <w:divBdr>
            <w:top w:val="none" w:sz="0" w:space="0" w:color="auto"/>
            <w:left w:val="none" w:sz="0" w:space="0" w:color="auto"/>
            <w:bottom w:val="none" w:sz="0" w:space="0" w:color="auto"/>
            <w:right w:val="none" w:sz="0" w:space="0" w:color="auto"/>
          </w:divBdr>
          <w:divsChild>
            <w:div w:id="1632975492">
              <w:marLeft w:val="0"/>
              <w:marRight w:val="0"/>
              <w:marTop w:val="0"/>
              <w:marBottom w:val="0"/>
              <w:divBdr>
                <w:top w:val="none" w:sz="0" w:space="0" w:color="auto"/>
                <w:left w:val="none" w:sz="0" w:space="0" w:color="auto"/>
                <w:bottom w:val="none" w:sz="0" w:space="0" w:color="auto"/>
                <w:right w:val="none" w:sz="0" w:space="0" w:color="auto"/>
              </w:divBdr>
            </w:div>
          </w:divsChild>
        </w:div>
        <w:div w:id="1696224559">
          <w:marLeft w:val="0"/>
          <w:marRight w:val="0"/>
          <w:marTop w:val="0"/>
          <w:marBottom w:val="0"/>
          <w:divBdr>
            <w:top w:val="none" w:sz="0" w:space="0" w:color="auto"/>
            <w:left w:val="none" w:sz="0" w:space="0" w:color="auto"/>
            <w:bottom w:val="none" w:sz="0" w:space="0" w:color="auto"/>
            <w:right w:val="none" w:sz="0" w:space="0" w:color="auto"/>
          </w:divBdr>
          <w:divsChild>
            <w:div w:id="1787386992">
              <w:marLeft w:val="0"/>
              <w:marRight w:val="0"/>
              <w:marTop w:val="0"/>
              <w:marBottom w:val="0"/>
              <w:divBdr>
                <w:top w:val="none" w:sz="0" w:space="0" w:color="auto"/>
                <w:left w:val="none" w:sz="0" w:space="0" w:color="auto"/>
                <w:bottom w:val="none" w:sz="0" w:space="0" w:color="auto"/>
                <w:right w:val="none" w:sz="0" w:space="0" w:color="auto"/>
              </w:divBdr>
            </w:div>
          </w:divsChild>
        </w:div>
        <w:div w:id="1771312086">
          <w:marLeft w:val="0"/>
          <w:marRight w:val="0"/>
          <w:marTop w:val="0"/>
          <w:marBottom w:val="0"/>
          <w:divBdr>
            <w:top w:val="none" w:sz="0" w:space="0" w:color="auto"/>
            <w:left w:val="none" w:sz="0" w:space="0" w:color="auto"/>
            <w:bottom w:val="none" w:sz="0" w:space="0" w:color="auto"/>
            <w:right w:val="none" w:sz="0" w:space="0" w:color="auto"/>
          </w:divBdr>
          <w:divsChild>
            <w:div w:id="1134326248">
              <w:marLeft w:val="0"/>
              <w:marRight w:val="0"/>
              <w:marTop w:val="0"/>
              <w:marBottom w:val="0"/>
              <w:divBdr>
                <w:top w:val="none" w:sz="0" w:space="0" w:color="auto"/>
                <w:left w:val="none" w:sz="0" w:space="0" w:color="auto"/>
                <w:bottom w:val="none" w:sz="0" w:space="0" w:color="auto"/>
                <w:right w:val="none" w:sz="0" w:space="0" w:color="auto"/>
              </w:divBdr>
            </w:div>
          </w:divsChild>
        </w:div>
        <w:div w:id="1786659346">
          <w:marLeft w:val="0"/>
          <w:marRight w:val="0"/>
          <w:marTop w:val="0"/>
          <w:marBottom w:val="0"/>
          <w:divBdr>
            <w:top w:val="none" w:sz="0" w:space="0" w:color="auto"/>
            <w:left w:val="none" w:sz="0" w:space="0" w:color="auto"/>
            <w:bottom w:val="none" w:sz="0" w:space="0" w:color="auto"/>
            <w:right w:val="none" w:sz="0" w:space="0" w:color="auto"/>
          </w:divBdr>
          <w:divsChild>
            <w:div w:id="1535926261">
              <w:marLeft w:val="0"/>
              <w:marRight w:val="0"/>
              <w:marTop w:val="0"/>
              <w:marBottom w:val="0"/>
              <w:divBdr>
                <w:top w:val="none" w:sz="0" w:space="0" w:color="auto"/>
                <w:left w:val="none" w:sz="0" w:space="0" w:color="auto"/>
                <w:bottom w:val="none" w:sz="0" w:space="0" w:color="auto"/>
                <w:right w:val="none" w:sz="0" w:space="0" w:color="auto"/>
              </w:divBdr>
            </w:div>
          </w:divsChild>
        </w:div>
        <w:div w:id="1795707226">
          <w:marLeft w:val="0"/>
          <w:marRight w:val="0"/>
          <w:marTop w:val="0"/>
          <w:marBottom w:val="0"/>
          <w:divBdr>
            <w:top w:val="none" w:sz="0" w:space="0" w:color="auto"/>
            <w:left w:val="none" w:sz="0" w:space="0" w:color="auto"/>
            <w:bottom w:val="none" w:sz="0" w:space="0" w:color="auto"/>
            <w:right w:val="none" w:sz="0" w:space="0" w:color="auto"/>
          </w:divBdr>
          <w:divsChild>
            <w:div w:id="606428523">
              <w:marLeft w:val="0"/>
              <w:marRight w:val="0"/>
              <w:marTop w:val="0"/>
              <w:marBottom w:val="0"/>
              <w:divBdr>
                <w:top w:val="none" w:sz="0" w:space="0" w:color="auto"/>
                <w:left w:val="none" w:sz="0" w:space="0" w:color="auto"/>
                <w:bottom w:val="none" w:sz="0" w:space="0" w:color="auto"/>
                <w:right w:val="none" w:sz="0" w:space="0" w:color="auto"/>
              </w:divBdr>
            </w:div>
          </w:divsChild>
        </w:div>
        <w:div w:id="1803115335">
          <w:marLeft w:val="0"/>
          <w:marRight w:val="0"/>
          <w:marTop w:val="0"/>
          <w:marBottom w:val="0"/>
          <w:divBdr>
            <w:top w:val="none" w:sz="0" w:space="0" w:color="auto"/>
            <w:left w:val="none" w:sz="0" w:space="0" w:color="auto"/>
            <w:bottom w:val="none" w:sz="0" w:space="0" w:color="auto"/>
            <w:right w:val="none" w:sz="0" w:space="0" w:color="auto"/>
          </w:divBdr>
          <w:divsChild>
            <w:div w:id="1893498738">
              <w:marLeft w:val="0"/>
              <w:marRight w:val="0"/>
              <w:marTop w:val="0"/>
              <w:marBottom w:val="0"/>
              <w:divBdr>
                <w:top w:val="none" w:sz="0" w:space="0" w:color="auto"/>
                <w:left w:val="none" w:sz="0" w:space="0" w:color="auto"/>
                <w:bottom w:val="none" w:sz="0" w:space="0" w:color="auto"/>
                <w:right w:val="none" w:sz="0" w:space="0" w:color="auto"/>
              </w:divBdr>
            </w:div>
          </w:divsChild>
        </w:div>
        <w:div w:id="1809979486">
          <w:marLeft w:val="0"/>
          <w:marRight w:val="0"/>
          <w:marTop w:val="0"/>
          <w:marBottom w:val="0"/>
          <w:divBdr>
            <w:top w:val="none" w:sz="0" w:space="0" w:color="auto"/>
            <w:left w:val="none" w:sz="0" w:space="0" w:color="auto"/>
            <w:bottom w:val="none" w:sz="0" w:space="0" w:color="auto"/>
            <w:right w:val="none" w:sz="0" w:space="0" w:color="auto"/>
          </w:divBdr>
          <w:divsChild>
            <w:div w:id="711080273">
              <w:marLeft w:val="0"/>
              <w:marRight w:val="0"/>
              <w:marTop w:val="0"/>
              <w:marBottom w:val="0"/>
              <w:divBdr>
                <w:top w:val="none" w:sz="0" w:space="0" w:color="auto"/>
                <w:left w:val="none" w:sz="0" w:space="0" w:color="auto"/>
                <w:bottom w:val="none" w:sz="0" w:space="0" w:color="auto"/>
                <w:right w:val="none" w:sz="0" w:space="0" w:color="auto"/>
              </w:divBdr>
            </w:div>
          </w:divsChild>
        </w:div>
        <w:div w:id="1822962310">
          <w:marLeft w:val="0"/>
          <w:marRight w:val="0"/>
          <w:marTop w:val="0"/>
          <w:marBottom w:val="0"/>
          <w:divBdr>
            <w:top w:val="none" w:sz="0" w:space="0" w:color="auto"/>
            <w:left w:val="none" w:sz="0" w:space="0" w:color="auto"/>
            <w:bottom w:val="none" w:sz="0" w:space="0" w:color="auto"/>
            <w:right w:val="none" w:sz="0" w:space="0" w:color="auto"/>
          </w:divBdr>
          <w:divsChild>
            <w:div w:id="1547790900">
              <w:marLeft w:val="0"/>
              <w:marRight w:val="0"/>
              <w:marTop w:val="0"/>
              <w:marBottom w:val="0"/>
              <w:divBdr>
                <w:top w:val="none" w:sz="0" w:space="0" w:color="auto"/>
                <w:left w:val="none" w:sz="0" w:space="0" w:color="auto"/>
                <w:bottom w:val="none" w:sz="0" w:space="0" w:color="auto"/>
                <w:right w:val="none" w:sz="0" w:space="0" w:color="auto"/>
              </w:divBdr>
            </w:div>
          </w:divsChild>
        </w:div>
        <w:div w:id="1920870059">
          <w:marLeft w:val="0"/>
          <w:marRight w:val="0"/>
          <w:marTop w:val="0"/>
          <w:marBottom w:val="0"/>
          <w:divBdr>
            <w:top w:val="none" w:sz="0" w:space="0" w:color="auto"/>
            <w:left w:val="none" w:sz="0" w:space="0" w:color="auto"/>
            <w:bottom w:val="none" w:sz="0" w:space="0" w:color="auto"/>
            <w:right w:val="none" w:sz="0" w:space="0" w:color="auto"/>
          </w:divBdr>
          <w:divsChild>
            <w:div w:id="691957324">
              <w:marLeft w:val="0"/>
              <w:marRight w:val="0"/>
              <w:marTop w:val="0"/>
              <w:marBottom w:val="0"/>
              <w:divBdr>
                <w:top w:val="none" w:sz="0" w:space="0" w:color="auto"/>
                <w:left w:val="none" w:sz="0" w:space="0" w:color="auto"/>
                <w:bottom w:val="none" w:sz="0" w:space="0" w:color="auto"/>
                <w:right w:val="none" w:sz="0" w:space="0" w:color="auto"/>
              </w:divBdr>
            </w:div>
          </w:divsChild>
        </w:div>
        <w:div w:id="1940213991">
          <w:marLeft w:val="0"/>
          <w:marRight w:val="0"/>
          <w:marTop w:val="0"/>
          <w:marBottom w:val="0"/>
          <w:divBdr>
            <w:top w:val="none" w:sz="0" w:space="0" w:color="auto"/>
            <w:left w:val="none" w:sz="0" w:space="0" w:color="auto"/>
            <w:bottom w:val="none" w:sz="0" w:space="0" w:color="auto"/>
            <w:right w:val="none" w:sz="0" w:space="0" w:color="auto"/>
          </w:divBdr>
          <w:divsChild>
            <w:div w:id="1506824721">
              <w:marLeft w:val="0"/>
              <w:marRight w:val="0"/>
              <w:marTop w:val="0"/>
              <w:marBottom w:val="0"/>
              <w:divBdr>
                <w:top w:val="none" w:sz="0" w:space="0" w:color="auto"/>
                <w:left w:val="none" w:sz="0" w:space="0" w:color="auto"/>
                <w:bottom w:val="none" w:sz="0" w:space="0" w:color="auto"/>
                <w:right w:val="none" w:sz="0" w:space="0" w:color="auto"/>
              </w:divBdr>
            </w:div>
          </w:divsChild>
        </w:div>
        <w:div w:id="1971978338">
          <w:marLeft w:val="0"/>
          <w:marRight w:val="0"/>
          <w:marTop w:val="0"/>
          <w:marBottom w:val="0"/>
          <w:divBdr>
            <w:top w:val="none" w:sz="0" w:space="0" w:color="auto"/>
            <w:left w:val="none" w:sz="0" w:space="0" w:color="auto"/>
            <w:bottom w:val="none" w:sz="0" w:space="0" w:color="auto"/>
            <w:right w:val="none" w:sz="0" w:space="0" w:color="auto"/>
          </w:divBdr>
          <w:divsChild>
            <w:div w:id="1355182568">
              <w:marLeft w:val="0"/>
              <w:marRight w:val="0"/>
              <w:marTop w:val="0"/>
              <w:marBottom w:val="0"/>
              <w:divBdr>
                <w:top w:val="none" w:sz="0" w:space="0" w:color="auto"/>
                <w:left w:val="none" w:sz="0" w:space="0" w:color="auto"/>
                <w:bottom w:val="none" w:sz="0" w:space="0" w:color="auto"/>
                <w:right w:val="none" w:sz="0" w:space="0" w:color="auto"/>
              </w:divBdr>
            </w:div>
          </w:divsChild>
        </w:div>
        <w:div w:id="2011714305">
          <w:marLeft w:val="0"/>
          <w:marRight w:val="0"/>
          <w:marTop w:val="0"/>
          <w:marBottom w:val="0"/>
          <w:divBdr>
            <w:top w:val="none" w:sz="0" w:space="0" w:color="auto"/>
            <w:left w:val="none" w:sz="0" w:space="0" w:color="auto"/>
            <w:bottom w:val="none" w:sz="0" w:space="0" w:color="auto"/>
            <w:right w:val="none" w:sz="0" w:space="0" w:color="auto"/>
          </w:divBdr>
          <w:divsChild>
            <w:div w:id="1682584309">
              <w:marLeft w:val="0"/>
              <w:marRight w:val="0"/>
              <w:marTop w:val="0"/>
              <w:marBottom w:val="0"/>
              <w:divBdr>
                <w:top w:val="none" w:sz="0" w:space="0" w:color="auto"/>
                <w:left w:val="none" w:sz="0" w:space="0" w:color="auto"/>
                <w:bottom w:val="none" w:sz="0" w:space="0" w:color="auto"/>
                <w:right w:val="none" w:sz="0" w:space="0" w:color="auto"/>
              </w:divBdr>
            </w:div>
          </w:divsChild>
        </w:div>
        <w:div w:id="2068458497">
          <w:marLeft w:val="0"/>
          <w:marRight w:val="0"/>
          <w:marTop w:val="0"/>
          <w:marBottom w:val="0"/>
          <w:divBdr>
            <w:top w:val="none" w:sz="0" w:space="0" w:color="auto"/>
            <w:left w:val="none" w:sz="0" w:space="0" w:color="auto"/>
            <w:bottom w:val="none" w:sz="0" w:space="0" w:color="auto"/>
            <w:right w:val="none" w:sz="0" w:space="0" w:color="auto"/>
          </w:divBdr>
          <w:divsChild>
            <w:div w:id="110523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487201">
      <w:bodyDiv w:val="1"/>
      <w:marLeft w:val="0"/>
      <w:marRight w:val="0"/>
      <w:marTop w:val="0"/>
      <w:marBottom w:val="0"/>
      <w:divBdr>
        <w:top w:val="none" w:sz="0" w:space="0" w:color="auto"/>
        <w:left w:val="none" w:sz="0" w:space="0" w:color="auto"/>
        <w:bottom w:val="none" w:sz="0" w:space="0" w:color="auto"/>
        <w:right w:val="none" w:sz="0" w:space="0" w:color="auto"/>
      </w:divBdr>
    </w:div>
    <w:div w:id="335108687">
      <w:bodyDiv w:val="1"/>
      <w:marLeft w:val="0"/>
      <w:marRight w:val="0"/>
      <w:marTop w:val="0"/>
      <w:marBottom w:val="0"/>
      <w:divBdr>
        <w:top w:val="none" w:sz="0" w:space="0" w:color="auto"/>
        <w:left w:val="none" w:sz="0" w:space="0" w:color="auto"/>
        <w:bottom w:val="none" w:sz="0" w:space="0" w:color="auto"/>
        <w:right w:val="none" w:sz="0" w:space="0" w:color="auto"/>
      </w:divBdr>
    </w:div>
    <w:div w:id="462114125">
      <w:bodyDiv w:val="1"/>
      <w:marLeft w:val="0"/>
      <w:marRight w:val="0"/>
      <w:marTop w:val="0"/>
      <w:marBottom w:val="0"/>
      <w:divBdr>
        <w:top w:val="none" w:sz="0" w:space="0" w:color="auto"/>
        <w:left w:val="none" w:sz="0" w:space="0" w:color="auto"/>
        <w:bottom w:val="none" w:sz="0" w:space="0" w:color="auto"/>
        <w:right w:val="none" w:sz="0" w:space="0" w:color="auto"/>
      </w:divBdr>
    </w:div>
    <w:div w:id="498695960">
      <w:bodyDiv w:val="1"/>
      <w:marLeft w:val="0"/>
      <w:marRight w:val="0"/>
      <w:marTop w:val="0"/>
      <w:marBottom w:val="0"/>
      <w:divBdr>
        <w:top w:val="none" w:sz="0" w:space="0" w:color="auto"/>
        <w:left w:val="none" w:sz="0" w:space="0" w:color="auto"/>
        <w:bottom w:val="none" w:sz="0" w:space="0" w:color="auto"/>
        <w:right w:val="none" w:sz="0" w:space="0" w:color="auto"/>
      </w:divBdr>
    </w:div>
    <w:div w:id="564143590">
      <w:bodyDiv w:val="1"/>
      <w:marLeft w:val="0"/>
      <w:marRight w:val="0"/>
      <w:marTop w:val="0"/>
      <w:marBottom w:val="0"/>
      <w:divBdr>
        <w:top w:val="none" w:sz="0" w:space="0" w:color="auto"/>
        <w:left w:val="none" w:sz="0" w:space="0" w:color="auto"/>
        <w:bottom w:val="none" w:sz="0" w:space="0" w:color="auto"/>
        <w:right w:val="none" w:sz="0" w:space="0" w:color="auto"/>
      </w:divBdr>
    </w:div>
    <w:div w:id="578296688">
      <w:bodyDiv w:val="1"/>
      <w:marLeft w:val="0"/>
      <w:marRight w:val="0"/>
      <w:marTop w:val="0"/>
      <w:marBottom w:val="0"/>
      <w:divBdr>
        <w:top w:val="none" w:sz="0" w:space="0" w:color="auto"/>
        <w:left w:val="none" w:sz="0" w:space="0" w:color="auto"/>
        <w:bottom w:val="none" w:sz="0" w:space="0" w:color="auto"/>
        <w:right w:val="none" w:sz="0" w:space="0" w:color="auto"/>
      </w:divBdr>
    </w:div>
    <w:div w:id="645207452">
      <w:bodyDiv w:val="1"/>
      <w:marLeft w:val="0"/>
      <w:marRight w:val="0"/>
      <w:marTop w:val="0"/>
      <w:marBottom w:val="0"/>
      <w:divBdr>
        <w:top w:val="none" w:sz="0" w:space="0" w:color="auto"/>
        <w:left w:val="none" w:sz="0" w:space="0" w:color="auto"/>
        <w:bottom w:val="none" w:sz="0" w:space="0" w:color="auto"/>
        <w:right w:val="none" w:sz="0" w:space="0" w:color="auto"/>
      </w:divBdr>
      <w:divsChild>
        <w:div w:id="851992468">
          <w:marLeft w:val="0"/>
          <w:marRight w:val="0"/>
          <w:marTop w:val="0"/>
          <w:marBottom w:val="0"/>
          <w:divBdr>
            <w:top w:val="none" w:sz="0" w:space="0" w:color="auto"/>
            <w:left w:val="none" w:sz="0" w:space="0" w:color="auto"/>
            <w:bottom w:val="none" w:sz="0" w:space="0" w:color="auto"/>
            <w:right w:val="none" w:sz="0" w:space="0" w:color="auto"/>
          </w:divBdr>
          <w:divsChild>
            <w:div w:id="369771166">
              <w:marLeft w:val="0"/>
              <w:marRight w:val="0"/>
              <w:marTop w:val="30"/>
              <w:marBottom w:val="30"/>
              <w:divBdr>
                <w:top w:val="none" w:sz="0" w:space="0" w:color="auto"/>
                <w:left w:val="none" w:sz="0" w:space="0" w:color="auto"/>
                <w:bottom w:val="none" w:sz="0" w:space="0" w:color="auto"/>
                <w:right w:val="none" w:sz="0" w:space="0" w:color="auto"/>
              </w:divBdr>
              <w:divsChild>
                <w:div w:id="6913358">
                  <w:marLeft w:val="0"/>
                  <w:marRight w:val="0"/>
                  <w:marTop w:val="0"/>
                  <w:marBottom w:val="0"/>
                  <w:divBdr>
                    <w:top w:val="none" w:sz="0" w:space="0" w:color="auto"/>
                    <w:left w:val="none" w:sz="0" w:space="0" w:color="auto"/>
                    <w:bottom w:val="none" w:sz="0" w:space="0" w:color="auto"/>
                    <w:right w:val="none" w:sz="0" w:space="0" w:color="auto"/>
                  </w:divBdr>
                  <w:divsChild>
                    <w:div w:id="930235033">
                      <w:marLeft w:val="0"/>
                      <w:marRight w:val="0"/>
                      <w:marTop w:val="0"/>
                      <w:marBottom w:val="0"/>
                      <w:divBdr>
                        <w:top w:val="none" w:sz="0" w:space="0" w:color="auto"/>
                        <w:left w:val="none" w:sz="0" w:space="0" w:color="auto"/>
                        <w:bottom w:val="none" w:sz="0" w:space="0" w:color="auto"/>
                        <w:right w:val="none" w:sz="0" w:space="0" w:color="auto"/>
                      </w:divBdr>
                    </w:div>
                  </w:divsChild>
                </w:div>
                <w:div w:id="47075342">
                  <w:marLeft w:val="0"/>
                  <w:marRight w:val="0"/>
                  <w:marTop w:val="0"/>
                  <w:marBottom w:val="0"/>
                  <w:divBdr>
                    <w:top w:val="none" w:sz="0" w:space="0" w:color="auto"/>
                    <w:left w:val="none" w:sz="0" w:space="0" w:color="auto"/>
                    <w:bottom w:val="none" w:sz="0" w:space="0" w:color="auto"/>
                    <w:right w:val="none" w:sz="0" w:space="0" w:color="auto"/>
                  </w:divBdr>
                  <w:divsChild>
                    <w:div w:id="366686004">
                      <w:marLeft w:val="0"/>
                      <w:marRight w:val="0"/>
                      <w:marTop w:val="0"/>
                      <w:marBottom w:val="0"/>
                      <w:divBdr>
                        <w:top w:val="none" w:sz="0" w:space="0" w:color="auto"/>
                        <w:left w:val="none" w:sz="0" w:space="0" w:color="auto"/>
                        <w:bottom w:val="none" w:sz="0" w:space="0" w:color="auto"/>
                        <w:right w:val="none" w:sz="0" w:space="0" w:color="auto"/>
                      </w:divBdr>
                    </w:div>
                  </w:divsChild>
                </w:div>
                <w:div w:id="87820139">
                  <w:marLeft w:val="0"/>
                  <w:marRight w:val="0"/>
                  <w:marTop w:val="0"/>
                  <w:marBottom w:val="0"/>
                  <w:divBdr>
                    <w:top w:val="none" w:sz="0" w:space="0" w:color="auto"/>
                    <w:left w:val="none" w:sz="0" w:space="0" w:color="auto"/>
                    <w:bottom w:val="none" w:sz="0" w:space="0" w:color="auto"/>
                    <w:right w:val="none" w:sz="0" w:space="0" w:color="auto"/>
                  </w:divBdr>
                  <w:divsChild>
                    <w:div w:id="1491868637">
                      <w:marLeft w:val="0"/>
                      <w:marRight w:val="0"/>
                      <w:marTop w:val="0"/>
                      <w:marBottom w:val="0"/>
                      <w:divBdr>
                        <w:top w:val="none" w:sz="0" w:space="0" w:color="auto"/>
                        <w:left w:val="none" w:sz="0" w:space="0" w:color="auto"/>
                        <w:bottom w:val="none" w:sz="0" w:space="0" w:color="auto"/>
                        <w:right w:val="none" w:sz="0" w:space="0" w:color="auto"/>
                      </w:divBdr>
                    </w:div>
                  </w:divsChild>
                </w:div>
                <w:div w:id="99956080">
                  <w:marLeft w:val="0"/>
                  <w:marRight w:val="0"/>
                  <w:marTop w:val="0"/>
                  <w:marBottom w:val="0"/>
                  <w:divBdr>
                    <w:top w:val="none" w:sz="0" w:space="0" w:color="auto"/>
                    <w:left w:val="none" w:sz="0" w:space="0" w:color="auto"/>
                    <w:bottom w:val="none" w:sz="0" w:space="0" w:color="auto"/>
                    <w:right w:val="none" w:sz="0" w:space="0" w:color="auto"/>
                  </w:divBdr>
                  <w:divsChild>
                    <w:div w:id="61756352">
                      <w:marLeft w:val="0"/>
                      <w:marRight w:val="0"/>
                      <w:marTop w:val="0"/>
                      <w:marBottom w:val="0"/>
                      <w:divBdr>
                        <w:top w:val="none" w:sz="0" w:space="0" w:color="auto"/>
                        <w:left w:val="none" w:sz="0" w:space="0" w:color="auto"/>
                        <w:bottom w:val="none" w:sz="0" w:space="0" w:color="auto"/>
                        <w:right w:val="none" w:sz="0" w:space="0" w:color="auto"/>
                      </w:divBdr>
                    </w:div>
                    <w:div w:id="219293018">
                      <w:marLeft w:val="0"/>
                      <w:marRight w:val="0"/>
                      <w:marTop w:val="0"/>
                      <w:marBottom w:val="0"/>
                      <w:divBdr>
                        <w:top w:val="none" w:sz="0" w:space="0" w:color="auto"/>
                        <w:left w:val="none" w:sz="0" w:space="0" w:color="auto"/>
                        <w:bottom w:val="none" w:sz="0" w:space="0" w:color="auto"/>
                        <w:right w:val="none" w:sz="0" w:space="0" w:color="auto"/>
                      </w:divBdr>
                    </w:div>
                    <w:div w:id="1354840508">
                      <w:marLeft w:val="0"/>
                      <w:marRight w:val="0"/>
                      <w:marTop w:val="0"/>
                      <w:marBottom w:val="0"/>
                      <w:divBdr>
                        <w:top w:val="none" w:sz="0" w:space="0" w:color="auto"/>
                        <w:left w:val="none" w:sz="0" w:space="0" w:color="auto"/>
                        <w:bottom w:val="none" w:sz="0" w:space="0" w:color="auto"/>
                        <w:right w:val="none" w:sz="0" w:space="0" w:color="auto"/>
                      </w:divBdr>
                    </w:div>
                  </w:divsChild>
                </w:div>
                <w:div w:id="109084499">
                  <w:marLeft w:val="0"/>
                  <w:marRight w:val="0"/>
                  <w:marTop w:val="0"/>
                  <w:marBottom w:val="0"/>
                  <w:divBdr>
                    <w:top w:val="none" w:sz="0" w:space="0" w:color="auto"/>
                    <w:left w:val="none" w:sz="0" w:space="0" w:color="auto"/>
                    <w:bottom w:val="none" w:sz="0" w:space="0" w:color="auto"/>
                    <w:right w:val="none" w:sz="0" w:space="0" w:color="auto"/>
                  </w:divBdr>
                  <w:divsChild>
                    <w:div w:id="447504004">
                      <w:marLeft w:val="0"/>
                      <w:marRight w:val="0"/>
                      <w:marTop w:val="0"/>
                      <w:marBottom w:val="0"/>
                      <w:divBdr>
                        <w:top w:val="none" w:sz="0" w:space="0" w:color="auto"/>
                        <w:left w:val="none" w:sz="0" w:space="0" w:color="auto"/>
                        <w:bottom w:val="none" w:sz="0" w:space="0" w:color="auto"/>
                        <w:right w:val="none" w:sz="0" w:space="0" w:color="auto"/>
                      </w:divBdr>
                    </w:div>
                  </w:divsChild>
                </w:div>
                <w:div w:id="118883394">
                  <w:marLeft w:val="0"/>
                  <w:marRight w:val="0"/>
                  <w:marTop w:val="0"/>
                  <w:marBottom w:val="0"/>
                  <w:divBdr>
                    <w:top w:val="none" w:sz="0" w:space="0" w:color="auto"/>
                    <w:left w:val="none" w:sz="0" w:space="0" w:color="auto"/>
                    <w:bottom w:val="none" w:sz="0" w:space="0" w:color="auto"/>
                    <w:right w:val="none" w:sz="0" w:space="0" w:color="auto"/>
                  </w:divBdr>
                  <w:divsChild>
                    <w:div w:id="447898731">
                      <w:marLeft w:val="0"/>
                      <w:marRight w:val="0"/>
                      <w:marTop w:val="0"/>
                      <w:marBottom w:val="0"/>
                      <w:divBdr>
                        <w:top w:val="none" w:sz="0" w:space="0" w:color="auto"/>
                        <w:left w:val="none" w:sz="0" w:space="0" w:color="auto"/>
                        <w:bottom w:val="none" w:sz="0" w:space="0" w:color="auto"/>
                        <w:right w:val="none" w:sz="0" w:space="0" w:color="auto"/>
                      </w:divBdr>
                    </w:div>
                  </w:divsChild>
                </w:div>
                <w:div w:id="324862331">
                  <w:marLeft w:val="0"/>
                  <w:marRight w:val="0"/>
                  <w:marTop w:val="0"/>
                  <w:marBottom w:val="0"/>
                  <w:divBdr>
                    <w:top w:val="none" w:sz="0" w:space="0" w:color="auto"/>
                    <w:left w:val="none" w:sz="0" w:space="0" w:color="auto"/>
                    <w:bottom w:val="none" w:sz="0" w:space="0" w:color="auto"/>
                    <w:right w:val="none" w:sz="0" w:space="0" w:color="auto"/>
                  </w:divBdr>
                  <w:divsChild>
                    <w:div w:id="1841002298">
                      <w:marLeft w:val="0"/>
                      <w:marRight w:val="0"/>
                      <w:marTop w:val="0"/>
                      <w:marBottom w:val="0"/>
                      <w:divBdr>
                        <w:top w:val="none" w:sz="0" w:space="0" w:color="auto"/>
                        <w:left w:val="none" w:sz="0" w:space="0" w:color="auto"/>
                        <w:bottom w:val="none" w:sz="0" w:space="0" w:color="auto"/>
                        <w:right w:val="none" w:sz="0" w:space="0" w:color="auto"/>
                      </w:divBdr>
                    </w:div>
                  </w:divsChild>
                </w:div>
                <w:div w:id="395008535">
                  <w:marLeft w:val="0"/>
                  <w:marRight w:val="0"/>
                  <w:marTop w:val="0"/>
                  <w:marBottom w:val="0"/>
                  <w:divBdr>
                    <w:top w:val="none" w:sz="0" w:space="0" w:color="auto"/>
                    <w:left w:val="none" w:sz="0" w:space="0" w:color="auto"/>
                    <w:bottom w:val="none" w:sz="0" w:space="0" w:color="auto"/>
                    <w:right w:val="none" w:sz="0" w:space="0" w:color="auto"/>
                  </w:divBdr>
                  <w:divsChild>
                    <w:div w:id="947851115">
                      <w:marLeft w:val="0"/>
                      <w:marRight w:val="0"/>
                      <w:marTop w:val="0"/>
                      <w:marBottom w:val="0"/>
                      <w:divBdr>
                        <w:top w:val="none" w:sz="0" w:space="0" w:color="auto"/>
                        <w:left w:val="none" w:sz="0" w:space="0" w:color="auto"/>
                        <w:bottom w:val="none" w:sz="0" w:space="0" w:color="auto"/>
                        <w:right w:val="none" w:sz="0" w:space="0" w:color="auto"/>
                      </w:divBdr>
                    </w:div>
                  </w:divsChild>
                </w:div>
                <w:div w:id="411508841">
                  <w:marLeft w:val="0"/>
                  <w:marRight w:val="0"/>
                  <w:marTop w:val="0"/>
                  <w:marBottom w:val="0"/>
                  <w:divBdr>
                    <w:top w:val="none" w:sz="0" w:space="0" w:color="auto"/>
                    <w:left w:val="none" w:sz="0" w:space="0" w:color="auto"/>
                    <w:bottom w:val="none" w:sz="0" w:space="0" w:color="auto"/>
                    <w:right w:val="none" w:sz="0" w:space="0" w:color="auto"/>
                  </w:divBdr>
                  <w:divsChild>
                    <w:div w:id="1909225791">
                      <w:marLeft w:val="0"/>
                      <w:marRight w:val="0"/>
                      <w:marTop w:val="0"/>
                      <w:marBottom w:val="0"/>
                      <w:divBdr>
                        <w:top w:val="none" w:sz="0" w:space="0" w:color="auto"/>
                        <w:left w:val="none" w:sz="0" w:space="0" w:color="auto"/>
                        <w:bottom w:val="none" w:sz="0" w:space="0" w:color="auto"/>
                        <w:right w:val="none" w:sz="0" w:space="0" w:color="auto"/>
                      </w:divBdr>
                    </w:div>
                  </w:divsChild>
                </w:div>
                <w:div w:id="423915216">
                  <w:marLeft w:val="0"/>
                  <w:marRight w:val="0"/>
                  <w:marTop w:val="0"/>
                  <w:marBottom w:val="0"/>
                  <w:divBdr>
                    <w:top w:val="none" w:sz="0" w:space="0" w:color="auto"/>
                    <w:left w:val="none" w:sz="0" w:space="0" w:color="auto"/>
                    <w:bottom w:val="none" w:sz="0" w:space="0" w:color="auto"/>
                    <w:right w:val="none" w:sz="0" w:space="0" w:color="auto"/>
                  </w:divBdr>
                  <w:divsChild>
                    <w:div w:id="542982856">
                      <w:marLeft w:val="0"/>
                      <w:marRight w:val="0"/>
                      <w:marTop w:val="0"/>
                      <w:marBottom w:val="0"/>
                      <w:divBdr>
                        <w:top w:val="none" w:sz="0" w:space="0" w:color="auto"/>
                        <w:left w:val="none" w:sz="0" w:space="0" w:color="auto"/>
                        <w:bottom w:val="none" w:sz="0" w:space="0" w:color="auto"/>
                        <w:right w:val="none" w:sz="0" w:space="0" w:color="auto"/>
                      </w:divBdr>
                    </w:div>
                  </w:divsChild>
                </w:div>
                <w:div w:id="528027036">
                  <w:marLeft w:val="0"/>
                  <w:marRight w:val="0"/>
                  <w:marTop w:val="0"/>
                  <w:marBottom w:val="0"/>
                  <w:divBdr>
                    <w:top w:val="none" w:sz="0" w:space="0" w:color="auto"/>
                    <w:left w:val="none" w:sz="0" w:space="0" w:color="auto"/>
                    <w:bottom w:val="none" w:sz="0" w:space="0" w:color="auto"/>
                    <w:right w:val="none" w:sz="0" w:space="0" w:color="auto"/>
                  </w:divBdr>
                  <w:divsChild>
                    <w:div w:id="1437410361">
                      <w:marLeft w:val="0"/>
                      <w:marRight w:val="0"/>
                      <w:marTop w:val="0"/>
                      <w:marBottom w:val="0"/>
                      <w:divBdr>
                        <w:top w:val="none" w:sz="0" w:space="0" w:color="auto"/>
                        <w:left w:val="none" w:sz="0" w:space="0" w:color="auto"/>
                        <w:bottom w:val="none" w:sz="0" w:space="0" w:color="auto"/>
                        <w:right w:val="none" w:sz="0" w:space="0" w:color="auto"/>
                      </w:divBdr>
                    </w:div>
                  </w:divsChild>
                </w:div>
                <w:div w:id="643126898">
                  <w:marLeft w:val="0"/>
                  <w:marRight w:val="0"/>
                  <w:marTop w:val="0"/>
                  <w:marBottom w:val="0"/>
                  <w:divBdr>
                    <w:top w:val="none" w:sz="0" w:space="0" w:color="auto"/>
                    <w:left w:val="none" w:sz="0" w:space="0" w:color="auto"/>
                    <w:bottom w:val="none" w:sz="0" w:space="0" w:color="auto"/>
                    <w:right w:val="none" w:sz="0" w:space="0" w:color="auto"/>
                  </w:divBdr>
                  <w:divsChild>
                    <w:div w:id="1228691490">
                      <w:marLeft w:val="0"/>
                      <w:marRight w:val="0"/>
                      <w:marTop w:val="0"/>
                      <w:marBottom w:val="0"/>
                      <w:divBdr>
                        <w:top w:val="none" w:sz="0" w:space="0" w:color="auto"/>
                        <w:left w:val="none" w:sz="0" w:space="0" w:color="auto"/>
                        <w:bottom w:val="none" w:sz="0" w:space="0" w:color="auto"/>
                        <w:right w:val="none" w:sz="0" w:space="0" w:color="auto"/>
                      </w:divBdr>
                    </w:div>
                  </w:divsChild>
                </w:div>
                <w:div w:id="920062849">
                  <w:marLeft w:val="0"/>
                  <w:marRight w:val="0"/>
                  <w:marTop w:val="0"/>
                  <w:marBottom w:val="0"/>
                  <w:divBdr>
                    <w:top w:val="none" w:sz="0" w:space="0" w:color="auto"/>
                    <w:left w:val="none" w:sz="0" w:space="0" w:color="auto"/>
                    <w:bottom w:val="none" w:sz="0" w:space="0" w:color="auto"/>
                    <w:right w:val="none" w:sz="0" w:space="0" w:color="auto"/>
                  </w:divBdr>
                  <w:divsChild>
                    <w:div w:id="743601638">
                      <w:marLeft w:val="0"/>
                      <w:marRight w:val="0"/>
                      <w:marTop w:val="0"/>
                      <w:marBottom w:val="0"/>
                      <w:divBdr>
                        <w:top w:val="none" w:sz="0" w:space="0" w:color="auto"/>
                        <w:left w:val="none" w:sz="0" w:space="0" w:color="auto"/>
                        <w:bottom w:val="none" w:sz="0" w:space="0" w:color="auto"/>
                        <w:right w:val="none" w:sz="0" w:space="0" w:color="auto"/>
                      </w:divBdr>
                    </w:div>
                  </w:divsChild>
                </w:div>
                <w:div w:id="970675241">
                  <w:marLeft w:val="0"/>
                  <w:marRight w:val="0"/>
                  <w:marTop w:val="0"/>
                  <w:marBottom w:val="0"/>
                  <w:divBdr>
                    <w:top w:val="none" w:sz="0" w:space="0" w:color="auto"/>
                    <w:left w:val="none" w:sz="0" w:space="0" w:color="auto"/>
                    <w:bottom w:val="none" w:sz="0" w:space="0" w:color="auto"/>
                    <w:right w:val="none" w:sz="0" w:space="0" w:color="auto"/>
                  </w:divBdr>
                  <w:divsChild>
                    <w:div w:id="1342858866">
                      <w:marLeft w:val="0"/>
                      <w:marRight w:val="0"/>
                      <w:marTop w:val="0"/>
                      <w:marBottom w:val="0"/>
                      <w:divBdr>
                        <w:top w:val="none" w:sz="0" w:space="0" w:color="auto"/>
                        <w:left w:val="none" w:sz="0" w:space="0" w:color="auto"/>
                        <w:bottom w:val="none" w:sz="0" w:space="0" w:color="auto"/>
                        <w:right w:val="none" w:sz="0" w:space="0" w:color="auto"/>
                      </w:divBdr>
                    </w:div>
                  </w:divsChild>
                </w:div>
                <w:div w:id="1103300420">
                  <w:marLeft w:val="0"/>
                  <w:marRight w:val="0"/>
                  <w:marTop w:val="0"/>
                  <w:marBottom w:val="0"/>
                  <w:divBdr>
                    <w:top w:val="none" w:sz="0" w:space="0" w:color="auto"/>
                    <w:left w:val="none" w:sz="0" w:space="0" w:color="auto"/>
                    <w:bottom w:val="none" w:sz="0" w:space="0" w:color="auto"/>
                    <w:right w:val="none" w:sz="0" w:space="0" w:color="auto"/>
                  </w:divBdr>
                  <w:divsChild>
                    <w:div w:id="529147748">
                      <w:marLeft w:val="0"/>
                      <w:marRight w:val="0"/>
                      <w:marTop w:val="0"/>
                      <w:marBottom w:val="0"/>
                      <w:divBdr>
                        <w:top w:val="none" w:sz="0" w:space="0" w:color="auto"/>
                        <w:left w:val="none" w:sz="0" w:space="0" w:color="auto"/>
                        <w:bottom w:val="none" w:sz="0" w:space="0" w:color="auto"/>
                        <w:right w:val="none" w:sz="0" w:space="0" w:color="auto"/>
                      </w:divBdr>
                    </w:div>
                  </w:divsChild>
                </w:div>
                <w:div w:id="1143429978">
                  <w:marLeft w:val="0"/>
                  <w:marRight w:val="0"/>
                  <w:marTop w:val="0"/>
                  <w:marBottom w:val="0"/>
                  <w:divBdr>
                    <w:top w:val="none" w:sz="0" w:space="0" w:color="auto"/>
                    <w:left w:val="none" w:sz="0" w:space="0" w:color="auto"/>
                    <w:bottom w:val="none" w:sz="0" w:space="0" w:color="auto"/>
                    <w:right w:val="none" w:sz="0" w:space="0" w:color="auto"/>
                  </w:divBdr>
                  <w:divsChild>
                    <w:div w:id="58939283">
                      <w:marLeft w:val="0"/>
                      <w:marRight w:val="0"/>
                      <w:marTop w:val="0"/>
                      <w:marBottom w:val="0"/>
                      <w:divBdr>
                        <w:top w:val="none" w:sz="0" w:space="0" w:color="auto"/>
                        <w:left w:val="none" w:sz="0" w:space="0" w:color="auto"/>
                        <w:bottom w:val="none" w:sz="0" w:space="0" w:color="auto"/>
                        <w:right w:val="none" w:sz="0" w:space="0" w:color="auto"/>
                      </w:divBdr>
                    </w:div>
                  </w:divsChild>
                </w:div>
                <w:div w:id="1150513320">
                  <w:marLeft w:val="0"/>
                  <w:marRight w:val="0"/>
                  <w:marTop w:val="0"/>
                  <w:marBottom w:val="0"/>
                  <w:divBdr>
                    <w:top w:val="none" w:sz="0" w:space="0" w:color="auto"/>
                    <w:left w:val="none" w:sz="0" w:space="0" w:color="auto"/>
                    <w:bottom w:val="none" w:sz="0" w:space="0" w:color="auto"/>
                    <w:right w:val="none" w:sz="0" w:space="0" w:color="auto"/>
                  </w:divBdr>
                  <w:divsChild>
                    <w:div w:id="1097600593">
                      <w:marLeft w:val="0"/>
                      <w:marRight w:val="0"/>
                      <w:marTop w:val="0"/>
                      <w:marBottom w:val="0"/>
                      <w:divBdr>
                        <w:top w:val="none" w:sz="0" w:space="0" w:color="auto"/>
                        <w:left w:val="none" w:sz="0" w:space="0" w:color="auto"/>
                        <w:bottom w:val="none" w:sz="0" w:space="0" w:color="auto"/>
                        <w:right w:val="none" w:sz="0" w:space="0" w:color="auto"/>
                      </w:divBdr>
                    </w:div>
                  </w:divsChild>
                </w:div>
                <w:div w:id="1213271989">
                  <w:marLeft w:val="0"/>
                  <w:marRight w:val="0"/>
                  <w:marTop w:val="0"/>
                  <w:marBottom w:val="0"/>
                  <w:divBdr>
                    <w:top w:val="none" w:sz="0" w:space="0" w:color="auto"/>
                    <w:left w:val="none" w:sz="0" w:space="0" w:color="auto"/>
                    <w:bottom w:val="none" w:sz="0" w:space="0" w:color="auto"/>
                    <w:right w:val="none" w:sz="0" w:space="0" w:color="auto"/>
                  </w:divBdr>
                  <w:divsChild>
                    <w:div w:id="1345208249">
                      <w:marLeft w:val="0"/>
                      <w:marRight w:val="0"/>
                      <w:marTop w:val="0"/>
                      <w:marBottom w:val="0"/>
                      <w:divBdr>
                        <w:top w:val="none" w:sz="0" w:space="0" w:color="auto"/>
                        <w:left w:val="none" w:sz="0" w:space="0" w:color="auto"/>
                        <w:bottom w:val="none" w:sz="0" w:space="0" w:color="auto"/>
                        <w:right w:val="none" w:sz="0" w:space="0" w:color="auto"/>
                      </w:divBdr>
                    </w:div>
                  </w:divsChild>
                </w:div>
                <w:div w:id="1256209256">
                  <w:marLeft w:val="0"/>
                  <w:marRight w:val="0"/>
                  <w:marTop w:val="0"/>
                  <w:marBottom w:val="0"/>
                  <w:divBdr>
                    <w:top w:val="none" w:sz="0" w:space="0" w:color="auto"/>
                    <w:left w:val="none" w:sz="0" w:space="0" w:color="auto"/>
                    <w:bottom w:val="none" w:sz="0" w:space="0" w:color="auto"/>
                    <w:right w:val="none" w:sz="0" w:space="0" w:color="auto"/>
                  </w:divBdr>
                  <w:divsChild>
                    <w:div w:id="39091084">
                      <w:marLeft w:val="0"/>
                      <w:marRight w:val="0"/>
                      <w:marTop w:val="0"/>
                      <w:marBottom w:val="0"/>
                      <w:divBdr>
                        <w:top w:val="none" w:sz="0" w:space="0" w:color="auto"/>
                        <w:left w:val="none" w:sz="0" w:space="0" w:color="auto"/>
                        <w:bottom w:val="none" w:sz="0" w:space="0" w:color="auto"/>
                        <w:right w:val="none" w:sz="0" w:space="0" w:color="auto"/>
                      </w:divBdr>
                    </w:div>
                  </w:divsChild>
                </w:div>
                <w:div w:id="1273053669">
                  <w:marLeft w:val="0"/>
                  <w:marRight w:val="0"/>
                  <w:marTop w:val="0"/>
                  <w:marBottom w:val="0"/>
                  <w:divBdr>
                    <w:top w:val="none" w:sz="0" w:space="0" w:color="auto"/>
                    <w:left w:val="none" w:sz="0" w:space="0" w:color="auto"/>
                    <w:bottom w:val="none" w:sz="0" w:space="0" w:color="auto"/>
                    <w:right w:val="none" w:sz="0" w:space="0" w:color="auto"/>
                  </w:divBdr>
                  <w:divsChild>
                    <w:div w:id="2069842237">
                      <w:marLeft w:val="0"/>
                      <w:marRight w:val="0"/>
                      <w:marTop w:val="0"/>
                      <w:marBottom w:val="0"/>
                      <w:divBdr>
                        <w:top w:val="none" w:sz="0" w:space="0" w:color="auto"/>
                        <w:left w:val="none" w:sz="0" w:space="0" w:color="auto"/>
                        <w:bottom w:val="none" w:sz="0" w:space="0" w:color="auto"/>
                        <w:right w:val="none" w:sz="0" w:space="0" w:color="auto"/>
                      </w:divBdr>
                    </w:div>
                  </w:divsChild>
                </w:div>
                <w:div w:id="1326321872">
                  <w:marLeft w:val="0"/>
                  <w:marRight w:val="0"/>
                  <w:marTop w:val="0"/>
                  <w:marBottom w:val="0"/>
                  <w:divBdr>
                    <w:top w:val="none" w:sz="0" w:space="0" w:color="auto"/>
                    <w:left w:val="none" w:sz="0" w:space="0" w:color="auto"/>
                    <w:bottom w:val="none" w:sz="0" w:space="0" w:color="auto"/>
                    <w:right w:val="none" w:sz="0" w:space="0" w:color="auto"/>
                  </w:divBdr>
                  <w:divsChild>
                    <w:div w:id="821501716">
                      <w:marLeft w:val="0"/>
                      <w:marRight w:val="0"/>
                      <w:marTop w:val="0"/>
                      <w:marBottom w:val="0"/>
                      <w:divBdr>
                        <w:top w:val="none" w:sz="0" w:space="0" w:color="auto"/>
                        <w:left w:val="none" w:sz="0" w:space="0" w:color="auto"/>
                        <w:bottom w:val="none" w:sz="0" w:space="0" w:color="auto"/>
                        <w:right w:val="none" w:sz="0" w:space="0" w:color="auto"/>
                      </w:divBdr>
                    </w:div>
                    <w:div w:id="1412847110">
                      <w:marLeft w:val="0"/>
                      <w:marRight w:val="0"/>
                      <w:marTop w:val="0"/>
                      <w:marBottom w:val="0"/>
                      <w:divBdr>
                        <w:top w:val="none" w:sz="0" w:space="0" w:color="auto"/>
                        <w:left w:val="none" w:sz="0" w:space="0" w:color="auto"/>
                        <w:bottom w:val="none" w:sz="0" w:space="0" w:color="auto"/>
                        <w:right w:val="none" w:sz="0" w:space="0" w:color="auto"/>
                      </w:divBdr>
                    </w:div>
                    <w:div w:id="1432555039">
                      <w:marLeft w:val="0"/>
                      <w:marRight w:val="0"/>
                      <w:marTop w:val="0"/>
                      <w:marBottom w:val="0"/>
                      <w:divBdr>
                        <w:top w:val="none" w:sz="0" w:space="0" w:color="auto"/>
                        <w:left w:val="none" w:sz="0" w:space="0" w:color="auto"/>
                        <w:bottom w:val="none" w:sz="0" w:space="0" w:color="auto"/>
                        <w:right w:val="none" w:sz="0" w:space="0" w:color="auto"/>
                      </w:divBdr>
                    </w:div>
                    <w:div w:id="1551574918">
                      <w:marLeft w:val="0"/>
                      <w:marRight w:val="0"/>
                      <w:marTop w:val="0"/>
                      <w:marBottom w:val="0"/>
                      <w:divBdr>
                        <w:top w:val="none" w:sz="0" w:space="0" w:color="auto"/>
                        <w:left w:val="none" w:sz="0" w:space="0" w:color="auto"/>
                        <w:bottom w:val="none" w:sz="0" w:space="0" w:color="auto"/>
                        <w:right w:val="none" w:sz="0" w:space="0" w:color="auto"/>
                      </w:divBdr>
                    </w:div>
                  </w:divsChild>
                </w:div>
                <w:div w:id="1354961031">
                  <w:marLeft w:val="0"/>
                  <w:marRight w:val="0"/>
                  <w:marTop w:val="0"/>
                  <w:marBottom w:val="0"/>
                  <w:divBdr>
                    <w:top w:val="none" w:sz="0" w:space="0" w:color="auto"/>
                    <w:left w:val="none" w:sz="0" w:space="0" w:color="auto"/>
                    <w:bottom w:val="none" w:sz="0" w:space="0" w:color="auto"/>
                    <w:right w:val="none" w:sz="0" w:space="0" w:color="auto"/>
                  </w:divBdr>
                  <w:divsChild>
                    <w:div w:id="588198737">
                      <w:marLeft w:val="0"/>
                      <w:marRight w:val="0"/>
                      <w:marTop w:val="0"/>
                      <w:marBottom w:val="0"/>
                      <w:divBdr>
                        <w:top w:val="none" w:sz="0" w:space="0" w:color="auto"/>
                        <w:left w:val="none" w:sz="0" w:space="0" w:color="auto"/>
                        <w:bottom w:val="none" w:sz="0" w:space="0" w:color="auto"/>
                        <w:right w:val="none" w:sz="0" w:space="0" w:color="auto"/>
                      </w:divBdr>
                    </w:div>
                  </w:divsChild>
                </w:div>
                <w:div w:id="1517693373">
                  <w:marLeft w:val="0"/>
                  <w:marRight w:val="0"/>
                  <w:marTop w:val="0"/>
                  <w:marBottom w:val="0"/>
                  <w:divBdr>
                    <w:top w:val="none" w:sz="0" w:space="0" w:color="auto"/>
                    <w:left w:val="none" w:sz="0" w:space="0" w:color="auto"/>
                    <w:bottom w:val="none" w:sz="0" w:space="0" w:color="auto"/>
                    <w:right w:val="none" w:sz="0" w:space="0" w:color="auto"/>
                  </w:divBdr>
                  <w:divsChild>
                    <w:div w:id="346449853">
                      <w:marLeft w:val="0"/>
                      <w:marRight w:val="0"/>
                      <w:marTop w:val="0"/>
                      <w:marBottom w:val="0"/>
                      <w:divBdr>
                        <w:top w:val="none" w:sz="0" w:space="0" w:color="auto"/>
                        <w:left w:val="none" w:sz="0" w:space="0" w:color="auto"/>
                        <w:bottom w:val="none" w:sz="0" w:space="0" w:color="auto"/>
                        <w:right w:val="none" w:sz="0" w:space="0" w:color="auto"/>
                      </w:divBdr>
                    </w:div>
                  </w:divsChild>
                </w:div>
                <w:div w:id="1665090314">
                  <w:marLeft w:val="0"/>
                  <w:marRight w:val="0"/>
                  <w:marTop w:val="0"/>
                  <w:marBottom w:val="0"/>
                  <w:divBdr>
                    <w:top w:val="none" w:sz="0" w:space="0" w:color="auto"/>
                    <w:left w:val="none" w:sz="0" w:space="0" w:color="auto"/>
                    <w:bottom w:val="none" w:sz="0" w:space="0" w:color="auto"/>
                    <w:right w:val="none" w:sz="0" w:space="0" w:color="auto"/>
                  </w:divBdr>
                  <w:divsChild>
                    <w:div w:id="1755710006">
                      <w:marLeft w:val="0"/>
                      <w:marRight w:val="0"/>
                      <w:marTop w:val="0"/>
                      <w:marBottom w:val="0"/>
                      <w:divBdr>
                        <w:top w:val="none" w:sz="0" w:space="0" w:color="auto"/>
                        <w:left w:val="none" w:sz="0" w:space="0" w:color="auto"/>
                        <w:bottom w:val="none" w:sz="0" w:space="0" w:color="auto"/>
                        <w:right w:val="none" w:sz="0" w:space="0" w:color="auto"/>
                      </w:divBdr>
                    </w:div>
                  </w:divsChild>
                </w:div>
                <w:div w:id="1746875639">
                  <w:marLeft w:val="0"/>
                  <w:marRight w:val="0"/>
                  <w:marTop w:val="0"/>
                  <w:marBottom w:val="0"/>
                  <w:divBdr>
                    <w:top w:val="none" w:sz="0" w:space="0" w:color="auto"/>
                    <w:left w:val="none" w:sz="0" w:space="0" w:color="auto"/>
                    <w:bottom w:val="none" w:sz="0" w:space="0" w:color="auto"/>
                    <w:right w:val="none" w:sz="0" w:space="0" w:color="auto"/>
                  </w:divBdr>
                  <w:divsChild>
                    <w:div w:id="1146242209">
                      <w:marLeft w:val="0"/>
                      <w:marRight w:val="0"/>
                      <w:marTop w:val="0"/>
                      <w:marBottom w:val="0"/>
                      <w:divBdr>
                        <w:top w:val="none" w:sz="0" w:space="0" w:color="auto"/>
                        <w:left w:val="none" w:sz="0" w:space="0" w:color="auto"/>
                        <w:bottom w:val="none" w:sz="0" w:space="0" w:color="auto"/>
                        <w:right w:val="none" w:sz="0" w:space="0" w:color="auto"/>
                      </w:divBdr>
                    </w:div>
                  </w:divsChild>
                </w:div>
                <w:div w:id="1778524861">
                  <w:marLeft w:val="0"/>
                  <w:marRight w:val="0"/>
                  <w:marTop w:val="0"/>
                  <w:marBottom w:val="0"/>
                  <w:divBdr>
                    <w:top w:val="none" w:sz="0" w:space="0" w:color="auto"/>
                    <w:left w:val="none" w:sz="0" w:space="0" w:color="auto"/>
                    <w:bottom w:val="none" w:sz="0" w:space="0" w:color="auto"/>
                    <w:right w:val="none" w:sz="0" w:space="0" w:color="auto"/>
                  </w:divBdr>
                  <w:divsChild>
                    <w:div w:id="1094058681">
                      <w:marLeft w:val="0"/>
                      <w:marRight w:val="0"/>
                      <w:marTop w:val="0"/>
                      <w:marBottom w:val="0"/>
                      <w:divBdr>
                        <w:top w:val="none" w:sz="0" w:space="0" w:color="auto"/>
                        <w:left w:val="none" w:sz="0" w:space="0" w:color="auto"/>
                        <w:bottom w:val="none" w:sz="0" w:space="0" w:color="auto"/>
                        <w:right w:val="none" w:sz="0" w:space="0" w:color="auto"/>
                      </w:divBdr>
                    </w:div>
                  </w:divsChild>
                </w:div>
                <w:div w:id="1783918114">
                  <w:marLeft w:val="0"/>
                  <w:marRight w:val="0"/>
                  <w:marTop w:val="0"/>
                  <w:marBottom w:val="0"/>
                  <w:divBdr>
                    <w:top w:val="none" w:sz="0" w:space="0" w:color="auto"/>
                    <w:left w:val="none" w:sz="0" w:space="0" w:color="auto"/>
                    <w:bottom w:val="none" w:sz="0" w:space="0" w:color="auto"/>
                    <w:right w:val="none" w:sz="0" w:space="0" w:color="auto"/>
                  </w:divBdr>
                  <w:divsChild>
                    <w:div w:id="1636716145">
                      <w:marLeft w:val="0"/>
                      <w:marRight w:val="0"/>
                      <w:marTop w:val="0"/>
                      <w:marBottom w:val="0"/>
                      <w:divBdr>
                        <w:top w:val="none" w:sz="0" w:space="0" w:color="auto"/>
                        <w:left w:val="none" w:sz="0" w:space="0" w:color="auto"/>
                        <w:bottom w:val="none" w:sz="0" w:space="0" w:color="auto"/>
                        <w:right w:val="none" w:sz="0" w:space="0" w:color="auto"/>
                      </w:divBdr>
                    </w:div>
                  </w:divsChild>
                </w:div>
                <w:div w:id="2034840343">
                  <w:marLeft w:val="0"/>
                  <w:marRight w:val="0"/>
                  <w:marTop w:val="0"/>
                  <w:marBottom w:val="0"/>
                  <w:divBdr>
                    <w:top w:val="none" w:sz="0" w:space="0" w:color="auto"/>
                    <w:left w:val="none" w:sz="0" w:space="0" w:color="auto"/>
                    <w:bottom w:val="none" w:sz="0" w:space="0" w:color="auto"/>
                    <w:right w:val="none" w:sz="0" w:space="0" w:color="auto"/>
                  </w:divBdr>
                  <w:divsChild>
                    <w:div w:id="2108696999">
                      <w:marLeft w:val="0"/>
                      <w:marRight w:val="0"/>
                      <w:marTop w:val="0"/>
                      <w:marBottom w:val="0"/>
                      <w:divBdr>
                        <w:top w:val="none" w:sz="0" w:space="0" w:color="auto"/>
                        <w:left w:val="none" w:sz="0" w:space="0" w:color="auto"/>
                        <w:bottom w:val="none" w:sz="0" w:space="0" w:color="auto"/>
                        <w:right w:val="none" w:sz="0" w:space="0" w:color="auto"/>
                      </w:divBdr>
                    </w:div>
                  </w:divsChild>
                </w:div>
                <w:div w:id="2114326633">
                  <w:marLeft w:val="0"/>
                  <w:marRight w:val="0"/>
                  <w:marTop w:val="0"/>
                  <w:marBottom w:val="0"/>
                  <w:divBdr>
                    <w:top w:val="none" w:sz="0" w:space="0" w:color="auto"/>
                    <w:left w:val="none" w:sz="0" w:space="0" w:color="auto"/>
                    <w:bottom w:val="none" w:sz="0" w:space="0" w:color="auto"/>
                    <w:right w:val="none" w:sz="0" w:space="0" w:color="auto"/>
                  </w:divBdr>
                  <w:divsChild>
                    <w:div w:id="97252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007044">
          <w:marLeft w:val="0"/>
          <w:marRight w:val="0"/>
          <w:marTop w:val="0"/>
          <w:marBottom w:val="0"/>
          <w:divBdr>
            <w:top w:val="none" w:sz="0" w:space="0" w:color="auto"/>
            <w:left w:val="none" w:sz="0" w:space="0" w:color="auto"/>
            <w:bottom w:val="none" w:sz="0" w:space="0" w:color="auto"/>
            <w:right w:val="none" w:sz="0" w:space="0" w:color="auto"/>
          </w:divBdr>
        </w:div>
      </w:divsChild>
    </w:div>
    <w:div w:id="652493228">
      <w:bodyDiv w:val="1"/>
      <w:marLeft w:val="0"/>
      <w:marRight w:val="0"/>
      <w:marTop w:val="0"/>
      <w:marBottom w:val="0"/>
      <w:divBdr>
        <w:top w:val="none" w:sz="0" w:space="0" w:color="auto"/>
        <w:left w:val="none" w:sz="0" w:space="0" w:color="auto"/>
        <w:bottom w:val="none" w:sz="0" w:space="0" w:color="auto"/>
        <w:right w:val="none" w:sz="0" w:space="0" w:color="auto"/>
      </w:divBdr>
    </w:div>
    <w:div w:id="706570071">
      <w:bodyDiv w:val="1"/>
      <w:marLeft w:val="0"/>
      <w:marRight w:val="0"/>
      <w:marTop w:val="0"/>
      <w:marBottom w:val="0"/>
      <w:divBdr>
        <w:top w:val="none" w:sz="0" w:space="0" w:color="auto"/>
        <w:left w:val="none" w:sz="0" w:space="0" w:color="auto"/>
        <w:bottom w:val="none" w:sz="0" w:space="0" w:color="auto"/>
        <w:right w:val="none" w:sz="0" w:space="0" w:color="auto"/>
      </w:divBdr>
      <w:divsChild>
        <w:div w:id="812529101">
          <w:marLeft w:val="0"/>
          <w:marRight w:val="0"/>
          <w:marTop w:val="0"/>
          <w:marBottom w:val="0"/>
          <w:divBdr>
            <w:top w:val="none" w:sz="0" w:space="0" w:color="auto"/>
            <w:left w:val="none" w:sz="0" w:space="0" w:color="auto"/>
            <w:bottom w:val="none" w:sz="0" w:space="0" w:color="auto"/>
            <w:right w:val="none" w:sz="0" w:space="0" w:color="auto"/>
          </w:divBdr>
        </w:div>
        <w:div w:id="999843246">
          <w:marLeft w:val="0"/>
          <w:marRight w:val="0"/>
          <w:marTop w:val="0"/>
          <w:marBottom w:val="0"/>
          <w:divBdr>
            <w:top w:val="none" w:sz="0" w:space="0" w:color="auto"/>
            <w:left w:val="none" w:sz="0" w:space="0" w:color="auto"/>
            <w:bottom w:val="none" w:sz="0" w:space="0" w:color="auto"/>
            <w:right w:val="none" w:sz="0" w:space="0" w:color="auto"/>
          </w:divBdr>
          <w:divsChild>
            <w:div w:id="151261357">
              <w:marLeft w:val="-75"/>
              <w:marRight w:val="0"/>
              <w:marTop w:val="30"/>
              <w:marBottom w:val="30"/>
              <w:divBdr>
                <w:top w:val="none" w:sz="0" w:space="0" w:color="auto"/>
                <w:left w:val="none" w:sz="0" w:space="0" w:color="auto"/>
                <w:bottom w:val="none" w:sz="0" w:space="0" w:color="auto"/>
                <w:right w:val="none" w:sz="0" w:space="0" w:color="auto"/>
              </w:divBdr>
              <w:divsChild>
                <w:div w:id="89204388">
                  <w:marLeft w:val="0"/>
                  <w:marRight w:val="0"/>
                  <w:marTop w:val="0"/>
                  <w:marBottom w:val="0"/>
                  <w:divBdr>
                    <w:top w:val="none" w:sz="0" w:space="0" w:color="auto"/>
                    <w:left w:val="none" w:sz="0" w:space="0" w:color="auto"/>
                    <w:bottom w:val="none" w:sz="0" w:space="0" w:color="auto"/>
                    <w:right w:val="none" w:sz="0" w:space="0" w:color="auto"/>
                  </w:divBdr>
                  <w:divsChild>
                    <w:div w:id="110559282">
                      <w:marLeft w:val="0"/>
                      <w:marRight w:val="0"/>
                      <w:marTop w:val="0"/>
                      <w:marBottom w:val="0"/>
                      <w:divBdr>
                        <w:top w:val="none" w:sz="0" w:space="0" w:color="auto"/>
                        <w:left w:val="none" w:sz="0" w:space="0" w:color="auto"/>
                        <w:bottom w:val="none" w:sz="0" w:space="0" w:color="auto"/>
                        <w:right w:val="none" w:sz="0" w:space="0" w:color="auto"/>
                      </w:divBdr>
                    </w:div>
                  </w:divsChild>
                </w:div>
                <w:div w:id="131168958">
                  <w:marLeft w:val="0"/>
                  <w:marRight w:val="0"/>
                  <w:marTop w:val="0"/>
                  <w:marBottom w:val="0"/>
                  <w:divBdr>
                    <w:top w:val="none" w:sz="0" w:space="0" w:color="auto"/>
                    <w:left w:val="none" w:sz="0" w:space="0" w:color="auto"/>
                    <w:bottom w:val="none" w:sz="0" w:space="0" w:color="auto"/>
                    <w:right w:val="none" w:sz="0" w:space="0" w:color="auto"/>
                  </w:divBdr>
                  <w:divsChild>
                    <w:div w:id="278342873">
                      <w:marLeft w:val="0"/>
                      <w:marRight w:val="0"/>
                      <w:marTop w:val="0"/>
                      <w:marBottom w:val="0"/>
                      <w:divBdr>
                        <w:top w:val="none" w:sz="0" w:space="0" w:color="auto"/>
                        <w:left w:val="none" w:sz="0" w:space="0" w:color="auto"/>
                        <w:bottom w:val="none" w:sz="0" w:space="0" w:color="auto"/>
                        <w:right w:val="none" w:sz="0" w:space="0" w:color="auto"/>
                      </w:divBdr>
                    </w:div>
                  </w:divsChild>
                </w:div>
                <w:div w:id="195000571">
                  <w:marLeft w:val="0"/>
                  <w:marRight w:val="0"/>
                  <w:marTop w:val="0"/>
                  <w:marBottom w:val="0"/>
                  <w:divBdr>
                    <w:top w:val="none" w:sz="0" w:space="0" w:color="auto"/>
                    <w:left w:val="none" w:sz="0" w:space="0" w:color="auto"/>
                    <w:bottom w:val="none" w:sz="0" w:space="0" w:color="auto"/>
                    <w:right w:val="none" w:sz="0" w:space="0" w:color="auto"/>
                  </w:divBdr>
                  <w:divsChild>
                    <w:div w:id="719283661">
                      <w:marLeft w:val="0"/>
                      <w:marRight w:val="0"/>
                      <w:marTop w:val="0"/>
                      <w:marBottom w:val="0"/>
                      <w:divBdr>
                        <w:top w:val="none" w:sz="0" w:space="0" w:color="auto"/>
                        <w:left w:val="none" w:sz="0" w:space="0" w:color="auto"/>
                        <w:bottom w:val="none" w:sz="0" w:space="0" w:color="auto"/>
                        <w:right w:val="none" w:sz="0" w:space="0" w:color="auto"/>
                      </w:divBdr>
                    </w:div>
                  </w:divsChild>
                </w:div>
                <w:div w:id="258300796">
                  <w:marLeft w:val="0"/>
                  <w:marRight w:val="0"/>
                  <w:marTop w:val="0"/>
                  <w:marBottom w:val="0"/>
                  <w:divBdr>
                    <w:top w:val="none" w:sz="0" w:space="0" w:color="auto"/>
                    <w:left w:val="none" w:sz="0" w:space="0" w:color="auto"/>
                    <w:bottom w:val="none" w:sz="0" w:space="0" w:color="auto"/>
                    <w:right w:val="none" w:sz="0" w:space="0" w:color="auto"/>
                  </w:divBdr>
                  <w:divsChild>
                    <w:div w:id="434250962">
                      <w:marLeft w:val="0"/>
                      <w:marRight w:val="0"/>
                      <w:marTop w:val="0"/>
                      <w:marBottom w:val="0"/>
                      <w:divBdr>
                        <w:top w:val="none" w:sz="0" w:space="0" w:color="auto"/>
                        <w:left w:val="none" w:sz="0" w:space="0" w:color="auto"/>
                        <w:bottom w:val="none" w:sz="0" w:space="0" w:color="auto"/>
                        <w:right w:val="none" w:sz="0" w:space="0" w:color="auto"/>
                      </w:divBdr>
                    </w:div>
                  </w:divsChild>
                </w:div>
                <w:div w:id="279999684">
                  <w:marLeft w:val="0"/>
                  <w:marRight w:val="0"/>
                  <w:marTop w:val="0"/>
                  <w:marBottom w:val="0"/>
                  <w:divBdr>
                    <w:top w:val="none" w:sz="0" w:space="0" w:color="auto"/>
                    <w:left w:val="none" w:sz="0" w:space="0" w:color="auto"/>
                    <w:bottom w:val="none" w:sz="0" w:space="0" w:color="auto"/>
                    <w:right w:val="none" w:sz="0" w:space="0" w:color="auto"/>
                  </w:divBdr>
                  <w:divsChild>
                    <w:div w:id="261031036">
                      <w:marLeft w:val="0"/>
                      <w:marRight w:val="0"/>
                      <w:marTop w:val="0"/>
                      <w:marBottom w:val="0"/>
                      <w:divBdr>
                        <w:top w:val="none" w:sz="0" w:space="0" w:color="auto"/>
                        <w:left w:val="none" w:sz="0" w:space="0" w:color="auto"/>
                        <w:bottom w:val="none" w:sz="0" w:space="0" w:color="auto"/>
                        <w:right w:val="none" w:sz="0" w:space="0" w:color="auto"/>
                      </w:divBdr>
                    </w:div>
                  </w:divsChild>
                </w:div>
                <w:div w:id="334959154">
                  <w:marLeft w:val="0"/>
                  <w:marRight w:val="0"/>
                  <w:marTop w:val="0"/>
                  <w:marBottom w:val="0"/>
                  <w:divBdr>
                    <w:top w:val="none" w:sz="0" w:space="0" w:color="auto"/>
                    <w:left w:val="none" w:sz="0" w:space="0" w:color="auto"/>
                    <w:bottom w:val="none" w:sz="0" w:space="0" w:color="auto"/>
                    <w:right w:val="none" w:sz="0" w:space="0" w:color="auto"/>
                  </w:divBdr>
                  <w:divsChild>
                    <w:div w:id="712773663">
                      <w:marLeft w:val="0"/>
                      <w:marRight w:val="0"/>
                      <w:marTop w:val="0"/>
                      <w:marBottom w:val="0"/>
                      <w:divBdr>
                        <w:top w:val="none" w:sz="0" w:space="0" w:color="auto"/>
                        <w:left w:val="none" w:sz="0" w:space="0" w:color="auto"/>
                        <w:bottom w:val="none" w:sz="0" w:space="0" w:color="auto"/>
                        <w:right w:val="none" w:sz="0" w:space="0" w:color="auto"/>
                      </w:divBdr>
                    </w:div>
                  </w:divsChild>
                </w:div>
                <w:div w:id="445580986">
                  <w:marLeft w:val="0"/>
                  <w:marRight w:val="0"/>
                  <w:marTop w:val="0"/>
                  <w:marBottom w:val="0"/>
                  <w:divBdr>
                    <w:top w:val="none" w:sz="0" w:space="0" w:color="auto"/>
                    <w:left w:val="none" w:sz="0" w:space="0" w:color="auto"/>
                    <w:bottom w:val="none" w:sz="0" w:space="0" w:color="auto"/>
                    <w:right w:val="none" w:sz="0" w:space="0" w:color="auto"/>
                  </w:divBdr>
                  <w:divsChild>
                    <w:div w:id="1331366253">
                      <w:marLeft w:val="0"/>
                      <w:marRight w:val="0"/>
                      <w:marTop w:val="0"/>
                      <w:marBottom w:val="0"/>
                      <w:divBdr>
                        <w:top w:val="none" w:sz="0" w:space="0" w:color="auto"/>
                        <w:left w:val="none" w:sz="0" w:space="0" w:color="auto"/>
                        <w:bottom w:val="none" w:sz="0" w:space="0" w:color="auto"/>
                        <w:right w:val="none" w:sz="0" w:space="0" w:color="auto"/>
                      </w:divBdr>
                    </w:div>
                  </w:divsChild>
                </w:div>
                <w:div w:id="523979137">
                  <w:marLeft w:val="0"/>
                  <w:marRight w:val="0"/>
                  <w:marTop w:val="0"/>
                  <w:marBottom w:val="0"/>
                  <w:divBdr>
                    <w:top w:val="none" w:sz="0" w:space="0" w:color="auto"/>
                    <w:left w:val="none" w:sz="0" w:space="0" w:color="auto"/>
                    <w:bottom w:val="none" w:sz="0" w:space="0" w:color="auto"/>
                    <w:right w:val="none" w:sz="0" w:space="0" w:color="auto"/>
                  </w:divBdr>
                  <w:divsChild>
                    <w:div w:id="447160863">
                      <w:marLeft w:val="0"/>
                      <w:marRight w:val="0"/>
                      <w:marTop w:val="0"/>
                      <w:marBottom w:val="0"/>
                      <w:divBdr>
                        <w:top w:val="none" w:sz="0" w:space="0" w:color="auto"/>
                        <w:left w:val="none" w:sz="0" w:space="0" w:color="auto"/>
                        <w:bottom w:val="none" w:sz="0" w:space="0" w:color="auto"/>
                        <w:right w:val="none" w:sz="0" w:space="0" w:color="auto"/>
                      </w:divBdr>
                    </w:div>
                  </w:divsChild>
                </w:div>
                <w:div w:id="536046193">
                  <w:marLeft w:val="0"/>
                  <w:marRight w:val="0"/>
                  <w:marTop w:val="0"/>
                  <w:marBottom w:val="0"/>
                  <w:divBdr>
                    <w:top w:val="none" w:sz="0" w:space="0" w:color="auto"/>
                    <w:left w:val="none" w:sz="0" w:space="0" w:color="auto"/>
                    <w:bottom w:val="none" w:sz="0" w:space="0" w:color="auto"/>
                    <w:right w:val="none" w:sz="0" w:space="0" w:color="auto"/>
                  </w:divBdr>
                  <w:divsChild>
                    <w:div w:id="1107315451">
                      <w:marLeft w:val="0"/>
                      <w:marRight w:val="0"/>
                      <w:marTop w:val="0"/>
                      <w:marBottom w:val="0"/>
                      <w:divBdr>
                        <w:top w:val="none" w:sz="0" w:space="0" w:color="auto"/>
                        <w:left w:val="none" w:sz="0" w:space="0" w:color="auto"/>
                        <w:bottom w:val="none" w:sz="0" w:space="0" w:color="auto"/>
                        <w:right w:val="none" w:sz="0" w:space="0" w:color="auto"/>
                      </w:divBdr>
                    </w:div>
                  </w:divsChild>
                </w:div>
                <w:div w:id="608972862">
                  <w:marLeft w:val="0"/>
                  <w:marRight w:val="0"/>
                  <w:marTop w:val="0"/>
                  <w:marBottom w:val="0"/>
                  <w:divBdr>
                    <w:top w:val="none" w:sz="0" w:space="0" w:color="auto"/>
                    <w:left w:val="none" w:sz="0" w:space="0" w:color="auto"/>
                    <w:bottom w:val="none" w:sz="0" w:space="0" w:color="auto"/>
                    <w:right w:val="none" w:sz="0" w:space="0" w:color="auto"/>
                  </w:divBdr>
                  <w:divsChild>
                    <w:div w:id="1410927351">
                      <w:marLeft w:val="0"/>
                      <w:marRight w:val="0"/>
                      <w:marTop w:val="0"/>
                      <w:marBottom w:val="0"/>
                      <w:divBdr>
                        <w:top w:val="none" w:sz="0" w:space="0" w:color="auto"/>
                        <w:left w:val="none" w:sz="0" w:space="0" w:color="auto"/>
                        <w:bottom w:val="none" w:sz="0" w:space="0" w:color="auto"/>
                        <w:right w:val="none" w:sz="0" w:space="0" w:color="auto"/>
                      </w:divBdr>
                    </w:div>
                  </w:divsChild>
                </w:div>
                <w:div w:id="724530221">
                  <w:marLeft w:val="0"/>
                  <w:marRight w:val="0"/>
                  <w:marTop w:val="0"/>
                  <w:marBottom w:val="0"/>
                  <w:divBdr>
                    <w:top w:val="none" w:sz="0" w:space="0" w:color="auto"/>
                    <w:left w:val="none" w:sz="0" w:space="0" w:color="auto"/>
                    <w:bottom w:val="none" w:sz="0" w:space="0" w:color="auto"/>
                    <w:right w:val="none" w:sz="0" w:space="0" w:color="auto"/>
                  </w:divBdr>
                  <w:divsChild>
                    <w:div w:id="2052995010">
                      <w:marLeft w:val="0"/>
                      <w:marRight w:val="0"/>
                      <w:marTop w:val="0"/>
                      <w:marBottom w:val="0"/>
                      <w:divBdr>
                        <w:top w:val="none" w:sz="0" w:space="0" w:color="auto"/>
                        <w:left w:val="none" w:sz="0" w:space="0" w:color="auto"/>
                        <w:bottom w:val="none" w:sz="0" w:space="0" w:color="auto"/>
                        <w:right w:val="none" w:sz="0" w:space="0" w:color="auto"/>
                      </w:divBdr>
                    </w:div>
                  </w:divsChild>
                </w:div>
                <w:div w:id="785733448">
                  <w:marLeft w:val="0"/>
                  <w:marRight w:val="0"/>
                  <w:marTop w:val="0"/>
                  <w:marBottom w:val="0"/>
                  <w:divBdr>
                    <w:top w:val="none" w:sz="0" w:space="0" w:color="auto"/>
                    <w:left w:val="none" w:sz="0" w:space="0" w:color="auto"/>
                    <w:bottom w:val="none" w:sz="0" w:space="0" w:color="auto"/>
                    <w:right w:val="none" w:sz="0" w:space="0" w:color="auto"/>
                  </w:divBdr>
                  <w:divsChild>
                    <w:div w:id="465391012">
                      <w:marLeft w:val="0"/>
                      <w:marRight w:val="0"/>
                      <w:marTop w:val="0"/>
                      <w:marBottom w:val="0"/>
                      <w:divBdr>
                        <w:top w:val="none" w:sz="0" w:space="0" w:color="auto"/>
                        <w:left w:val="none" w:sz="0" w:space="0" w:color="auto"/>
                        <w:bottom w:val="none" w:sz="0" w:space="0" w:color="auto"/>
                        <w:right w:val="none" w:sz="0" w:space="0" w:color="auto"/>
                      </w:divBdr>
                    </w:div>
                  </w:divsChild>
                </w:div>
                <w:div w:id="799498211">
                  <w:marLeft w:val="0"/>
                  <w:marRight w:val="0"/>
                  <w:marTop w:val="0"/>
                  <w:marBottom w:val="0"/>
                  <w:divBdr>
                    <w:top w:val="none" w:sz="0" w:space="0" w:color="auto"/>
                    <w:left w:val="none" w:sz="0" w:space="0" w:color="auto"/>
                    <w:bottom w:val="none" w:sz="0" w:space="0" w:color="auto"/>
                    <w:right w:val="none" w:sz="0" w:space="0" w:color="auto"/>
                  </w:divBdr>
                  <w:divsChild>
                    <w:div w:id="161166004">
                      <w:marLeft w:val="0"/>
                      <w:marRight w:val="0"/>
                      <w:marTop w:val="0"/>
                      <w:marBottom w:val="0"/>
                      <w:divBdr>
                        <w:top w:val="none" w:sz="0" w:space="0" w:color="auto"/>
                        <w:left w:val="none" w:sz="0" w:space="0" w:color="auto"/>
                        <w:bottom w:val="none" w:sz="0" w:space="0" w:color="auto"/>
                        <w:right w:val="none" w:sz="0" w:space="0" w:color="auto"/>
                      </w:divBdr>
                    </w:div>
                  </w:divsChild>
                </w:div>
                <w:div w:id="819273246">
                  <w:marLeft w:val="0"/>
                  <w:marRight w:val="0"/>
                  <w:marTop w:val="0"/>
                  <w:marBottom w:val="0"/>
                  <w:divBdr>
                    <w:top w:val="none" w:sz="0" w:space="0" w:color="auto"/>
                    <w:left w:val="none" w:sz="0" w:space="0" w:color="auto"/>
                    <w:bottom w:val="none" w:sz="0" w:space="0" w:color="auto"/>
                    <w:right w:val="none" w:sz="0" w:space="0" w:color="auto"/>
                  </w:divBdr>
                  <w:divsChild>
                    <w:div w:id="684593032">
                      <w:marLeft w:val="0"/>
                      <w:marRight w:val="0"/>
                      <w:marTop w:val="0"/>
                      <w:marBottom w:val="0"/>
                      <w:divBdr>
                        <w:top w:val="none" w:sz="0" w:space="0" w:color="auto"/>
                        <w:left w:val="none" w:sz="0" w:space="0" w:color="auto"/>
                        <w:bottom w:val="none" w:sz="0" w:space="0" w:color="auto"/>
                        <w:right w:val="none" w:sz="0" w:space="0" w:color="auto"/>
                      </w:divBdr>
                    </w:div>
                    <w:div w:id="701368952">
                      <w:marLeft w:val="0"/>
                      <w:marRight w:val="0"/>
                      <w:marTop w:val="0"/>
                      <w:marBottom w:val="0"/>
                      <w:divBdr>
                        <w:top w:val="none" w:sz="0" w:space="0" w:color="auto"/>
                        <w:left w:val="none" w:sz="0" w:space="0" w:color="auto"/>
                        <w:bottom w:val="none" w:sz="0" w:space="0" w:color="auto"/>
                        <w:right w:val="none" w:sz="0" w:space="0" w:color="auto"/>
                      </w:divBdr>
                    </w:div>
                    <w:div w:id="896013534">
                      <w:marLeft w:val="0"/>
                      <w:marRight w:val="0"/>
                      <w:marTop w:val="0"/>
                      <w:marBottom w:val="0"/>
                      <w:divBdr>
                        <w:top w:val="none" w:sz="0" w:space="0" w:color="auto"/>
                        <w:left w:val="none" w:sz="0" w:space="0" w:color="auto"/>
                        <w:bottom w:val="none" w:sz="0" w:space="0" w:color="auto"/>
                        <w:right w:val="none" w:sz="0" w:space="0" w:color="auto"/>
                      </w:divBdr>
                    </w:div>
                    <w:div w:id="1722896428">
                      <w:marLeft w:val="0"/>
                      <w:marRight w:val="0"/>
                      <w:marTop w:val="0"/>
                      <w:marBottom w:val="0"/>
                      <w:divBdr>
                        <w:top w:val="none" w:sz="0" w:space="0" w:color="auto"/>
                        <w:left w:val="none" w:sz="0" w:space="0" w:color="auto"/>
                        <w:bottom w:val="none" w:sz="0" w:space="0" w:color="auto"/>
                        <w:right w:val="none" w:sz="0" w:space="0" w:color="auto"/>
                      </w:divBdr>
                    </w:div>
                  </w:divsChild>
                </w:div>
                <w:div w:id="879515938">
                  <w:marLeft w:val="0"/>
                  <w:marRight w:val="0"/>
                  <w:marTop w:val="0"/>
                  <w:marBottom w:val="0"/>
                  <w:divBdr>
                    <w:top w:val="none" w:sz="0" w:space="0" w:color="auto"/>
                    <w:left w:val="none" w:sz="0" w:space="0" w:color="auto"/>
                    <w:bottom w:val="none" w:sz="0" w:space="0" w:color="auto"/>
                    <w:right w:val="none" w:sz="0" w:space="0" w:color="auto"/>
                  </w:divBdr>
                  <w:divsChild>
                    <w:div w:id="161942940">
                      <w:marLeft w:val="0"/>
                      <w:marRight w:val="0"/>
                      <w:marTop w:val="0"/>
                      <w:marBottom w:val="0"/>
                      <w:divBdr>
                        <w:top w:val="none" w:sz="0" w:space="0" w:color="auto"/>
                        <w:left w:val="none" w:sz="0" w:space="0" w:color="auto"/>
                        <w:bottom w:val="none" w:sz="0" w:space="0" w:color="auto"/>
                        <w:right w:val="none" w:sz="0" w:space="0" w:color="auto"/>
                      </w:divBdr>
                    </w:div>
                    <w:div w:id="492836650">
                      <w:marLeft w:val="0"/>
                      <w:marRight w:val="0"/>
                      <w:marTop w:val="0"/>
                      <w:marBottom w:val="0"/>
                      <w:divBdr>
                        <w:top w:val="none" w:sz="0" w:space="0" w:color="auto"/>
                        <w:left w:val="none" w:sz="0" w:space="0" w:color="auto"/>
                        <w:bottom w:val="none" w:sz="0" w:space="0" w:color="auto"/>
                        <w:right w:val="none" w:sz="0" w:space="0" w:color="auto"/>
                      </w:divBdr>
                    </w:div>
                    <w:div w:id="1150446019">
                      <w:marLeft w:val="0"/>
                      <w:marRight w:val="0"/>
                      <w:marTop w:val="0"/>
                      <w:marBottom w:val="0"/>
                      <w:divBdr>
                        <w:top w:val="none" w:sz="0" w:space="0" w:color="auto"/>
                        <w:left w:val="none" w:sz="0" w:space="0" w:color="auto"/>
                        <w:bottom w:val="none" w:sz="0" w:space="0" w:color="auto"/>
                        <w:right w:val="none" w:sz="0" w:space="0" w:color="auto"/>
                      </w:divBdr>
                    </w:div>
                  </w:divsChild>
                </w:div>
                <w:div w:id="909116031">
                  <w:marLeft w:val="0"/>
                  <w:marRight w:val="0"/>
                  <w:marTop w:val="0"/>
                  <w:marBottom w:val="0"/>
                  <w:divBdr>
                    <w:top w:val="none" w:sz="0" w:space="0" w:color="auto"/>
                    <w:left w:val="none" w:sz="0" w:space="0" w:color="auto"/>
                    <w:bottom w:val="none" w:sz="0" w:space="0" w:color="auto"/>
                    <w:right w:val="none" w:sz="0" w:space="0" w:color="auto"/>
                  </w:divBdr>
                  <w:divsChild>
                    <w:div w:id="1795370432">
                      <w:marLeft w:val="0"/>
                      <w:marRight w:val="0"/>
                      <w:marTop w:val="0"/>
                      <w:marBottom w:val="0"/>
                      <w:divBdr>
                        <w:top w:val="none" w:sz="0" w:space="0" w:color="auto"/>
                        <w:left w:val="none" w:sz="0" w:space="0" w:color="auto"/>
                        <w:bottom w:val="none" w:sz="0" w:space="0" w:color="auto"/>
                        <w:right w:val="none" w:sz="0" w:space="0" w:color="auto"/>
                      </w:divBdr>
                    </w:div>
                  </w:divsChild>
                </w:div>
                <w:div w:id="938874447">
                  <w:marLeft w:val="0"/>
                  <w:marRight w:val="0"/>
                  <w:marTop w:val="0"/>
                  <w:marBottom w:val="0"/>
                  <w:divBdr>
                    <w:top w:val="none" w:sz="0" w:space="0" w:color="auto"/>
                    <w:left w:val="none" w:sz="0" w:space="0" w:color="auto"/>
                    <w:bottom w:val="none" w:sz="0" w:space="0" w:color="auto"/>
                    <w:right w:val="none" w:sz="0" w:space="0" w:color="auto"/>
                  </w:divBdr>
                  <w:divsChild>
                    <w:div w:id="1758164825">
                      <w:marLeft w:val="0"/>
                      <w:marRight w:val="0"/>
                      <w:marTop w:val="0"/>
                      <w:marBottom w:val="0"/>
                      <w:divBdr>
                        <w:top w:val="none" w:sz="0" w:space="0" w:color="auto"/>
                        <w:left w:val="none" w:sz="0" w:space="0" w:color="auto"/>
                        <w:bottom w:val="none" w:sz="0" w:space="0" w:color="auto"/>
                        <w:right w:val="none" w:sz="0" w:space="0" w:color="auto"/>
                      </w:divBdr>
                    </w:div>
                  </w:divsChild>
                </w:div>
                <w:div w:id="962199777">
                  <w:marLeft w:val="0"/>
                  <w:marRight w:val="0"/>
                  <w:marTop w:val="0"/>
                  <w:marBottom w:val="0"/>
                  <w:divBdr>
                    <w:top w:val="none" w:sz="0" w:space="0" w:color="auto"/>
                    <w:left w:val="none" w:sz="0" w:space="0" w:color="auto"/>
                    <w:bottom w:val="none" w:sz="0" w:space="0" w:color="auto"/>
                    <w:right w:val="none" w:sz="0" w:space="0" w:color="auto"/>
                  </w:divBdr>
                  <w:divsChild>
                    <w:div w:id="1788115277">
                      <w:marLeft w:val="0"/>
                      <w:marRight w:val="0"/>
                      <w:marTop w:val="0"/>
                      <w:marBottom w:val="0"/>
                      <w:divBdr>
                        <w:top w:val="none" w:sz="0" w:space="0" w:color="auto"/>
                        <w:left w:val="none" w:sz="0" w:space="0" w:color="auto"/>
                        <w:bottom w:val="none" w:sz="0" w:space="0" w:color="auto"/>
                        <w:right w:val="none" w:sz="0" w:space="0" w:color="auto"/>
                      </w:divBdr>
                    </w:div>
                  </w:divsChild>
                </w:div>
                <w:div w:id="993802224">
                  <w:marLeft w:val="0"/>
                  <w:marRight w:val="0"/>
                  <w:marTop w:val="0"/>
                  <w:marBottom w:val="0"/>
                  <w:divBdr>
                    <w:top w:val="none" w:sz="0" w:space="0" w:color="auto"/>
                    <w:left w:val="none" w:sz="0" w:space="0" w:color="auto"/>
                    <w:bottom w:val="none" w:sz="0" w:space="0" w:color="auto"/>
                    <w:right w:val="none" w:sz="0" w:space="0" w:color="auto"/>
                  </w:divBdr>
                  <w:divsChild>
                    <w:div w:id="2135052579">
                      <w:marLeft w:val="0"/>
                      <w:marRight w:val="0"/>
                      <w:marTop w:val="0"/>
                      <w:marBottom w:val="0"/>
                      <w:divBdr>
                        <w:top w:val="none" w:sz="0" w:space="0" w:color="auto"/>
                        <w:left w:val="none" w:sz="0" w:space="0" w:color="auto"/>
                        <w:bottom w:val="none" w:sz="0" w:space="0" w:color="auto"/>
                        <w:right w:val="none" w:sz="0" w:space="0" w:color="auto"/>
                      </w:divBdr>
                    </w:div>
                  </w:divsChild>
                </w:div>
                <w:div w:id="1213074061">
                  <w:marLeft w:val="0"/>
                  <w:marRight w:val="0"/>
                  <w:marTop w:val="0"/>
                  <w:marBottom w:val="0"/>
                  <w:divBdr>
                    <w:top w:val="none" w:sz="0" w:space="0" w:color="auto"/>
                    <w:left w:val="none" w:sz="0" w:space="0" w:color="auto"/>
                    <w:bottom w:val="none" w:sz="0" w:space="0" w:color="auto"/>
                    <w:right w:val="none" w:sz="0" w:space="0" w:color="auto"/>
                  </w:divBdr>
                  <w:divsChild>
                    <w:div w:id="2102875961">
                      <w:marLeft w:val="0"/>
                      <w:marRight w:val="0"/>
                      <w:marTop w:val="0"/>
                      <w:marBottom w:val="0"/>
                      <w:divBdr>
                        <w:top w:val="none" w:sz="0" w:space="0" w:color="auto"/>
                        <w:left w:val="none" w:sz="0" w:space="0" w:color="auto"/>
                        <w:bottom w:val="none" w:sz="0" w:space="0" w:color="auto"/>
                        <w:right w:val="none" w:sz="0" w:space="0" w:color="auto"/>
                      </w:divBdr>
                    </w:div>
                  </w:divsChild>
                </w:div>
                <w:div w:id="1213495081">
                  <w:marLeft w:val="0"/>
                  <w:marRight w:val="0"/>
                  <w:marTop w:val="0"/>
                  <w:marBottom w:val="0"/>
                  <w:divBdr>
                    <w:top w:val="none" w:sz="0" w:space="0" w:color="auto"/>
                    <w:left w:val="none" w:sz="0" w:space="0" w:color="auto"/>
                    <w:bottom w:val="none" w:sz="0" w:space="0" w:color="auto"/>
                    <w:right w:val="none" w:sz="0" w:space="0" w:color="auto"/>
                  </w:divBdr>
                  <w:divsChild>
                    <w:div w:id="1677421254">
                      <w:marLeft w:val="0"/>
                      <w:marRight w:val="0"/>
                      <w:marTop w:val="0"/>
                      <w:marBottom w:val="0"/>
                      <w:divBdr>
                        <w:top w:val="none" w:sz="0" w:space="0" w:color="auto"/>
                        <w:left w:val="none" w:sz="0" w:space="0" w:color="auto"/>
                        <w:bottom w:val="none" w:sz="0" w:space="0" w:color="auto"/>
                        <w:right w:val="none" w:sz="0" w:space="0" w:color="auto"/>
                      </w:divBdr>
                    </w:div>
                  </w:divsChild>
                </w:div>
                <w:div w:id="1226179288">
                  <w:marLeft w:val="0"/>
                  <w:marRight w:val="0"/>
                  <w:marTop w:val="0"/>
                  <w:marBottom w:val="0"/>
                  <w:divBdr>
                    <w:top w:val="none" w:sz="0" w:space="0" w:color="auto"/>
                    <w:left w:val="none" w:sz="0" w:space="0" w:color="auto"/>
                    <w:bottom w:val="none" w:sz="0" w:space="0" w:color="auto"/>
                    <w:right w:val="none" w:sz="0" w:space="0" w:color="auto"/>
                  </w:divBdr>
                  <w:divsChild>
                    <w:div w:id="1406800435">
                      <w:marLeft w:val="0"/>
                      <w:marRight w:val="0"/>
                      <w:marTop w:val="0"/>
                      <w:marBottom w:val="0"/>
                      <w:divBdr>
                        <w:top w:val="none" w:sz="0" w:space="0" w:color="auto"/>
                        <w:left w:val="none" w:sz="0" w:space="0" w:color="auto"/>
                        <w:bottom w:val="none" w:sz="0" w:space="0" w:color="auto"/>
                        <w:right w:val="none" w:sz="0" w:space="0" w:color="auto"/>
                      </w:divBdr>
                    </w:div>
                  </w:divsChild>
                </w:div>
                <w:div w:id="1322197544">
                  <w:marLeft w:val="0"/>
                  <w:marRight w:val="0"/>
                  <w:marTop w:val="0"/>
                  <w:marBottom w:val="0"/>
                  <w:divBdr>
                    <w:top w:val="none" w:sz="0" w:space="0" w:color="auto"/>
                    <w:left w:val="none" w:sz="0" w:space="0" w:color="auto"/>
                    <w:bottom w:val="none" w:sz="0" w:space="0" w:color="auto"/>
                    <w:right w:val="none" w:sz="0" w:space="0" w:color="auto"/>
                  </w:divBdr>
                  <w:divsChild>
                    <w:div w:id="762730017">
                      <w:marLeft w:val="0"/>
                      <w:marRight w:val="0"/>
                      <w:marTop w:val="0"/>
                      <w:marBottom w:val="0"/>
                      <w:divBdr>
                        <w:top w:val="none" w:sz="0" w:space="0" w:color="auto"/>
                        <w:left w:val="none" w:sz="0" w:space="0" w:color="auto"/>
                        <w:bottom w:val="none" w:sz="0" w:space="0" w:color="auto"/>
                        <w:right w:val="none" w:sz="0" w:space="0" w:color="auto"/>
                      </w:divBdr>
                    </w:div>
                  </w:divsChild>
                </w:div>
                <w:div w:id="1333684846">
                  <w:marLeft w:val="0"/>
                  <w:marRight w:val="0"/>
                  <w:marTop w:val="0"/>
                  <w:marBottom w:val="0"/>
                  <w:divBdr>
                    <w:top w:val="none" w:sz="0" w:space="0" w:color="auto"/>
                    <w:left w:val="none" w:sz="0" w:space="0" w:color="auto"/>
                    <w:bottom w:val="none" w:sz="0" w:space="0" w:color="auto"/>
                    <w:right w:val="none" w:sz="0" w:space="0" w:color="auto"/>
                  </w:divBdr>
                  <w:divsChild>
                    <w:div w:id="651521551">
                      <w:marLeft w:val="0"/>
                      <w:marRight w:val="0"/>
                      <w:marTop w:val="0"/>
                      <w:marBottom w:val="0"/>
                      <w:divBdr>
                        <w:top w:val="none" w:sz="0" w:space="0" w:color="auto"/>
                        <w:left w:val="none" w:sz="0" w:space="0" w:color="auto"/>
                        <w:bottom w:val="none" w:sz="0" w:space="0" w:color="auto"/>
                        <w:right w:val="none" w:sz="0" w:space="0" w:color="auto"/>
                      </w:divBdr>
                    </w:div>
                  </w:divsChild>
                </w:div>
                <w:div w:id="1736196149">
                  <w:marLeft w:val="0"/>
                  <w:marRight w:val="0"/>
                  <w:marTop w:val="0"/>
                  <w:marBottom w:val="0"/>
                  <w:divBdr>
                    <w:top w:val="none" w:sz="0" w:space="0" w:color="auto"/>
                    <w:left w:val="none" w:sz="0" w:space="0" w:color="auto"/>
                    <w:bottom w:val="none" w:sz="0" w:space="0" w:color="auto"/>
                    <w:right w:val="none" w:sz="0" w:space="0" w:color="auto"/>
                  </w:divBdr>
                  <w:divsChild>
                    <w:div w:id="1733389012">
                      <w:marLeft w:val="0"/>
                      <w:marRight w:val="0"/>
                      <w:marTop w:val="0"/>
                      <w:marBottom w:val="0"/>
                      <w:divBdr>
                        <w:top w:val="none" w:sz="0" w:space="0" w:color="auto"/>
                        <w:left w:val="none" w:sz="0" w:space="0" w:color="auto"/>
                        <w:bottom w:val="none" w:sz="0" w:space="0" w:color="auto"/>
                        <w:right w:val="none" w:sz="0" w:space="0" w:color="auto"/>
                      </w:divBdr>
                    </w:div>
                  </w:divsChild>
                </w:div>
                <w:div w:id="1759983053">
                  <w:marLeft w:val="0"/>
                  <w:marRight w:val="0"/>
                  <w:marTop w:val="0"/>
                  <w:marBottom w:val="0"/>
                  <w:divBdr>
                    <w:top w:val="none" w:sz="0" w:space="0" w:color="auto"/>
                    <w:left w:val="none" w:sz="0" w:space="0" w:color="auto"/>
                    <w:bottom w:val="none" w:sz="0" w:space="0" w:color="auto"/>
                    <w:right w:val="none" w:sz="0" w:space="0" w:color="auto"/>
                  </w:divBdr>
                  <w:divsChild>
                    <w:div w:id="107355758">
                      <w:marLeft w:val="0"/>
                      <w:marRight w:val="0"/>
                      <w:marTop w:val="0"/>
                      <w:marBottom w:val="0"/>
                      <w:divBdr>
                        <w:top w:val="none" w:sz="0" w:space="0" w:color="auto"/>
                        <w:left w:val="none" w:sz="0" w:space="0" w:color="auto"/>
                        <w:bottom w:val="none" w:sz="0" w:space="0" w:color="auto"/>
                        <w:right w:val="none" w:sz="0" w:space="0" w:color="auto"/>
                      </w:divBdr>
                    </w:div>
                  </w:divsChild>
                </w:div>
                <w:div w:id="2026855726">
                  <w:marLeft w:val="0"/>
                  <w:marRight w:val="0"/>
                  <w:marTop w:val="0"/>
                  <w:marBottom w:val="0"/>
                  <w:divBdr>
                    <w:top w:val="none" w:sz="0" w:space="0" w:color="auto"/>
                    <w:left w:val="none" w:sz="0" w:space="0" w:color="auto"/>
                    <w:bottom w:val="none" w:sz="0" w:space="0" w:color="auto"/>
                    <w:right w:val="none" w:sz="0" w:space="0" w:color="auto"/>
                  </w:divBdr>
                  <w:divsChild>
                    <w:div w:id="1226188562">
                      <w:marLeft w:val="0"/>
                      <w:marRight w:val="0"/>
                      <w:marTop w:val="0"/>
                      <w:marBottom w:val="0"/>
                      <w:divBdr>
                        <w:top w:val="none" w:sz="0" w:space="0" w:color="auto"/>
                        <w:left w:val="none" w:sz="0" w:space="0" w:color="auto"/>
                        <w:bottom w:val="none" w:sz="0" w:space="0" w:color="auto"/>
                        <w:right w:val="none" w:sz="0" w:space="0" w:color="auto"/>
                      </w:divBdr>
                    </w:div>
                  </w:divsChild>
                </w:div>
                <w:div w:id="2046909834">
                  <w:marLeft w:val="0"/>
                  <w:marRight w:val="0"/>
                  <w:marTop w:val="0"/>
                  <w:marBottom w:val="0"/>
                  <w:divBdr>
                    <w:top w:val="none" w:sz="0" w:space="0" w:color="auto"/>
                    <w:left w:val="none" w:sz="0" w:space="0" w:color="auto"/>
                    <w:bottom w:val="none" w:sz="0" w:space="0" w:color="auto"/>
                    <w:right w:val="none" w:sz="0" w:space="0" w:color="auto"/>
                  </w:divBdr>
                  <w:divsChild>
                    <w:div w:id="1292058782">
                      <w:marLeft w:val="0"/>
                      <w:marRight w:val="0"/>
                      <w:marTop w:val="0"/>
                      <w:marBottom w:val="0"/>
                      <w:divBdr>
                        <w:top w:val="none" w:sz="0" w:space="0" w:color="auto"/>
                        <w:left w:val="none" w:sz="0" w:space="0" w:color="auto"/>
                        <w:bottom w:val="none" w:sz="0" w:space="0" w:color="auto"/>
                        <w:right w:val="none" w:sz="0" w:space="0" w:color="auto"/>
                      </w:divBdr>
                    </w:div>
                  </w:divsChild>
                </w:div>
                <w:div w:id="2108377693">
                  <w:marLeft w:val="0"/>
                  <w:marRight w:val="0"/>
                  <w:marTop w:val="0"/>
                  <w:marBottom w:val="0"/>
                  <w:divBdr>
                    <w:top w:val="none" w:sz="0" w:space="0" w:color="auto"/>
                    <w:left w:val="none" w:sz="0" w:space="0" w:color="auto"/>
                    <w:bottom w:val="none" w:sz="0" w:space="0" w:color="auto"/>
                    <w:right w:val="none" w:sz="0" w:space="0" w:color="auto"/>
                  </w:divBdr>
                  <w:divsChild>
                    <w:div w:id="135307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927211">
          <w:marLeft w:val="0"/>
          <w:marRight w:val="0"/>
          <w:marTop w:val="0"/>
          <w:marBottom w:val="0"/>
          <w:divBdr>
            <w:top w:val="none" w:sz="0" w:space="0" w:color="auto"/>
            <w:left w:val="none" w:sz="0" w:space="0" w:color="auto"/>
            <w:bottom w:val="none" w:sz="0" w:space="0" w:color="auto"/>
            <w:right w:val="none" w:sz="0" w:space="0" w:color="auto"/>
          </w:divBdr>
        </w:div>
      </w:divsChild>
    </w:div>
    <w:div w:id="711661302">
      <w:bodyDiv w:val="1"/>
      <w:marLeft w:val="0"/>
      <w:marRight w:val="0"/>
      <w:marTop w:val="0"/>
      <w:marBottom w:val="0"/>
      <w:divBdr>
        <w:top w:val="none" w:sz="0" w:space="0" w:color="auto"/>
        <w:left w:val="none" w:sz="0" w:space="0" w:color="auto"/>
        <w:bottom w:val="none" w:sz="0" w:space="0" w:color="auto"/>
        <w:right w:val="none" w:sz="0" w:space="0" w:color="auto"/>
      </w:divBdr>
      <w:divsChild>
        <w:div w:id="522087878">
          <w:marLeft w:val="0"/>
          <w:marRight w:val="0"/>
          <w:marTop w:val="0"/>
          <w:marBottom w:val="0"/>
          <w:divBdr>
            <w:top w:val="none" w:sz="0" w:space="0" w:color="auto"/>
            <w:left w:val="none" w:sz="0" w:space="0" w:color="auto"/>
            <w:bottom w:val="none" w:sz="0" w:space="0" w:color="auto"/>
            <w:right w:val="none" w:sz="0" w:space="0" w:color="auto"/>
          </w:divBdr>
          <w:divsChild>
            <w:div w:id="574627409">
              <w:marLeft w:val="0"/>
              <w:marRight w:val="0"/>
              <w:marTop w:val="0"/>
              <w:marBottom w:val="0"/>
              <w:divBdr>
                <w:top w:val="none" w:sz="0" w:space="0" w:color="auto"/>
                <w:left w:val="none" w:sz="0" w:space="0" w:color="auto"/>
                <w:bottom w:val="none" w:sz="0" w:space="0" w:color="auto"/>
                <w:right w:val="none" w:sz="0" w:space="0" w:color="auto"/>
              </w:divBdr>
            </w:div>
          </w:divsChild>
        </w:div>
        <w:div w:id="899824064">
          <w:marLeft w:val="0"/>
          <w:marRight w:val="0"/>
          <w:marTop w:val="0"/>
          <w:marBottom w:val="0"/>
          <w:divBdr>
            <w:top w:val="none" w:sz="0" w:space="0" w:color="auto"/>
            <w:left w:val="none" w:sz="0" w:space="0" w:color="auto"/>
            <w:bottom w:val="none" w:sz="0" w:space="0" w:color="auto"/>
            <w:right w:val="none" w:sz="0" w:space="0" w:color="auto"/>
          </w:divBdr>
          <w:divsChild>
            <w:div w:id="1328555106">
              <w:marLeft w:val="0"/>
              <w:marRight w:val="0"/>
              <w:marTop w:val="0"/>
              <w:marBottom w:val="0"/>
              <w:divBdr>
                <w:top w:val="none" w:sz="0" w:space="0" w:color="auto"/>
                <w:left w:val="none" w:sz="0" w:space="0" w:color="auto"/>
                <w:bottom w:val="none" w:sz="0" w:space="0" w:color="auto"/>
                <w:right w:val="none" w:sz="0" w:space="0" w:color="auto"/>
              </w:divBdr>
            </w:div>
            <w:div w:id="1705524493">
              <w:marLeft w:val="0"/>
              <w:marRight w:val="0"/>
              <w:marTop w:val="0"/>
              <w:marBottom w:val="0"/>
              <w:divBdr>
                <w:top w:val="none" w:sz="0" w:space="0" w:color="auto"/>
                <w:left w:val="none" w:sz="0" w:space="0" w:color="auto"/>
                <w:bottom w:val="none" w:sz="0" w:space="0" w:color="auto"/>
                <w:right w:val="none" w:sz="0" w:space="0" w:color="auto"/>
              </w:divBdr>
            </w:div>
          </w:divsChild>
        </w:div>
        <w:div w:id="1076318248">
          <w:marLeft w:val="0"/>
          <w:marRight w:val="0"/>
          <w:marTop w:val="0"/>
          <w:marBottom w:val="0"/>
          <w:divBdr>
            <w:top w:val="none" w:sz="0" w:space="0" w:color="auto"/>
            <w:left w:val="none" w:sz="0" w:space="0" w:color="auto"/>
            <w:bottom w:val="none" w:sz="0" w:space="0" w:color="auto"/>
            <w:right w:val="none" w:sz="0" w:space="0" w:color="auto"/>
          </w:divBdr>
          <w:divsChild>
            <w:div w:id="44523071">
              <w:marLeft w:val="0"/>
              <w:marRight w:val="0"/>
              <w:marTop w:val="0"/>
              <w:marBottom w:val="0"/>
              <w:divBdr>
                <w:top w:val="none" w:sz="0" w:space="0" w:color="auto"/>
                <w:left w:val="none" w:sz="0" w:space="0" w:color="auto"/>
                <w:bottom w:val="none" w:sz="0" w:space="0" w:color="auto"/>
                <w:right w:val="none" w:sz="0" w:space="0" w:color="auto"/>
              </w:divBdr>
            </w:div>
          </w:divsChild>
        </w:div>
        <w:div w:id="1183935706">
          <w:marLeft w:val="0"/>
          <w:marRight w:val="0"/>
          <w:marTop w:val="0"/>
          <w:marBottom w:val="0"/>
          <w:divBdr>
            <w:top w:val="none" w:sz="0" w:space="0" w:color="auto"/>
            <w:left w:val="none" w:sz="0" w:space="0" w:color="auto"/>
            <w:bottom w:val="none" w:sz="0" w:space="0" w:color="auto"/>
            <w:right w:val="none" w:sz="0" w:space="0" w:color="auto"/>
          </w:divBdr>
          <w:divsChild>
            <w:div w:id="480007493">
              <w:marLeft w:val="0"/>
              <w:marRight w:val="0"/>
              <w:marTop w:val="0"/>
              <w:marBottom w:val="0"/>
              <w:divBdr>
                <w:top w:val="none" w:sz="0" w:space="0" w:color="auto"/>
                <w:left w:val="none" w:sz="0" w:space="0" w:color="auto"/>
                <w:bottom w:val="none" w:sz="0" w:space="0" w:color="auto"/>
                <w:right w:val="none" w:sz="0" w:space="0" w:color="auto"/>
              </w:divBdr>
            </w:div>
            <w:div w:id="1304045415">
              <w:marLeft w:val="0"/>
              <w:marRight w:val="0"/>
              <w:marTop w:val="0"/>
              <w:marBottom w:val="0"/>
              <w:divBdr>
                <w:top w:val="none" w:sz="0" w:space="0" w:color="auto"/>
                <w:left w:val="none" w:sz="0" w:space="0" w:color="auto"/>
                <w:bottom w:val="none" w:sz="0" w:space="0" w:color="auto"/>
                <w:right w:val="none" w:sz="0" w:space="0" w:color="auto"/>
              </w:divBdr>
            </w:div>
          </w:divsChild>
        </w:div>
        <w:div w:id="1297223519">
          <w:marLeft w:val="0"/>
          <w:marRight w:val="0"/>
          <w:marTop w:val="0"/>
          <w:marBottom w:val="0"/>
          <w:divBdr>
            <w:top w:val="none" w:sz="0" w:space="0" w:color="auto"/>
            <w:left w:val="none" w:sz="0" w:space="0" w:color="auto"/>
            <w:bottom w:val="none" w:sz="0" w:space="0" w:color="auto"/>
            <w:right w:val="none" w:sz="0" w:space="0" w:color="auto"/>
          </w:divBdr>
          <w:divsChild>
            <w:div w:id="655720045">
              <w:marLeft w:val="0"/>
              <w:marRight w:val="0"/>
              <w:marTop w:val="0"/>
              <w:marBottom w:val="0"/>
              <w:divBdr>
                <w:top w:val="none" w:sz="0" w:space="0" w:color="auto"/>
                <w:left w:val="none" w:sz="0" w:space="0" w:color="auto"/>
                <w:bottom w:val="none" w:sz="0" w:space="0" w:color="auto"/>
                <w:right w:val="none" w:sz="0" w:space="0" w:color="auto"/>
              </w:divBdr>
            </w:div>
          </w:divsChild>
        </w:div>
        <w:div w:id="1430152441">
          <w:marLeft w:val="0"/>
          <w:marRight w:val="0"/>
          <w:marTop w:val="0"/>
          <w:marBottom w:val="0"/>
          <w:divBdr>
            <w:top w:val="none" w:sz="0" w:space="0" w:color="auto"/>
            <w:left w:val="none" w:sz="0" w:space="0" w:color="auto"/>
            <w:bottom w:val="none" w:sz="0" w:space="0" w:color="auto"/>
            <w:right w:val="none" w:sz="0" w:space="0" w:color="auto"/>
          </w:divBdr>
          <w:divsChild>
            <w:div w:id="1623537096">
              <w:marLeft w:val="0"/>
              <w:marRight w:val="0"/>
              <w:marTop w:val="0"/>
              <w:marBottom w:val="0"/>
              <w:divBdr>
                <w:top w:val="none" w:sz="0" w:space="0" w:color="auto"/>
                <w:left w:val="none" w:sz="0" w:space="0" w:color="auto"/>
                <w:bottom w:val="none" w:sz="0" w:space="0" w:color="auto"/>
                <w:right w:val="none" w:sz="0" w:space="0" w:color="auto"/>
              </w:divBdr>
            </w:div>
          </w:divsChild>
        </w:div>
        <w:div w:id="1722561410">
          <w:marLeft w:val="0"/>
          <w:marRight w:val="0"/>
          <w:marTop w:val="0"/>
          <w:marBottom w:val="0"/>
          <w:divBdr>
            <w:top w:val="none" w:sz="0" w:space="0" w:color="auto"/>
            <w:left w:val="none" w:sz="0" w:space="0" w:color="auto"/>
            <w:bottom w:val="none" w:sz="0" w:space="0" w:color="auto"/>
            <w:right w:val="none" w:sz="0" w:space="0" w:color="auto"/>
          </w:divBdr>
          <w:divsChild>
            <w:div w:id="458768040">
              <w:marLeft w:val="0"/>
              <w:marRight w:val="0"/>
              <w:marTop w:val="0"/>
              <w:marBottom w:val="0"/>
              <w:divBdr>
                <w:top w:val="none" w:sz="0" w:space="0" w:color="auto"/>
                <w:left w:val="none" w:sz="0" w:space="0" w:color="auto"/>
                <w:bottom w:val="none" w:sz="0" w:space="0" w:color="auto"/>
                <w:right w:val="none" w:sz="0" w:space="0" w:color="auto"/>
              </w:divBdr>
            </w:div>
            <w:div w:id="1449927975">
              <w:marLeft w:val="0"/>
              <w:marRight w:val="0"/>
              <w:marTop w:val="0"/>
              <w:marBottom w:val="0"/>
              <w:divBdr>
                <w:top w:val="none" w:sz="0" w:space="0" w:color="auto"/>
                <w:left w:val="none" w:sz="0" w:space="0" w:color="auto"/>
                <w:bottom w:val="none" w:sz="0" w:space="0" w:color="auto"/>
                <w:right w:val="none" w:sz="0" w:space="0" w:color="auto"/>
              </w:divBdr>
            </w:div>
          </w:divsChild>
        </w:div>
        <w:div w:id="2055498989">
          <w:marLeft w:val="0"/>
          <w:marRight w:val="0"/>
          <w:marTop w:val="0"/>
          <w:marBottom w:val="0"/>
          <w:divBdr>
            <w:top w:val="none" w:sz="0" w:space="0" w:color="auto"/>
            <w:left w:val="none" w:sz="0" w:space="0" w:color="auto"/>
            <w:bottom w:val="none" w:sz="0" w:space="0" w:color="auto"/>
            <w:right w:val="none" w:sz="0" w:space="0" w:color="auto"/>
          </w:divBdr>
          <w:divsChild>
            <w:div w:id="156067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13008">
      <w:bodyDiv w:val="1"/>
      <w:marLeft w:val="0"/>
      <w:marRight w:val="0"/>
      <w:marTop w:val="0"/>
      <w:marBottom w:val="0"/>
      <w:divBdr>
        <w:top w:val="none" w:sz="0" w:space="0" w:color="auto"/>
        <w:left w:val="none" w:sz="0" w:space="0" w:color="auto"/>
        <w:bottom w:val="none" w:sz="0" w:space="0" w:color="auto"/>
        <w:right w:val="none" w:sz="0" w:space="0" w:color="auto"/>
      </w:divBdr>
      <w:divsChild>
        <w:div w:id="64298671">
          <w:marLeft w:val="0"/>
          <w:marRight w:val="0"/>
          <w:marTop w:val="0"/>
          <w:marBottom w:val="0"/>
          <w:divBdr>
            <w:top w:val="none" w:sz="0" w:space="0" w:color="auto"/>
            <w:left w:val="none" w:sz="0" w:space="0" w:color="auto"/>
            <w:bottom w:val="none" w:sz="0" w:space="0" w:color="auto"/>
            <w:right w:val="none" w:sz="0" w:space="0" w:color="auto"/>
          </w:divBdr>
        </w:div>
        <w:div w:id="149834747">
          <w:marLeft w:val="0"/>
          <w:marRight w:val="0"/>
          <w:marTop w:val="0"/>
          <w:marBottom w:val="0"/>
          <w:divBdr>
            <w:top w:val="none" w:sz="0" w:space="0" w:color="auto"/>
            <w:left w:val="none" w:sz="0" w:space="0" w:color="auto"/>
            <w:bottom w:val="none" w:sz="0" w:space="0" w:color="auto"/>
            <w:right w:val="none" w:sz="0" w:space="0" w:color="auto"/>
          </w:divBdr>
          <w:divsChild>
            <w:div w:id="1335182261">
              <w:marLeft w:val="-75"/>
              <w:marRight w:val="0"/>
              <w:marTop w:val="30"/>
              <w:marBottom w:val="30"/>
              <w:divBdr>
                <w:top w:val="none" w:sz="0" w:space="0" w:color="auto"/>
                <w:left w:val="none" w:sz="0" w:space="0" w:color="auto"/>
                <w:bottom w:val="none" w:sz="0" w:space="0" w:color="auto"/>
                <w:right w:val="none" w:sz="0" w:space="0" w:color="auto"/>
              </w:divBdr>
              <w:divsChild>
                <w:div w:id="13264729">
                  <w:marLeft w:val="0"/>
                  <w:marRight w:val="0"/>
                  <w:marTop w:val="0"/>
                  <w:marBottom w:val="0"/>
                  <w:divBdr>
                    <w:top w:val="none" w:sz="0" w:space="0" w:color="auto"/>
                    <w:left w:val="none" w:sz="0" w:space="0" w:color="auto"/>
                    <w:bottom w:val="none" w:sz="0" w:space="0" w:color="auto"/>
                    <w:right w:val="none" w:sz="0" w:space="0" w:color="auto"/>
                  </w:divBdr>
                  <w:divsChild>
                    <w:div w:id="71439281">
                      <w:marLeft w:val="0"/>
                      <w:marRight w:val="0"/>
                      <w:marTop w:val="0"/>
                      <w:marBottom w:val="0"/>
                      <w:divBdr>
                        <w:top w:val="none" w:sz="0" w:space="0" w:color="auto"/>
                        <w:left w:val="none" w:sz="0" w:space="0" w:color="auto"/>
                        <w:bottom w:val="none" w:sz="0" w:space="0" w:color="auto"/>
                        <w:right w:val="none" w:sz="0" w:space="0" w:color="auto"/>
                      </w:divBdr>
                    </w:div>
                  </w:divsChild>
                </w:div>
                <w:div w:id="57097705">
                  <w:marLeft w:val="0"/>
                  <w:marRight w:val="0"/>
                  <w:marTop w:val="0"/>
                  <w:marBottom w:val="0"/>
                  <w:divBdr>
                    <w:top w:val="none" w:sz="0" w:space="0" w:color="auto"/>
                    <w:left w:val="none" w:sz="0" w:space="0" w:color="auto"/>
                    <w:bottom w:val="none" w:sz="0" w:space="0" w:color="auto"/>
                    <w:right w:val="none" w:sz="0" w:space="0" w:color="auto"/>
                  </w:divBdr>
                  <w:divsChild>
                    <w:div w:id="808477276">
                      <w:marLeft w:val="0"/>
                      <w:marRight w:val="0"/>
                      <w:marTop w:val="0"/>
                      <w:marBottom w:val="0"/>
                      <w:divBdr>
                        <w:top w:val="none" w:sz="0" w:space="0" w:color="auto"/>
                        <w:left w:val="none" w:sz="0" w:space="0" w:color="auto"/>
                        <w:bottom w:val="none" w:sz="0" w:space="0" w:color="auto"/>
                        <w:right w:val="none" w:sz="0" w:space="0" w:color="auto"/>
                      </w:divBdr>
                    </w:div>
                  </w:divsChild>
                </w:div>
                <w:div w:id="62610932">
                  <w:marLeft w:val="0"/>
                  <w:marRight w:val="0"/>
                  <w:marTop w:val="0"/>
                  <w:marBottom w:val="0"/>
                  <w:divBdr>
                    <w:top w:val="none" w:sz="0" w:space="0" w:color="auto"/>
                    <w:left w:val="none" w:sz="0" w:space="0" w:color="auto"/>
                    <w:bottom w:val="none" w:sz="0" w:space="0" w:color="auto"/>
                    <w:right w:val="none" w:sz="0" w:space="0" w:color="auto"/>
                  </w:divBdr>
                  <w:divsChild>
                    <w:div w:id="1939675224">
                      <w:marLeft w:val="0"/>
                      <w:marRight w:val="0"/>
                      <w:marTop w:val="0"/>
                      <w:marBottom w:val="0"/>
                      <w:divBdr>
                        <w:top w:val="none" w:sz="0" w:space="0" w:color="auto"/>
                        <w:left w:val="none" w:sz="0" w:space="0" w:color="auto"/>
                        <w:bottom w:val="none" w:sz="0" w:space="0" w:color="auto"/>
                        <w:right w:val="none" w:sz="0" w:space="0" w:color="auto"/>
                      </w:divBdr>
                    </w:div>
                  </w:divsChild>
                </w:div>
                <w:div w:id="182013300">
                  <w:marLeft w:val="0"/>
                  <w:marRight w:val="0"/>
                  <w:marTop w:val="0"/>
                  <w:marBottom w:val="0"/>
                  <w:divBdr>
                    <w:top w:val="none" w:sz="0" w:space="0" w:color="auto"/>
                    <w:left w:val="none" w:sz="0" w:space="0" w:color="auto"/>
                    <w:bottom w:val="none" w:sz="0" w:space="0" w:color="auto"/>
                    <w:right w:val="none" w:sz="0" w:space="0" w:color="auto"/>
                  </w:divBdr>
                  <w:divsChild>
                    <w:div w:id="1827167435">
                      <w:marLeft w:val="0"/>
                      <w:marRight w:val="0"/>
                      <w:marTop w:val="0"/>
                      <w:marBottom w:val="0"/>
                      <w:divBdr>
                        <w:top w:val="none" w:sz="0" w:space="0" w:color="auto"/>
                        <w:left w:val="none" w:sz="0" w:space="0" w:color="auto"/>
                        <w:bottom w:val="none" w:sz="0" w:space="0" w:color="auto"/>
                        <w:right w:val="none" w:sz="0" w:space="0" w:color="auto"/>
                      </w:divBdr>
                    </w:div>
                  </w:divsChild>
                </w:div>
                <w:div w:id="245069894">
                  <w:marLeft w:val="0"/>
                  <w:marRight w:val="0"/>
                  <w:marTop w:val="0"/>
                  <w:marBottom w:val="0"/>
                  <w:divBdr>
                    <w:top w:val="none" w:sz="0" w:space="0" w:color="auto"/>
                    <w:left w:val="none" w:sz="0" w:space="0" w:color="auto"/>
                    <w:bottom w:val="none" w:sz="0" w:space="0" w:color="auto"/>
                    <w:right w:val="none" w:sz="0" w:space="0" w:color="auto"/>
                  </w:divBdr>
                  <w:divsChild>
                    <w:div w:id="1402830297">
                      <w:marLeft w:val="0"/>
                      <w:marRight w:val="0"/>
                      <w:marTop w:val="0"/>
                      <w:marBottom w:val="0"/>
                      <w:divBdr>
                        <w:top w:val="none" w:sz="0" w:space="0" w:color="auto"/>
                        <w:left w:val="none" w:sz="0" w:space="0" w:color="auto"/>
                        <w:bottom w:val="none" w:sz="0" w:space="0" w:color="auto"/>
                        <w:right w:val="none" w:sz="0" w:space="0" w:color="auto"/>
                      </w:divBdr>
                    </w:div>
                  </w:divsChild>
                </w:div>
                <w:div w:id="295990350">
                  <w:marLeft w:val="0"/>
                  <w:marRight w:val="0"/>
                  <w:marTop w:val="0"/>
                  <w:marBottom w:val="0"/>
                  <w:divBdr>
                    <w:top w:val="none" w:sz="0" w:space="0" w:color="auto"/>
                    <w:left w:val="none" w:sz="0" w:space="0" w:color="auto"/>
                    <w:bottom w:val="none" w:sz="0" w:space="0" w:color="auto"/>
                    <w:right w:val="none" w:sz="0" w:space="0" w:color="auto"/>
                  </w:divBdr>
                  <w:divsChild>
                    <w:div w:id="2112822441">
                      <w:marLeft w:val="0"/>
                      <w:marRight w:val="0"/>
                      <w:marTop w:val="0"/>
                      <w:marBottom w:val="0"/>
                      <w:divBdr>
                        <w:top w:val="none" w:sz="0" w:space="0" w:color="auto"/>
                        <w:left w:val="none" w:sz="0" w:space="0" w:color="auto"/>
                        <w:bottom w:val="none" w:sz="0" w:space="0" w:color="auto"/>
                        <w:right w:val="none" w:sz="0" w:space="0" w:color="auto"/>
                      </w:divBdr>
                    </w:div>
                  </w:divsChild>
                </w:div>
                <w:div w:id="302660739">
                  <w:marLeft w:val="0"/>
                  <w:marRight w:val="0"/>
                  <w:marTop w:val="0"/>
                  <w:marBottom w:val="0"/>
                  <w:divBdr>
                    <w:top w:val="none" w:sz="0" w:space="0" w:color="auto"/>
                    <w:left w:val="none" w:sz="0" w:space="0" w:color="auto"/>
                    <w:bottom w:val="none" w:sz="0" w:space="0" w:color="auto"/>
                    <w:right w:val="none" w:sz="0" w:space="0" w:color="auto"/>
                  </w:divBdr>
                  <w:divsChild>
                    <w:div w:id="1096828950">
                      <w:marLeft w:val="0"/>
                      <w:marRight w:val="0"/>
                      <w:marTop w:val="0"/>
                      <w:marBottom w:val="0"/>
                      <w:divBdr>
                        <w:top w:val="none" w:sz="0" w:space="0" w:color="auto"/>
                        <w:left w:val="none" w:sz="0" w:space="0" w:color="auto"/>
                        <w:bottom w:val="none" w:sz="0" w:space="0" w:color="auto"/>
                        <w:right w:val="none" w:sz="0" w:space="0" w:color="auto"/>
                      </w:divBdr>
                    </w:div>
                  </w:divsChild>
                </w:div>
                <w:div w:id="317349831">
                  <w:marLeft w:val="0"/>
                  <w:marRight w:val="0"/>
                  <w:marTop w:val="0"/>
                  <w:marBottom w:val="0"/>
                  <w:divBdr>
                    <w:top w:val="none" w:sz="0" w:space="0" w:color="auto"/>
                    <w:left w:val="none" w:sz="0" w:space="0" w:color="auto"/>
                    <w:bottom w:val="none" w:sz="0" w:space="0" w:color="auto"/>
                    <w:right w:val="none" w:sz="0" w:space="0" w:color="auto"/>
                  </w:divBdr>
                  <w:divsChild>
                    <w:div w:id="411511805">
                      <w:marLeft w:val="0"/>
                      <w:marRight w:val="0"/>
                      <w:marTop w:val="0"/>
                      <w:marBottom w:val="0"/>
                      <w:divBdr>
                        <w:top w:val="none" w:sz="0" w:space="0" w:color="auto"/>
                        <w:left w:val="none" w:sz="0" w:space="0" w:color="auto"/>
                        <w:bottom w:val="none" w:sz="0" w:space="0" w:color="auto"/>
                        <w:right w:val="none" w:sz="0" w:space="0" w:color="auto"/>
                      </w:divBdr>
                    </w:div>
                  </w:divsChild>
                </w:div>
                <w:div w:id="321280180">
                  <w:marLeft w:val="0"/>
                  <w:marRight w:val="0"/>
                  <w:marTop w:val="0"/>
                  <w:marBottom w:val="0"/>
                  <w:divBdr>
                    <w:top w:val="none" w:sz="0" w:space="0" w:color="auto"/>
                    <w:left w:val="none" w:sz="0" w:space="0" w:color="auto"/>
                    <w:bottom w:val="none" w:sz="0" w:space="0" w:color="auto"/>
                    <w:right w:val="none" w:sz="0" w:space="0" w:color="auto"/>
                  </w:divBdr>
                  <w:divsChild>
                    <w:div w:id="1284507088">
                      <w:marLeft w:val="0"/>
                      <w:marRight w:val="0"/>
                      <w:marTop w:val="0"/>
                      <w:marBottom w:val="0"/>
                      <w:divBdr>
                        <w:top w:val="none" w:sz="0" w:space="0" w:color="auto"/>
                        <w:left w:val="none" w:sz="0" w:space="0" w:color="auto"/>
                        <w:bottom w:val="none" w:sz="0" w:space="0" w:color="auto"/>
                        <w:right w:val="none" w:sz="0" w:space="0" w:color="auto"/>
                      </w:divBdr>
                    </w:div>
                  </w:divsChild>
                </w:div>
                <w:div w:id="500581449">
                  <w:marLeft w:val="0"/>
                  <w:marRight w:val="0"/>
                  <w:marTop w:val="0"/>
                  <w:marBottom w:val="0"/>
                  <w:divBdr>
                    <w:top w:val="none" w:sz="0" w:space="0" w:color="auto"/>
                    <w:left w:val="none" w:sz="0" w:space="0" w:color="auto"/>
                    <w:bottom w:val="none" w:sz="0" w:space="0" w:color="auto"/>
                    <w:right w:val="none" w:sz="0" w:space="0" w:color="auto"/>
                  </w:divBdr>
                  <w:divsChild>
                    <w:div w:id="1841850589">
                      <w:marLeft w:val="0"/>
                      <w:marRight w:val="0"/>
                      <w:marTop w:val="0"/>
                      <w:marBottom w:val="0"/>
                      <w:divBdr>
                        <w:top w:val="none" w:sz="0" w:space="0" w:color="auto"/>
                        <w:left w:val="none" w:sz="0" w:space="0" w:color="auto"/>
                        <w:bottom w:val="none" w:sz="0" w:space="0" w:color="auto"/>
                        <w:right w:val="none" w:sz="0" w:space="0" w:color="auto"/>
                      </w:divBdr>
                    </w:div>
                  </w:divsChild>
                </w:div>
                <w:div w:id="529611233">
                  <w:marLeft w:val="0"/>
                  <w:marRight w:val="0"/>
                  <w:marTop w:val="0"/>
                  <w:marBottom w:val="0"/>
                  <w:divBdr>
                    <w:top w:val="none" w:sz="0" w:space="0" w:color="auto"/>
                    <w:left w:val="none" w:sz="0" w:space="0" w:color="auto"/>
                    <w:bottom w:val="none" w:sz="0" w:space="0" w:color="auto"/>
                    <w:right w:val="none" w:sz="0" w:space="0" w:color="auto"/>
                  </w:divBdr>
                  <w:divsChild>
                    <w:div w:id="1811970985">
                      <w:marLeft w:val="0"/>
                      <w:marRight w:val="0"/>
                      <w:marTop w:val="0"/>
                      <w:marBottom w:val="0"/>
                      <w:divBdr>
                        <w:top w:val="none" w:sz="0" w:space="0" w:color="auto"/>
                        <w:left w:val="none" w:sz="0" w:space="0" w:color="auto"/>
                        <w:bottom w:val="none" w:sz="0" w:space="0" w:color="auto"/>
                        <w:right w:val="none" w:sz="0" w:space="0" w:color="auto"/>
                      </w:divBdr>
                    </w:div>
                  </w:divsChild>
                </w:div>
                <w:div w:id="558135115">
                  <w:marLeft w:val="0"/>
                  <w:marRight w:val="0"/>
                  <w:marTop w:val="0"/>
                  <w:marBottom w:val="0"/>
                  <w:divBdr>
                    <w:top w:val="none" w:sz="0" w:space="0" w:color="auto"/>
                    <w:left w:val="none" w:sz="0" w:space="0" w:color="auto"/>
                    <w:bottom w:val="none" w:sz="0" w:space="0" w:color="auto"/>
                    <w:right w:val="none" w:sz="0" w:space="0" w:color="auto"/>
                  </w:divBdr>
                  <w:divsChild>
                    <w:div w:id="349260589">
                      <w:marLeft w:val="0"/>
                      <w:marRight w:val="0"/>
                      <w:marTop w:val="0"/>
                      <w:marBottom w:val="0"/>
                      <w:divBdr>
                        <w:top w:val="none" w:sz="0" w:space="0" w:color="auto"/>
                        <w:left w:val="none" w:sz="0" w:space="0" w:color="auto"/>
                        <w:bottom w:val="none" w:sz="0" w:space="0" w:color="auto"/>
                        <w:right w:val="none" w:sz="0" w:space="0" w:color="auto"/>
                      </w:divBdr>
                    </w:div>
                  </w:divsChild>
                </w:div>
                <w:div w:id="562955646">
                  <w:marLeft w:val="0"/>
                  <w:marRight w:val="0"/>
                  <w:marTop w:val="0"/>
                  <w:marBottom w:val="0"/>
                  <w:divBdr>
                    <w:top w:val="none" w:sz="0" w:space="0" w:color="auto"/>
                    <w:left w:val="none" w:sz="0" w:space="0" w:color="auto"/>
                    <w:bottom w:val="none" w:sz="0" w:space="0" w:color="auto"/>
                    <w:right w:val="none" w:sz="0" w:space="0" w:color="auto"/>
                  </w:divBdr>
                  <w:divsChild>
                    <w:div w:id="1860313778">
                      <w:marLeft w:val="0"/>
                      <w:marRight w:val="0"/>
                      <w:marTop w:val="0"/>
                      <w:marBottom w:val="0"/>
                      <w:divBdr>
                        <w:top w:val="none" w:sz="0" w:space="0" w:color="auto"/>
                        <w:left w:val="none" w:sz="0" w:space="0" w:color="auto"/>
                        <w:bottom w:val="none" w:sz="0" w:space="0" w:color="auto"/>
                        <w:right w:val="none" w:sz="0" w:space="0" w:color="auto"/>
                      </w:divBdr>
                    </w:div>
                  </w:divsChild>
                </w:div>
                <w:div w:id="657803586">
                  <w:marLeft w:val="0"/>
                  <w:marRight w:val="0"/>
                  <w:marTop w:val="0"/>
                  <w:marBottom w:val="0"/>
                  <w:divBdr>
                    <w:top w:val="none" w:sz="0" w:space="0" w:color="auto"/>
                    <w:left w:val="none" w:sz="0" w:space="0" w:color="auto"/>
                    <w:bottom w:val="none" w:sz="0" w:space="0" w:color="auto"/>
                    <w:right w:val="none" w:sz="0" w:space="0" w:color="auto"/>
                  </w:divBdr>
                  <w:divsChild>
                    <w:div w:id="392043303">
                      <w:marLeft w:val="0"/>
                      <w:marRight w:val="0"/>
                      <w:marTop w:val="0"/>
                      <w:marBottom w:val="0"/>
                      <w:divBdr>
                        <w:top w:val="none" w:sz="0" w:space="0" w:color="auto"/>
                        <w:left w:val="none" w:sz="0" w:space="0" w:color="auto"/>
                        <w:bottom w:val="none" w:sz="0" w:space="0" w:color="auto"/>
                        <w:right w:val="none" w:sz="0" w:space="0" w:color="auto"/>
                      </w:divBdr>
                    </w:div>
                  </w:divsChild>
                </w:div>
                <w:div w:id="701826935">
                  <w:marLeft w:val="0"/>
                  <w:marRight w:val="0"/>
                  <w:marTop w:val="0"/>
                  <w:marBottom w:val="0"/>
                  <w:divBdr>
                    <w:top w:val="none" w:sz="0" w:space="0" w:color="auto"/>
                    <w:left w:val="none" w:sz="0" w:space="0" w:color="auto"/>
                    <w:bottom w:val="none" w:sz="0" w:space="0" w:color="auto"/>
                    <w:right w:val="none" w:sz="0" w:space="0" w:color="auto"/>
                  </w:divBdr>
                  <w:divsChild>
                    <w:div w:id="137040344">
                      <w:marLeft w:val="0"/>
                      <w:marRight w:val="0"/>
                      <w:marTop w:val="0"/>
                      <w:marBottom w:val="0"/>
                      <w:divBdr>
                        <w:top w:val="none" w:sz="0" w:space="0" w:color="auto"/>
                        <w:left w:val="none" w:sz="0" w:space="0" w:color="auto"/>
                        <w:bottom w:val="none" w:sz="0" w:space="0" w:color="auto"/>
                        <w:right w:val="none" w:sz="0" w:space="0" w:color="auto"/>
                      </w:divBdr>
                    </w:div>
                  </w:divsChild>
                </w:div>
                <w:div w:id="721179139">
                  <w:marLeft w:val="0"/>
                  <w:marRight w:val="0"/>
                  <w:marTop w:val="0"/>
                  <w:marBottom w:val="0"/>
                  <w:divBdr>
                    <w:top w:val="none" w:sz="0" w:space="0" w:color="auto"/>
                    <w:left w:val="none" w:sz="0" w:space="0" w:color="auto"/>
                    <w:bottom w:val="none" w:sz="0" w:space="0" w:color="auto"/>
                    <w:right w:val="none" w:sz="0" w:space="0" w:color="auto"/>
                  </w:divBdr>
                  <w:divsChild>
                    <w:div w:id="729186144">
                      <w:marLeft w:val="0"/>
                      <w:marRight w:val="0"/>
                      <w:marTop w:val="0"/>
                      <w:marBottom w:val="0"/>
                      <w:divBdr>
                        <w:top w:val="none" w:sz="0" w:space="0" w:color="auto"/>
                        <w:left w:val="none" w:sz="0" w:space="0" w:color="auto"/>
                        <w:bottom w:val="none" w:sz="0" w:space="0" w:color="auto"/>
                        <w:right w:val="none" w:sz="0" w:space="0" w:color="auto"/>
                      </w:divBdr>
                    </w:div>
                  </w:divsChild>
                </w:div>
                <w:div w:id="847478024">
                  <w:marLeft w:val="0"/>
                  <w:marRight w:val="0"/>
                  <w:marTop w:val="0"/>
                  <w:marBottom w:val="0"/>
                  <w:divBdr>
                    <w:top w:val="none" w:sz="0" w:space="0" w:color="auto"/>
                    <w:left w:val="none" w:sz="0" w:space="0" w:color="auto"/>
                    <w:bottom w:val="none" w:sz="0" w:space="0" w:color="auto"/>
                    <w:right w:val="none" w:sz="0" w:space="0" w:color="auto"/>
                  </w:divBdr>
                  <w:divsChild>
                    <w:div w:id="530261099">
                      <w:marLeft w:val="0"/>
                      <w:marRight w:val="0"/>
                      <w:marTop w:val="0"/>
                      <w:marBottom w:val="0"/>
                      <w:divBdr>
                        <w:top w:val="none" w:sz="0" w:space="0" w:color="auto"/>
                        <w:left w:val="none" w:sz="0" w:space="0" w:color="auto"/>
                        <w:bottom w:val="none" w:sz="0" w:space="0" w:color="auto"/>
                        <w:right w:val="none" w:sz="0" w:space="0" w:color="auto"/>
                      </w:divBdr>
                    </w:div>
                  </w:divsChild>
                </w:div>
                <w:div w:id="906457196">
                  <w:marLeft w:val="0"/>
                  <w:marRight w:val="0"/>
                  <w:marTop w:val="0"/>
                  <w:marBottom w:val="0"/>
                  <w:divBdr>
                    <w:top w:val="none" w:sz="0" w:space="0" w:color="auto"/>
                    <w:left w:val="none" w:sz="0" w:space="0" w:color="auto"/>
                    <w:bottom w:val="none" w:sz="0" w:space="0" w:color="auto"/>
                    <w:right w:val="none" w:sz="0" w:space="0" w:color="auto"/>
                  </w:divBdr>
                  <w:divsChild>
                    <w:div w:id="622275598">
                      <w:marLeft w:val="0"/>
                      <w:marRight w:val="0"/>
                      <w:marTop w:val="0"/>
                      <w:marBottom w:val="0"/>
                      <w:divBdr>
                        <w:top w:val="none" w:sz="0" w:space="0" w:color="auto"/>
                        <w:left w:val="none" w:sz="0" w:space="0" w:color="auto"/>
                        <w:bottom w:val="none" w:sz="0" w:space="0" w:color="auto"/>
                        <w:right w:val="none" w:sz="0" w:space="0" w:color="auto"/>
                      </w:divBdr>
                    </w:div>
                  </w:divsChild>
                </w:div>
                <w:div w:id="919364582">
                  <w:marLeft w:val="0"/>
                  <w:marRight w:val="0"/>
                  <w:marTop w:val="0"/>
                  <w:marBottom w:val="0"/>
                  <w:divBdr>
                    <w:top w:val="none" w:sz="0" w:space="0" w:color="auto"/>
                    <w:left w:val="none" w:sz="0" w:space="0" w:color="auto"/>
                    <w:bottom w:val="none" w:sz="0" w:space="0" w:color="auto"/>
                    <w:right w:val="none" w:sz="0" w:space="0" w:color="auto"/>
                  </w:divBdr>
                  <w:divsChild>
                    <w:div w:id="1638755594">
                      <w:marLeft w:val="0"/>
                      <w:marRight w:val="0"/>
                      <w:marTop w:val="0"/>
                      <w:marBottom w:val="0"/>
                      <w:divBdr>
                        <w:top w:val="none" w:sz="0" w:space="0" w:color="auto"/>
                        <w:left w:val="none" w:sz="0" w:space="0" w:color="auto"/>
                        <w:bottom w:val="none" w:sz="0" w:space="0" w:color="auto"/>
                        <w:right w:val="none" w:sz="0" w:space="0" w:color="auto"/>
                      </w:divBdr>
                    </w:div>
                  </w:divsChild>
                </w:div>
                <w:div w:id="955987741">
                  <w:marLeft w:val="0"/>
                  <w:marRight w:val="0"/>
                  <w:marTop w:val="0"/>
                  <w:marBottom w:val="0"/>
                  <w:divBdr>
                    <w:top w:val="none" w:sz="0" w:space="0" w:color="auto"/>
                    <w:left w:val="none" w:sz="0" w:space="0" w:color="auto"/>
                    <w:bottom w:val="none" w:sz="0" w:space="0" w:color="auto"/>
                    <w:right w:val="none" w:sz="0" w:space="0" w:color="auto"/>
                  </w:divBdr>
                  <w:divsChild>
                    <w:div w:id="14818778">
                      <w:marLeft w:val="0"/>
                      <w:marRight w:val="0"/>
                      <w:marTop w:val="0"/>
                      <w:marBottom w:val="0"/>
                      <w:divBdr>
                        <w:top w:val="none" w:sz="0" w:space="0" w:color="auto"/>
                        <w:left w:val="none" w:sz="0" w:space="0" w:color="auto"/>
                        <w:bottom w:val="none" w:sz="0" w:space="0" w:color="auto"/>
                        <w:right w:val="none" w:sz="0" w:space="0" w:color="auto"/>
                      </w:divBdr>
                    </w:div>
                  </w:divsChild>
                </w:div>
                <w:div w:id="988511577">
                  <w:marLeft w:val="0"/>
                  <w:marRight w:val="0"/>
                  <w:marTop w:val="0"/>
                  <w:marBottom w:val="0"/>
                  <w:divBdr>
                    <w:top w:val="none" w:sz="0" w:space="0" w:color="auto"/>
                    <w:left w:val="none" w:sz="0" w:space="0" w:color="auto"/>
                    <w:bottom w:val="none" w:sz="0" w:space="0" w:color="auto"/>
                    <w:right w:val="none" w:sz="0" w:space="0" w:color="auto"/>
                  </w:divBdr>
                  <w:divsChild>
                    <w:div w:id="1447850147">
                      <w:marLeft w:val="0"/>
                      <w:marRight w:val="0"/>
                      <w:marTop w:val="0"/>
                      <w:marBottom w:val="0"/>
                      <w:divBdr>
                        <w:top w:val="none" w:sz="0" w:space="0" w:color="auto"/>
                        <w:left w:val="none" w:sz="0" w:space="0" w:color="auto"/>
                        <w:bottom w:val="none" w:sz="0" w:space="0" w:color="auto"/>
                        <w:right w:val="none" w:sz="0" w:space="0" w:color="auto"/>
                      </w:divBdr>
                    </w:div>
                  </w:divsChild>
                </w:div>
                <w:div w:id="1007442069">
                  <w:marLeft w:val="0"/>
                  <w:marRight w:val="0"/>
                  <w:marTop w:val="0"/>
                  <w:marBottom w:val="0"/>
                  <w:divBdr>
                    <w:top w:val="none" w:sz="0" w:space="0" w:color="auto"/>
                    <w:left w:val="none" w:sz="0" w:space="0" w:color="auto"/>
                    <w:bottom w:val="none" w:sz="0" w:space="0" w:color="auto"/>
                    <w:right w:val="none" w:sz="0" w:space="0" w:color="auto"/>
                  </w:divBdr>
                  <w:divsChild>
                    <w:div w:id="1652829952">
                      <w:marLeft w:val="0"/>
                      <w:marRight w:val="0"/>
                      <w:marTop w:val="0"/>
                      <w:marBottom w:val="0"/>
                      <w:divBdr>
                        <w:top w:val="none" w:sz="0" w:space="0" w:color="auto"/>
                        <w:left w:val="none" w:sz="0" w:space="0" w:color="auto"/>
                        <w:bottom w:val="none" w:sz="0" w:space="0" w:color="auto"/>
                        <w:right w:val="none" w:sz="0" w:space="0" w:color="auto"/>
                      </w:divBdr>
                    </w:div>
                  </w:divsChild>
                </w:div>
                <w:div w:id="1033387921">
                  <w:marLeft w:val="0"/>
                  <w:marRight w:val="0"/>
                  <w:marTop w:val="0"/>
                  <w:marBottom w:val="0"/>
                  <w:divBdr>
                    <w:top w:val="none" w:sz="0" w:space="0" w:color="auto"/>
                    <w:left w:val="none" w:sz="0" w:space="0" w:color="auto"/>
                    <w:bottom w:val="none" w:sz="0" w:space="0" w:color="auto"/>
                    <w:right w:val="none" w:sz="0" w:space="0" w:color="auto"/>
                  </w:divBdr>
                  <w:divsChild>
                    <w:div w:id="165755199">
                      <w:marLeft w:val="0"/>
                      <w:marRight w:val="0"/>
                      <w:marTop w:val="0"/>
                      <w:marBottom w:val="0"/>
                      <w:divBdr>
                        <w:top w:val="none" w:sz="0" w:space="0" w:color="auto"/>
                        <w:left w:val="none" w:sz="0" w:space="0" w:color="auto"/>
                        <w:bottom w:val="none" w:sz="0" w:space="0" w:color="auto"/>
                        <w:right w:val="none" w:sz="0" w:space="0" w:color="auto"/>
                      </w:divBdr>
                    </w:div>
                  </w:divsChild>
                </w:div>
                <w:div w:id="1108282937">
                  <w:marLeft w:val="0"/>
                  <w:marRight w:val="0"/>
                  <w:marTop w:val="0"/>
                  <w:marBottom w:val="0"/>
                  <w:divBdr>
                    <w:top w:val="none" w:sz="0" w:space="0" w:color="auto"/>
                    <w:left w:val="none" w:sz="0" w:space="0" w:color="auto"/>
                    <w:bottom w:val="none" w:sz="0" w:space="0" w:color="auto"/>
                    <w:right w:val="none" w:sz="0" w:space="0" w:color="auto"/>
                  </w:divBdr>
                  <w:divsChild>
                    <w:div w:id="1468405">
                      <w:marLeft w:val="0"/>
                      <w:marRight w:val="0"/>
                      <w:marTop w:val="0"/>
                      <w:marBottom w:val="0"/>
                      <w:divBdr>
                        <w:top w:val="none" w:sz="0" w:space="0" w:color="auto"/>
                        <w:left w:val="none" w:sz="0" w:space="0" w:color="auto"/>
                        <w:bottom w:val="none" w:sz="0" w:space="0" w:color="auto"/>
                        <w:right w:val="none" w:sz="0" w:space="0" w:color="auto"/>
                      </w:divBdr>
                    </w:div>
                  </w:divsChild>
                </w:div>
                <w:div w:id="1250433620">
                  <w:marLeft w:val="0"/>
                  <w:marRight w:val="0"/>
                  <w:marTop w:val="0"/>
                  <w:marBottom w:val="0"/>
                  <w:divBdr>
                    <w:top w:val="none" w:sz="0" w:space="0" w:color="auto"/>
                    <w:left w:val="none" w:sz="0" w:space="0" w:color="auto"/>
                    <w:bottom w:val="none" w:sz="0" w:space="0" w:color="auto"/>
                    <w:right w:val="none" w:sz="0" w:space="0" w:color="auto"/>
                  </w:divBdr>
                  <w:divsChild>
                    <w:div w:id="992174462">
                      <w:marLeft w:val="0"/>
                      <w:marRight w:val="0"/>
                      <w:marTop w:val="0"/>
                      <w:marBottom w:val="0"/>
                      <w:divBdr>
                        <w:top w:val="none" w:sz="0" w:space="0" w:color="auto"/>
                        <w:left w:val="none" w:sz="0" w:space="0" w:color="auto"/>
                        <w:bottom w:val="none" w:sz="0" w:space="0" w:color="auto"/>
                        <w:right w:val="none" w:sz="0" w:space="0" w:color="auto"/>
                      </w:divBdr>
                    </w:div>
                  </w:divsChild>
                </w:div>
                <w:div w:id="1268078158">
                  <w:marLeft w:val="0"/>
                  <w:marRight w:val="0"/>
                  <w:marTop w:val="0"/>
                  <w:marBottom w:val="0"/>
                  <w:divBdr>
                    <w:top w:val="none" w:sz="0" w:space="0" w:color="auto"/>
                    <w:left w:val="none" w:sz="0" w:space="0" w:color="auto"/>
                    <w:bottom w:val="none" w:sz="0" w:space="0" w:color="auto"/>
                    <w:right w:val="none" w:sz="0" w:space="0" w:color="auto"/>
                  </w:divBdr>
                  <w:divsChild>
                    <w:div w:id="865217341">
                      <w:marLeft w:val="0"/>
                      <w:marRight w:val="0"/>
                      <w:marTop w:val="0"/>
                      <w:marBottom w:val="0"/>
                      <w:divBdr>
                        <w:top w:val="none" w:sz="0" w:space="0" w:color="auto"/>
                        <w:left w:val="none" w:sz="0" w:space="0" w:color="auto"/>
                        <w:bottom w:val="none" w:sz="0" w:space="0" w:color="auto"/>
                        <w:right w:val="none" w:sz="0" w:space="0" w:color="auto"/>
                      </w:divBdr>
                    </w:div>
                  </w:divsChild>
                </w:div>
                <w:div w:id="1296066214">
                  <w:marLeft w:val="0"/>
                  <w:marRight w:val="0"/>
                  <w:marTop w:val="0"/>
                  <w:marBottom w:val="0"/>
                  <w:divBdr>
                    <w:top w:val="none" w:sz="0" w:space="0" w:color="auto"/>
                    <w:left w:val="none" w:sz="0" w:space="0" w:color="auto"/>
                    <w:bottom w:val="none" w:sz="0" w:space="0" w:color="auto"/>
                    <w:right w:val="none" w:sz="0" w:space="0" w:color="auto"/>
                  </w:divBdr>
                  <w:divsChild>
                    <w:div w:id="1535195729">
                      <w:marLeft w:val="0"/>
                      <w:marRight w:val="0"/>
                      <w:marTop w:val="0"/>
                      <w:marBottom w:val="0"/>
                      <w:divBdr>
                        <w:top w:val="none" w:sz="0" w:space="0" w:color="auto"/>
                        <w:left w:val="none" w:sz="0" w:space="0" w:color="auto"/>
                        <w:bottom w:val="none" w:sz="0" w:space="0" w:color="auto"/>
                        <w:right w:val="none" w:sz="0" w:space="0" w:color="auto"/>
                      </w:divBdr>
                    </w:div>
                  </w:divsChild>
                </w:div>
                <w:div w:id="1300647875">
                  <w:marLeft w:val="0"/>
                  <w:marRight w:val="0"/>
                  <w:marTop w:val="0"/>
                  <w:marBottom w:val="0"/>
                  <w:divBdr>
                    <w:top w:val="none" w:sz="0" w:space="0" w:color="auto"/>
                    <w:left w:val="none" w:sz="0" w:space="0" w:color="auto"/>
                    <w:bottom w:val="none" w:sz="0" w:space="0" w:color="auto"/>
                    <w:right w:val="none" w:sz="0" w:space="0" w:color="auto"/>
                  </w:divBdr>
                  <w:divsChild>
                    <w:div w:id="311299902">
                      <w:marLeft w:val="0"/>
                      <w:marRight w:val="0"/>
                      <w:marTop w:val="0"/>
                      <w:marBottom w:val="0"/>
                      <w:divBdr>
                        <w:top w:val="none" w:sz="0" w:space="0" w:color="auto"/>
                        <w:left w:val="none" w:sz="0" w:space="0" w:color="auto"/>
                        <w:bottom w:val="none" w:sz="0" w:space="0" w:color="auto"/>
                        <w:right w:val="none" w:sz="0" w:space="0" w:color="auto"/>
                      </w:divBdr>
                    </w:div>
                  </w:divsChild>
                </w:div>
                <w:div w:id="1528134230">
                  <w:marLeft w:val="0"/>
                  <w:marRight w:val="0"/>
                  <w:marTop w:val="0"/>
                  <w:marBottom w:val="0"/>
                  <w:divBdr>
                    <w:top w:val="none" w:sz="0" w:space="0" w:color="auto"/>
                    <w:left w:val="none" w:sz="0" w:space="0" w:color="auto"/>
                    <w:bottom w:val="none" w:sz="0" w:space="0" w:color="auto"/>
                    <w:right w:val="none" w:sz="0" w:space="0" w:color="auto"/>
                  </w:divBdr>
                  <w:divsChild>
                    <w:div w:id="1783765366">
                      <w:marLeft w:val="0"/>
                      <w:marRight w:val="0"/>
                      <w:marTop w:val="0"/>
                      <w:marBottom w:val="0"/>
                      <w:divBdr>
                        <w:top w:val="none" w:sz="0" w:space="0" w:color="auto"/>
                        <w:left w:val="none" w:sz="0" w:space="0" w:color="auto"/>
                        <w:bottom w:val="none" w:sz="0" w:space="0" w:color="auto"/>
                        <w:right w:val="none" w:sz="0" w:space="0" w:color="auto"/>
                      </w:divBdr>
                    </w:div>
                  </w:divsChild>
                </w:div>
                <w:div w:id="1538735755">
                  <w:marLeft w:val="0"/>
                  <w:marRight w:val="0"/>
                  <w:marTop w:val="0"/>
                  <w:marBottom w:val="0"/>
                  <w:divBdr>
                    <w:top w:val="none" w:sz="0" w:space="0" w:color="auto"/>
                    <w:left w:val="none" w:sz="0" w:space="0" w:color="auto"/>
                    <w:bottom w:val="none" w:sz="0" w:space="0" w:color="auto"/>
                    <w:right w:val="none" w:sz="0" w:space="0" w:color="auto"/>
                  </w:divBdr>
                  <w:divsChild>
                    <w:div w:id="2068872363">
                      <w:marLeft w:val="0"/>
                      <w:marRight w:val="0"/>
                      <w:marTop w:val="0"/>
                      <w:marBottom w:val="0"/>
                      <w:divBdr>
                        <w:top w:val="none" w:sz="0" w:space="0" w:color="auto"/>
                        <w:left w:val="none" w:sz="0" w:space="0" w:color="auto"/>
                        <w:bottom w:val="none" w:sz="0" w:space="0" w:color="auto"/>
                        <w:right w:val="none" w:sz="0" w:space="0" w:color="auto"/>
                      </w:divBdr>
                    </w:div>
                  </w:divsChild>
                </w:div>
                <w:div w:id="1557888555">
                  <w:marLeft w:val="0"/>
                  <w:marRight w:val="0"/>
                  <w:marTop w:val="0"/>
                  <w:marBottom w:val="0"/>
                  <w:divBdr>
                    <w:top w:val="none" w:sz="0" w:space="0" w:color="auto"/>
                    <w:left w:val="none" w:sz="0" w:space="0" w:color="auto"/>
                    <w:bottom w:val="none" w:sz="0" w:space="0" w:color="auto"/>
                    <w:right w:val="none" w:sz="0" w:space="0" w:color="auto"/>
                  </w:divBdr>
                  <w:divsChild>
                    <w:div w:id="1502503869">
                      <w:marLeft w:val="0"/>
                      <w:marRight w:val="0"/>
                      <w:marTop w:val="0"/>
                      <w:marBottom w:val="0"/>
                      <w:divBdr>
                        <w:top w:val="none" w:sz="0" w:space="0" w:color="auto"/>
                        <w:left w:val="none" w:sz="0" w:space="0" w:color="auto"/>
                        <w:bottom w:val="none" w:sz="0" w:space="0" w:color="auto"/>
                        <w:right w:val="none" w:sz="0" w:space="0" w:color="auto"/>
                      </w:divBdr>
                    </w:div>
                  </w:divsChild>
                </w:div>
                <w:div w:id="1579249264">
                  <w:marLeft w:val="0"/>
                  <w:marRight w:val="0"/>
                  <w:marTop w:val="0"/>
                  <w:marBottom w:val="0"/>
                  <w:divBdr>
                    <w:top w:val="none" w:sz="0" w:space="0" w:color="auto"/>
                    <w:left w:val="none" w:sz="0" w:space="0" w:color="auto"/>
                    <w:bottom w:val="none" w:sz="0" w:space="0" w:color="auto"/>
                    <w:right w:val="none" w:sz="0" w:space="0" w:color="auto"/>
                  </w:divBdr>
                  <w:divsChild>
                    <w:div w:id="275216848">
                      <w:marLeft w:val="0"/>
                      <w:marRight w:val="0"/>
                      <w:marTop w:val="0"/>
                      <w:marBottom w:val="0"/>
                      <w:divBdr>
                        <w:top w:val="none" w:sz="0" w:space="0" w:color="auto"/>
                        <w:left w:val="none" w:sz="0" w:space="0" w:color="auto"/>
                        <w:bottom w:val="none" w:sz="0" w:space="0" w:color="auto"/>
                        <w:right w:val="none" w:sz="0" w:space="0" w:color="auto"/>
                      </w:divBdr>
                    </w:div>
                  </w:divsChild>
                </w:div>
                <w:div w:id="1787650511">
                  <w:marLeft w:val="0"/>
                  <w:marRight w:val="0"/>
                  <w:marTop w:val="0"/>
                  <w:marBottom w:val="0"/>
                  <w:divBdr>
                    <w:top w:val="none" w:sz="0" w:space="0" w:color="auto"/>
                    <w:left w:val="none" w:sz="0" w:space="0" w:color="auto"/>
                    <w:bottom w:val="none" w:sz="0" w:space="0" w:color="auto"/>
                    <w:right w:val="none" w:sz="0" w:space="0" w:color="auto"/>
                  </w:divBdr>
                  <w:divsChild>
                    <w:div w:id="1729066876">
                      <w:marLeft w:val="0"/>
                      <w:marRight w:val="0"/>
                      <w:marTop w:val="0"/>
                      <w:marBottom w:val="0"/>
                      <w:divBdr>
                        <w:top w:val="none" w:sz="0" w:space="0" w:color="auto"/>
                        <w:left w:val="none" w:sz="0" w:space="0" w:color="auto"/>
                        <w:bottom w:val="none" w:sz="0" w:space="0" w:color="auto"/>
                        <w:right w:val="none" w:sz="0" w:space="0" w:color="auto"/>
                      </w:divBdr>
                    </w:div>
                  </w:divsChild>
                </w:div>
                <w:div w:id="1844708067">
                  <w:marLeft w:val="0"/>
                  <w:marRight w:val="0"/>
                  <w:marTop w:val="0"/>
                  <w:marBottom w:val="0"/>
                  <w:divBdr>
                    <w:top w:val="none" w:sz="0" w:space="0" w:color="auto"/>
                    <w:left w:val="none" w:sz="0" w:space="0" w:color="auto"/>
                    <w:bottom w:val="none" w:sz="0" w:space="0" w:color="auto"/>
                    <w:right w:val="none" w:sz="0" w:space="0" w:color="auto"/>
                  </w:divBdr>
                  <w:divsChild>
                    <w:div w:id="2006518921">
                      <w:marLeft w:val="0"/>
                      <w:marRight w:val="0"/>
                      <w:marTop w:val="0"/>
                      <w:marBottom w:val="0"/>
                      <w:divBdr>
                        <w:top w:val="none" w:sz="0" w:space="0" w:color="auto"/>
                        <w:left w:val="none" w:sz="0" w:space="0" w:color="auto"/>
                        <w:bottom w:val="none" w:sz="0" w:space="0" w:color="auto"/>
                        <w:right w:val="none" w:sz="0" w:space="0" w:color="auto"/>
                      </w:divBdr>
                    </w:div>
                  </w:divsChild>
                </w:div>
                <w:div w:id="1985349809">
                  <w:marLeft w:val="0"/>
                  <w:marRight w:val="0"/>
                  <w:marTop w:val="0"/>
                  <w:marBottom w:val="0"/>
                  <w:divBdr>
                    <w:top w:val="none" w:sz="0" w:space="0" w:color="auto"/>
                    <w:left w:val="none" w:sz="0" w:space="0" w:color="auto"/>
                    <w:bottom w:val="none" w:sz="0" w:space="0" w:color="auto"/>
                    <w:right w:val="none" w:sz="0" w:space="0" w:color="auto"/>
                  </w:divBdr>
                  <w:divsChild>
                    <w:div w:id="1750687310">
                      <w:marLeft w:val="0"/>
                      <w:marRight w:val="0"/>
                      <w:marTop w:val="0"/>
                      <w:marBottom w:val="0"/>
                      <w:divBdr>
                        <w:top w:val="none" w:sz="0" w:space="0" w:color="auto"/>
                        <w:left w:val="none" w:sz="0" w:space="0" w:color="auto"/>
                        <w:bottom w:val="none" w:sz="0" w:space="0" w:color="auto"/>
                        <w:right w:val="none" w:sz="0" w:space="0" w:color="auto"/>
                      </w:divBdr>
                    </w:div>
                  </w:divsChild>
                </w:div>
                <w:div w:id="2067102324">
                  <w:marLeft w:val="0"/>
                  <w:marRight w:val="0"/>
                  <w:marTop w:val="0"/>
                  <w:marBottom w:val="0"/>
                  <w:divBdr>
                    <w:top w:val="none" w:sz="0" w:space="0" w:color="auto"/>
                    <w:left w:val="none" w:sz="0" w:space="0" w:color="auto"/>
                    <w:bottom w:val="none" w:sz="0" w:space="0" w:color="auto"/>
                    <w:right w:val="none" w:sz="0" w:space="0" w:color="auto"/>
                  </w:divBdr>
                  <w:divsChild>
                    <w:div w:id="1007638991">
                      <w:marLeft w:val="0"/>
                      <w:marRight w:val="0"/>
                      <w:marTop w:val="0"/>
                      <w:marBottom w:val="0"/>
                      <w:divBdr>
                        <w:top w:val="none" w:sz="0" w:space="0" w:color="auto"/>
                        <w:left w:val="none" w:sz="0" w:space="0" w:color="auto"/>
                        <w:bottom w:val="none" w:sz="0" w:space="0" w:color="auto"/>
                        <w:right w:val="none" w:sz="0" w:space="0" w:color="auto"/>
                      </w:divBdr>
                    </w:div>
                  </w:divsChild>
                </w:div>
                <w:div w:id="2075469619">
                  <w:marLeft w:val="0"/>
                  <w:marRight w:val="0"/>
                  <w:marTop w:val="0"/>
                  <w:marBottom w:val="0"/>
                  <w:divBdr>
                    <w:top w:val="none" w:sz="0" w:space="0" w:color="auto"/>
                    <w:left w:val="none" w:sz="0" w:space="0" w:color="auto"/>
                    <w:bottom w:val="none" w:sz="0" w:space="0" w:color="auto"/>
                    <w:right w:val="none" w:sz="0" w:space="0" w:color="auto"/>
                  </w:divBdr>
                  <w:divsChild>
                    <w:div w:id="571308207">
                      <w:marLeft w:val="0"/>
                      <w:marRight w:val="0"/>
                      <w:marTop w:val="0"/>
                      <w:marBottom w:val="0"/>
                      <w:divBdr>
                        <w:top w:val="none" w:sz="0" w:space="0" w:color="auto"/>
                        <w:left w:val="none" w:sz="0" w:space="0" w:color="auto"/>
                        <w:bottom w:val="none" w:sz="0" w:space="0" w:color="auto"/>
                        <w:right w:val="none" w:sz="0" w:space="0" w:color="auto"/>
                      </w:divBdr>
                    </w:div>
                  </w:divsChild>
                </w:div>
                <w:div w:id="2122525502">
                  <w:marLeft w:val="0"/>
                  <w:marRight w:val="0"/>
                  <w:marTop w:val="0"/>
                  <w:marBottom w:val="0"/>
                  <w:divBdr>
                    <w:top w:val="none" w:sz="0" w:space="0" w:color="auto"/>
                    <w:left w:val="none" w:sz="0" w:space="0" w:color="auto"/>
                    <w:bottom w:val="none" w:sz="0" w:space="0" w:color="auto"/>
                    <w:right w:val="none" w:sz="0" w:space="0" w:color="auto"/>
                  </w:divBdr>
                  <w:divsChild>
                    <w:div w:id="86116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545939">
          <w:marLeft w:val="0"/>
          <w:marRight w:val="0"/>
          <w:marTop w:val="0"/>
          <w:marBottom w:val="0"/>
          <w:divBdr>
            <w:top w:val="none" w:sz="0" w:space="0" w:color="auto"/>
            <w:left w:val="none" w:sz="0" w:space="0" w:color="auto"/>
            <w:bottom w:val="none" w:sz="0" w:space="0" w:color="auto"/>
            <w:right w:val="none" w:sz="0" w:space="0" w:color="auto"/>
          </w:divBdr>
        </w:div>
        <w:div w:id="292760161">
          <w:marLeft w:val="0"/>
          <w:marRight w:val="0"/>
          <w:marTop w:val="0"/>
          <w:marBottom w:val="0"/>
          <w:divBdr>
            <w:top w:val="none" w:sz="0" w:space="0" w:color="auto"/>
            <w:left w:val="none" w:sz="0" w:space="0" w:color="auto"/>
            <w:bottom w:val="none" w:sz="0" w:space="0" w:color="auto"/>
            <w:right w:val="none" w:sz="0" w:space="0" w:color="auto"/>
          </w:divBdr>
        </w:div>
        <w:div w:id="505101033">
          <w:marLeft w:val="0"/>
          <w:marRight w:val="0"/>
          <w:marTop w:val="0"/>
          <w:marBottom w:val="0"/>
          <w:divBdr>
            <w:top w:val="none" w:sz="0" w:space="0" w:color="auto"/>
            <w:left w:val="none" w:sz="0" w:space="0" w:color="auto"/>
            <w:bottom w:val="none" w:sz="0" w:space="0" w:color="auto"/>
            <w:right w:val="none" w:sz="0" w:space="0" w:color="auto"/>
          </w:divBdr>
        </w:div>
        <w:div w:id="620771213">
          <w:marLeft w:val="0"/>
          <w:marRight w:val="0"/>
          <w:marTop w:val="0"/>
          <w:marBottom w:val="0"/>
          <w:divBdr>
            <w:top w:val="none" w:sz="0" w:space="0" w:color="auto"/>
            <w:left w:val="none" w:sz="0" w:space="0" w:color="auto"/>
            <w:bottom w:val="none" w:sz="0" w:space="0" w:color="auto"/>
            <w:right w:val="none" w:sz="0" w:space="0" w:color="auto"/>
          </w:divBdr>
        </w:div>
        <w:div w:id="671835537">
          <w:marLeft w:val="0"/>
          <w:marRight w:val="0"/>
          <w:marTop w:val="0"/>
          <w:marBottom w:val="0"/>
          <w:divBdr>
            <w:top w:val="none" w:sz="0" w:space="0" w:color="auto"/>
            <w:left w:val="none" w:sz="0" w:space="0" w:color="auto"/>
            <w:bottom w:val="none" w:sz="0" w:space="0" w:color="auto"/>
            <w:right w:val="none" w:sz="0" w:space="0" w:color="auto"/>
          </w:divBdr>
        </w:div>
        <w:div w:id="731077305">
          <w:marLeft w:val="0"/>
          <w:marRight w:val="0"/>
          <w:marTop w:val="0"/>
          <w:marBottom w:val="0"/>
          <w:divBdr>
            <w:top w:val="none" w:sz="0" w:space="0" w:color="auto"/>
            <w:left w:val="none" w:sz="0" w:space="0" w:color="auto"/>
            <w:bottom w:val="none" w:sz="0" w:space="0" w:color="auto"/>
            <w:right w:val="none" w:sz="0" w:space="0" w:color="auto"/>
          </w:divBdr>
          <w:divsChild>
            <w:div w:id="1778987069">
              <w:marLeft w:val="-75"/>
              <w:marRight w:val="0"/>
              <w:marTop w:val="30"/>
              <w:marBottom w:val="30"/>
              <w:divBdr>
                <w:top w:val="none" w:sz="0" w:space="0" w:color="auto"/>
                <w:left w:val="none" w:sz="0" w:space="0" w:color="auto"/>
                <w:bottom w:val="none" w:sz="0" w:space="0" w:color="auto"/>
                <w:right w:val="none" w:sz="0" w:space="0" w:color="auto"/>
              </w:divBdr>
              <w:divsChild>
                <w:div w:id="99686121">
                  <w:marLeft w:val="0"/>
                  <w:marRight w:val="0"/>
                  <w:marTop w:val="0"/>
                  <w:marBottom w:val="0"/>
                  <w:divBdr>
                    <w:top w:val="none" w:sz="0" w:space="0" w:color="auto"/>
                    <w:left w:val="none" w:sz="0" w:space="0" w:color="auto"/>
                    <w:bottom w:val="none" w:sz="0" w:space="0" w:color="auto"/>
                    <w:right w:val="none" w:sz="0" w:space="0" w:color="auto"/>
                  </w:divBdr>
                  <w:divsChild>
                    <w:div w:id="889850257">
                      <w:marLeft w:val="0"/>
                      <w:marRight w:val="0"/>
                      <w:marTop w:val="0"/>
                      <w:marBottom w:val="0"/>
                      <w:divBdr>
                        <w:top w:val="none" w:sz="0" w:space="0" w:color="auto"/>
                        <w:left w:val="none" w:sz="0" w:space="0" w:color="auto"/>
                        <w:bottom w:val="none" w:sz="0" w:space="0" w:color="auto"/>
                        <w:right w:val="none" w:sz="0" w:space="0" w:color="auto"/>
                      </w:divBdr>
                    </w:div>
                  </w:divsChild>
                </w:div>
                <w:div w:id="189924103">
                  <w:marLeft w:val="0"/>
                  <w:marRight w:val="0"/>
                  <w:marTop w:val="0"/>
                  <w:marBottom w:val="0"/>
                  <w:divBdr>
                    <w:top w:val="none" w:sz="0" w:space="0" w:color="auto"/>
                    <w:left w:val="none" w:sz="0" w:space="0" w:color="auto"/>
                    <w:bottom w:val="none" w:sz="0" w:space="0" w:color="auto"/>
                    <w:right w:val="none" w:sz="0" w:space="0" w:color="auto"/>
                  </w:divBdr>
                  <w:divsChild>
                    <w:div w:id="1859812144">
                      <w:marLeft w:val="0"/>
                      <w:marRight w:val="0"/>
                      <w:marTop w:val="0"/>
                      <w:marBottom w:val="0"/>
                      <w:divBdr>
                        <w:top w:val="none" w:sz="0" w:space="0" w:color="auto"/>
                        <w:left w:val="none" w:sz="0" w:space="0" w:color="auto"/>
                        <w:bottom w:val="none" w:sz="0" w:space="0" w:color="auto"/>
                        <w:right w:val="none" w:sz="0" w:space="0" w:color="auto"/>
                      </w:divBdr>
                    </w:div>
                  </w:divsChild>
                </w:div>
                <w:div w:id="238441717">
                  <w:marLeft w:val="0"/>
                  <w:marRight w:val="0"/>
                  <w:marTop w:val="0"/>
                  <w:marBottom w:val="0"/>
                  <w:divBdr>
                    <w:top w:val="none" w:sz="0" w:space="0" w:color="auto"/>
                    <w:left w:val="none" w:sz="0" w:space="0" w:color="auto"/>
                    <w:bottom w:val="none" w:sz="0" w:space="0" w:color="auto"/>
                    <w:right w:val="none" w:sz="0" w:space="0" w:color="auto"/>
                  </w:divBdr>
                  <w:divsChild>
                    <w:div w:id="1873036220">
                      <w:marLeft w:val="0"/>
                      <w:marRight w:val="0"/>
                      <w:marTop w:val="0"/>
                      <w:marBottom w:val="0"/>
                      <w:divBdr>
                        <w:top w:val="none" w:sz="0" w:space="0" w:color="auto"/>
                        <w:left w:val="none" w:sz="0" w:space="0" w:color="auto"/>
                        <w:bottom w:val="none" w:sz="0" w:space="0" w:color="auto"/>
                        <w:right w:val="none" w:sz="0" w:space="0" w:color="auto"/>
                      </w:divBdr>
                    </w:div>
                  </w:divsChild>
                </w:div>
                <w:div w:id="801340213">
                  <w:marLeft w:val="0"/>
                  <w:marRight w:val="0"/>
                  <w:marTop w:val="0"/>
                  <w:marBottom w:val="0"/>
                  <w:divBdr>
                    <w:top w:val="none" w:sz="0" w:space="0" w:color="auto"/>
                    <w:left w:val="none" w:sz="0" w:space="0" w:color="auto"/>
                    <w:bottom w:val="none" w:sz="0" w:space="0" w:color="auto"/>
                    <w:right w:val="none" w:sz="0" w:space="0" w:color="auto"/>
                  </w:divBdr>
                  <w:divsChild>
                    <w:div w:id="1520924128">
                      <w:marLeft w:val="0"/>
                      <w:marRight w:val="0"/>
                      <w:marTop w:val="0"/>
                      <w:marBottom w:val="0"/>
                      <w:divBdr>
                        <w:top w:val="none" w:sz="0" w:space="0" w:color="auto"/>
                        <w:left w:val="none" w:sz="0" w:space="0" w:color="auto"/>
                        <w:bottom w:val="none" w:sz="0" w:space="0" w:color="auto"/>
                        <w:right w:val="none" w:sz="0" w:space="0" w:color="auto"/>
                      </w:divBdr>
                    </w:div>
                  </w:divsChild>
                </w:div>
                <w:div w:id="1405299912">
                  <w:marLeft w:val="0"/>
                  <w:marRight w:val="0"/>
                  <w:marTop w:val="0"/>
                  <w:marBottom w:val="0"/>
                  <w:divBdr>
                    <w:top w:val="none" w:sz="0" w:space="0" w:color="auto"/>
                    <w:left w:val="none" w:sz="0" w:space="0" w:color="auto"/>
                    <w:bottom w:val="none" w:sz="0" w:space="0" w:color="auto"/>
                    <w:right w:val="none" w:sz="0" w:space="0" w:color="auto"/>
                  </w:divBdr>
                  <w:divsChild>
                    <w:div w:id="1566179877">
                      <w:marLeft w:val="0"/>
                      <w:marRight w:val="0"/>
                      <w:marTop w:val="0"/>
                      <w:marBottom w:val="0"/>
                      <w:divBdr>
                        <w:top w:val="none" w:sz="0" w:space="0" w:color="auto"/>
                        <w:left w:val="none" w:sz="0" w:space="0" w:color="auto"/>
                        <w:bottom w:val="none" w:sz="0" w:space="0" w:color="auto"/>
                        <w:right w:val="none" w:sz="0" w:space="0" w:color="auto"/>
                      </w:divBdr>
                    </w:div>
                  </w:divsChild>
                </w:div>
                <w:div w:id="1601257659">
                  <w:marLeft w:val="0"/>
                  <w:marRight w:val="0"/>
                  <w:marTop w:val="0"/>
                  <w:marBottom w:val="0"/>
                  <w:divBdr>
                    <w:top w:val="none" w:sz="0" w:space="0" w:color="auto"/>
                    <w:left w:val="none" w:sz="0" w:space="0" w:color="auto"/>
                    <w:bottom w:val="none" w:sz="0" w:space="0" w:color="auto"/>
                    <w:right w:val="none" w:sz="0" w:space="0" w:color="auto"/>
                  </w:divBdr>
                  <w:divsChild>
                    <w:div w:id="1351301333">
                      <w:marLeft w:val="0"/>
                      <w:marRight w:val="0"/>
                      <w:marTop w:val="0"/>
                      <w:marBottom w:val="0"/>
                      <w:divBdr>
                        <w:top w:val="none" w:sz="0" w:space="0" w:color="auto"/>
                        <w:left w:val="none" w:sz="0" w:space="0" w:color="auto"/>
                        <w:bottom w:val="none" w:sz="0" w:space="0" w:color="auto"/>
                        <w:right w:val="none" w:sz="0" w:space="0" w:color="auto"/>
                      </w:divBdr>
                    </w:div>
                  </w:divsChild>
                </w:div>
                <w:div w:id="1798913167">
                  <w:marLeft w:val="0"/>
                  <w:marRight w:val="0"/>
                  <w:marTop w:val="0"/>
                  <w:marBottom w:val="0"/>
                  <w:divBdr>
                    <w:top w:val="none" w:sz="0" w:space="0" w:color="auto"/>
                    <w:left w:val="none" w:sz="0" w:space="0" w:color="auto"/>
                    <w:bottom w:val="none" w:sz="0" w:space="0" w:color="auto"/>
                    <w:right w:val="none" w:sz="0" w:space="0" w:color="auto"/>
                  </w:divBdr>
                  <w:divsChild>
                    <w:div w:id="1540240994">
                      <w:marLeft w:val="0"/>
                      <w:marRight w:val="0"/>
                      <w:marTop w:val="0"/>
                      <w:marBottom w:val="0"/>
                      <w:divBdr>
                        <w:top w:val="none" w:sz="0" w:space="0" w:color="auto"/>
                        <w:left w:val="none" w:sz="0" w:space="0" w:color="auto"/>
                        <w:bottom w:val="none" w:sz="0" w:space="0" w:color="auto"/>
                        <w:right w:val="none" w:sz="0" w:space="0" w:color="auto"/>
                      </w:divBdr>
                    </w:div>
                  </w:divsChild>
                </w:div>
                <w:div w:id="2091148581">
                  <w:marLeft w:val="0"/>
                  <w:marRight w:val="0"/>
                  <w:marTop w:val="0"/>
                  <w:marBottom w:val="0"/>
                  <w:divBdr>
                    <w:top w:val="none" w:sz="0" w:space="0" w:color="auto"/>
                    <w:left w:val="none" w:sz="0" w:space="0" w:color="auto"/>
                    <w:bottom w:val="none" w:sz="0" w:space="0" w:color="auto"/>
                    <w:right w:val="none" w:sz="0" w:space="0" w:color="auto"/>
                  </w:divBdr>
                  <w:divsChild>
                    <w:div w:id="1910337417">
                      <w:marLeft w:val="0"/>
                      <w:marRight w:val="0"/>
                      <w:marTop w:val="0"/>
                      <w:marBottom w:val="0"/>
                      <w:divBdr>
                        <w:top w:val="none" w:sz="0" w:space="0" w:color="auto"/>
                        <w:left w:val="none" w:sz="0" w:space="0" w:color="auto"/>
                        <w:bottom w:val="none" w:sz="0" w:space="0" w:color="auto"/>
                        <w:right w:val="none" w:sz="0" w:space="0" w:color="auto"/>
                      </w:divBdr>
                    </w:div>
                  </w:divsChild>
                </w:div>
                <w:div w:id="2099668858">
                  <w:marLeft w:val="0"/>
                  <w:marRight w:val="0"/>
                  <w:marTop w:val="0"/>
                  <w:marBottom w:val="0"/>
                  <w:divBdr>
                    <w:top w:val="none" w:sz="0" w:space="0" w:color="auto"/>
                    <w:left w:val="none" w:sz="0" w:space="0" w:color="auto"/>
                    <w:bottom w:val="none" w:sz="0" w:space="0" w:color="auto"/>
                    <w:right w:val="none" w:sz="0" w:space="0" w:color="auto"/>
                  </w:divBdr>
                  <w:divsChild>
                    <w:div w:id="151225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42155">
          <w:marLeft w:val="0"/>
          <w:marRight w:val="0"/>
          <w:marTop w:val="0"/>
          <w:marBottom w:val="0"/>
          <w:divBdr>
            <w:top w:val="none" w:sz="0" w:space="0" w:color="auto"/>
            <w:left w:val="none" w:sz="0" w:space="0" w:color="auto"/>
            <w:bottom w:val="none" w:sz="0" w:space="0" w:color="auto"/>
            <w:right w:val="none" w:sz="0" w:space="0" w:color="auto"/>
          </w:divBdr>
        </w:div>
        <w:div w:id="1239705444">
          <w:marLeft w:val="0"/>
          <w:marRight w:val="0"/>
          <w:marTop w:val="0"/>
          <w:marBottom w:val="0"/>
          <w:divBdr>
            <w:top w:val="none" w:sz="0" w:space="0" w:color="auto"/>
            <w:left w:val="none" w:sz="0" w:space="0" w:color="auto"/>
            <w:bottom w:val="none" w:sz="0" w:space="0" w:color="auto"/>
            <w:right w:val="none" w:sz="0" w:space="0" w:color="auto"/>
          </w:divBdr>
          <w:divsChild>
            <w:div w:id="1829319662">
              <w:marLeft w:val="-75"/>
              <w:marRight w:val="0"/>
              <w:marTop w:val="30"/>
              <w:marBottom w:val="30"/>
              <w:divBdr>
                <w:top w:val="none" w:sz="0" w:space="0" w:color="auto"/>
                <w:left w:val="none" w:sz="0" w:space="0" w:color="auto"/>
                <w:bottom w:val="none" w:sz="0" w:space="0" w:color="auto"/>
                <w:right w:val="none" w:sz="0" w:space="0" w:color="auto"/>
              </w:divBdr>
              <w:divsChild>
                <w:div w:id="332032772">
                  <w:marLeft w:val="0"/>
                  <w:marRight w:val="0"/>
                  <w:marTop w:val="0"/>
                  <w:marBottom w:val="0"/>
                  <w:divBdr>
                    <w:top w:val="none" w:sz="0" w:space="0" w:color="auto"/>
                    <w:left w:val="none" w:sz="0" w:space="0" w:color="auto"/>
                    <w:bottom w:val="none" w:sz="0" w:space="0" w:color="auto"/>
                    <w:right w:val="none" w:sz="0" w:space="0" w:color="auto"/>
                  </w:divBdr>
                  <w:divsChild>
                    <w:div w:id="191111621">
                      <w:marLeft w:val="0"/>
                      <w:marRight w:val="0"/>
                      <w:marTop w:val="0"/>
                      <w:marBottom w:val="0"/>
                      <w:divBdr>
                        <w:top w:val="none" w:sz="0" w:space="0" w:color="auto"/>
                        <w:left w:val="none" w:sz="0" w:space="0" w:color="auto"/>
                        <w:bottom w:val="none" w:sz="0" w:space="0" w:color="auto"/>
                        <w:right w:val="none" w:sz="0" w:space="0" w:color="auto"/>
                      </w:divBdr>
                    </w:div>
                  </w:divsChild>
                </w:div>
                <w:div w:id="484132605">
                  <w:marLeft w:val="0"/>
                  <w:marRight w:val="0"/>
                  <w:marTop w:val="0"/>
                  <w:marBottom w:val="0"/>
                  <w:divBdr>
                    <w:top w:val="none" w:sz="0" w:space="0" w:color="auto"/>
                    <w:left w:val="none" w:sz="0" w:space="0" w:color="auto"/>
                    <w:bottom w:val="none" w:sz="0" w:space="0" w:color="auto"/>
                    <w:right w:val="none" w:sz="0" w:space="0" w:color="auto"/>
                  </w:divBdr>
                  <w:divsChild>
                    <w:div w:id="1870799148">
                      <w:marLeft w:val="0"/>
                      <w:marRight w:val="0"/>
                      <w:marTop w:val="0"/>
                      <w:marBottom w:val="0"/>
                      <w:divBdr>
                        <w:top w:val="none" w:sz="0" w:space="0" w:color="auto"/>
                        <w:left w:val="none" w:sz="0" w:space="0" w:color="auto"/>
                        <w:bottom w:val="none" w:sz="0" w:space="0" w:color="auto"/>
                        <w:right w:val="none" w:sz="0" w:space="0" w:color="auto"/>
                      </w:divBdr>
                    </w:div>
                  </w:divsChild>
                </w:div>
                <w:div w:id="553546822">
                  <w:marLeft w:val="0"/>
                  <w:marRight w:val="0"/>
                  <w:marTop w:val="0"/>
                  <w:marBottom w:val="0"/>
                  <w:divBdr>
                    <w:top w:val="none" w:sz="0" w:space="0" w:color="auto"/>
                    <w:left w:val="none" w:sz="0" w:space="0" w:color="auto"/>
                    <w:bottom w:val="none" w:sz="0" w:space="0" w:color="auto"/>
                    <w:right w:val="none" w:sz="0" w:space="0" w:color="auto"/>
                  </w:divBdr>
                  <w:divsChild>
                    <w:div w:id="723722833">
                      <w:marLeft w:val="0"/>
                      <w:marRight w:val="0"/>
                      <w:marTop w:val="0"/>
                      <w:marBottom w:val="0"/>
                      <w:divBdr>
                        <w:top w:val="none" w:sz="0" w:space="0" w:color="auto"/>
                        <w:left w:val="none" w:sz="0" w:space="0" w:color="auto"/>
                        <w:bottom w:val="none" w:sz="0" w:space="0" w:color="auto"/>
                        <w:right w:val="none" w:sz="0" w:space="0" w:color="auto"/>
                      </w:divBdr>
                    </w:div>
                  </w:divsChild>
                </w:div>
                <w:div w:id="618992569">
                  <w:marLeft w:val="0"/>
                  <w:marRight w:val="0"/>
                  <w:marTop w:val="0"/>
                  <w:marBottom w:val="0"/>
                  <w:divBdr>
                    <w:top w:val="none" w:sz="0" w:space="0" w:color="auto"/>
                    <w:left w:val="none" w:sz="0" w:space="0" w:color="auto"/>
                    <w:bottom w:val="none" w:sz="0" w:space="0" w:color="auto"/>
                    <w:right w:val="none" w:sz="0" w:space="0" w:color="auto"/>
                  </w:divBdr>
                  <w:divsChild>
                    <w:div w:id="999042312">
                      <w:marLeft w:val="0"/>
                      <w:marRight w:val="0"/>
                      <w:marTop w:val="0"/>
                      <w:marBottom w:val="0"/>
                      <w:divBdr>
                        <w:top w:val="none" w:sz="0" w:space="0" w:color="auto"/>
                        <w:left w:val="none" w:sz="0" w:space="0" w:color="auto"/>
                        <w:bottom w:val="none" w:sz="0" w:space="0" w:color="auto"/>
                        <w:right w:val="none" w:sz="0" w:space="0" w:color="auto"/>
                      </w:divBdr>
                    </w:div>
                  </w:divsChild>
                </w:div>
                <w:div w:id="749891660">
                  <w:marLeft w:val="0"/>
                  <w:marRight w:val="0"/>
                  <w:marTop w:val="0"/>
                  <w:marBottom w:val="0"/>
                  <w:divBdr>
                    <w:top w:val="none" w:sz="0" w:space="0" w:color="auto"/>
                    <w:left w:val="none" w:sz="0" w:space="0" w:color="auto"/>
                    <w:bottom w:val="none" w:sz="0" w:space="0" w:color="auto"/>
                    <w:right w:val="none" w:sz="0" w:space="0" w:color="auto"/>
                  </w:divBdr>
                  <w:divsChild>
                    <w:div w:id="972833768">
                      <w:marLeft w:val="0"/>
                      <w:marRight w:val="0"/>
                      <w:marTop w:val="0"/>
                      <w:marBottom w:val="0"/>
                      <w:divBdr>
                        <w:top w:val="none" w:sz="0" w:space="0" w:color="auto"/>
                        <w:left w:val="none" w:sz="0" w:space="0" w:color="auto"/>
                        <w:bottom w:val="none" w:sz="0" w:space="0" w:color="auto"/>
                        <w:right w:val="none" w:sz="0" w:space="0" w:color="auto"/>
                      </w:divBdr>
                    </w:div>
                  </w:divsChild>
                </w:div>
                <w:div w:id="863591520">
                  <w:marLeft w:val="0"/>
                  <w:marRight w:val="0"/>
                  <w:marTop w:val="0"/>
                  <w:marBottom w:val="0"/>
                  <w:divBdr>
                    <w:top w:val="none" w:sz="0" w:space="0" w:color="auto"/>
                    <w:left w:val="none" w:sz="0" w:space="0" w:color="auto"/>
                    <w:bottom w:val="none" w:sz="0" w:space="0" w:color="auto"/>
                    <w:right w:val="none" w:sz="0" w:space="0" w:color="auto"/>
                  </w:divBdr>
                  <w:divsChild>
                    <w:div w:id="1711957290">
                      <w:marLeft w:val="0"/>
                      <w:marRight w:val="0"/>
                      <w:marTop w:val="0"/>
                      <w:marBottom w:val="0"/>
                      <w:divBdr>
                        <w:top w:val="none" w:sz="0" w:space="0" w:color="auto"/>
                        <w:left w:val="none" w:sz="0" w:space="0" w:color="auto"/>
                        <w:bottom w:val="none" w:sz="0" w:space="0" w:color="auto"/>
                        <w:right w:val="none" w:sz="0" w:space="0" w:color="auto"/>
                      </w:divBdr>
                    </w:div>
                  </w:divsChild>
                </w:div>
                <w:div w:id="863712483">
                  <w:marLeft w:val="0"/>
                  <w:marRight w:val="0"/>
                  <w:marTop w:val="0"/>
                  <w:marBottom w:val="0"/>
                  <w:divBdr>
                    <w:top w:val="none" w:sz="0" w:space="0" w:color="auto"/>
                    <w:left w:val="none" w:sz="0" w:space="0" w:color="auto"/>
                    <w:bottom w:val="none" w:sz="0" w:space="0" w:color="auto"/>
                    <w:right w:val="none" w:sz="0" w:space="0" w:color="auto"/>
                  </w:divBdr>
                  <w:divsChild>
                    <w:div w:id="1835220167">
                      <w:marLeft w:val="0"/>
                      <w:marRight w:val="0"/>
                      <w:marTop w:val="0"/>
                      <w:marBottom w:val="0"/>
                      <w:divBdr>
                        <w:top w:val="none" w:sz="0" w:space="0" w:color="auto"/>
                        <w:left w:val="none" w:sz="0" w:space="0" w:color="auto"/>
                        <w:bottom w:val="none" w:sz="0" w:space="0" w:color="auto"/>
                        <w:right w:val="none" w:sz="0" w:space="0" w:color="auto"/>
                      </w:divBdr>
                    </w:div>
                  </w:divsChild>
                </w:div>
                <w:div w:id="1028486234">
                  <w:marLeft w:val="0"/>
                  <w:marRight w:val="0"/>
                  <w:marTop w:val="0"/>
                  <w:marBottom w:val="0"/>
                  <w:divBdr>
                    <w:top w:val="none" w:sz="0" w:space="0" w:color="auto"/>
                    <w:left w:val="none" w:sz="0" w:space="0" w:color="auto"/>
                    <w:bottom w:val="none" w:sz="0" w:space="0" w:color="auto"/>
                    <w:right w:val="none" w:sz="0" w:space="0" w:color="auto"/>
                  </w:divBdr>
                  <w:divsChild>
                    <w:div w:id="181558650">
                      <w:marLeft w:val="0"/>
                      <w:marRight w:val="0"/>
                      <w:marTop w:val="0"/>
                      <w:marBottom w:val="0"/>
                      <w:divBdr>
                        <w:top w:val="none" w:sz="0" w:space="0" w:color="auto"/>
                        <w:left w:val="none" w:sz="0" w:space="0" w:color="auto"/>
                        <w:bottom w:val="none" w:sz="0" w:space="0" w:color="auto"/>
                        <w:right w:val="none" w:sz="0" w:space="0" w:color="auto"/>
                      </w:divBdr>
                    </w:div>
                  </w:divsChild>
                </w:div>
                <w:div w:id="1212959340">
                  <w:marLeft w:val="0"/>
                  <w:marRight w:val="0"/>
                  <w:marTop w:val="0"/>
                  <w:marBottom w:val="0"/>
                  <w:divBdr>
                    <w:top w:val="none" w:sz="0" w:space="0" w:color="auto"/>
                    <w:left w:val="none" w:sz="0" w:space="0" w:color="auto"/>
                    <w:bottom w:val="none" w:sz="0" w:space="0" w:color="auto"/>
                    <w:right w:val="none" w:sz="0" w:space="0" w:color="auto"/>
                  </w:divBdr>
                  <w:divsChild>
                    <w:div w:id="1110467783">
                      <w:marLeft w:val="0"/>
                      <w:marRight w:val="0"/>
                      <w:marTop w:val="0"/>
                      <w:marBottom w:val="0"/>
                      <w:divBdr>
                        <w:top w:val="none" w:sz="0" w:space="0" w:color="auto"/>
                        <w:left w:val="none" w:sz="0" w:space="0" w:color="auto"/>
                        <w:bottom w:val="none" w:sz="0" w:space="0" w:color="auto"/>
                        <w:right w:val="none" w:sz="0" w:space="0" w:color="auto"/>
                      </w:divBdr>
                    </w:div>
                  </w:divsChild>
                </w:div>
                <w:div w:id="1351564880">
                  <w:marLeft w:val="0"/>
                  <w:marRight w:val="0"/>
                  <w:marTop w:val="0"/>
                  <w:marBottom w:val="0"/>
                  <w:divBdr>
                    <w:top w:val="none" w:sz="0" w:space="0" w:color="auto"/>
                    <w:left w:val="none" w:sz="0" w:space="0" w:color="auto"/>
                    <w:bottom w:val="none" w:sz="0" w:space="0" w:color="auto"/>
                    <w:right w:val="none" w:sz="0" w:space="0" w:color="auto"/>
                  </w:divBdr>
                  <w:divsChild>
                    <w:div w:id="1273510805">
                      <w:marLeft w:val="0"/>
                      <w:marRight w:val="0"/>
                      <w:marTop w:val="0"/>
                      <w:marBottom w:val="0"/>
                      <w:divBdr>
                        <w:top w:val="none" w:sz="0" w:space="0" w:color="auto"/>
                        <w:left w:val="none" w:sz="0" w:space="0" w:color="auto"/>
                        <w:bottom w:val="none" w:sz="0" w:space="0" w:color="auto"/>
                        <w:right w:val="none" w:sz="0" w:space="0" w:color="auto"/>
                      </w:divBdr>
                    </w:div>
                  </w:divsChild>
                </w:div>
                <w:div w:id="1447458486">
                  <w:marLeft w:val="0"/>
                  <w:marRight w:val="0"/>
                  <w:marTop w:val="0"/>
                  <w:marBottom w:val="0"/>
                  <w:divBdr>
                    <w:top w:val="none" w:sz="0" w:space="0" w:color="auto"/>
                    <w:left w:val="none" w:sz="0" w:space="0" w:color="auto"/>
                    <w:bottom w:val="none" w:sz="0" w:space="0" w:color="auto"/>
                    <w:right w:val="none" w:sz="0" w:space="0" w:color="auto"/>
                  </w:divBdr>
                  <w:divsChild>
                    <w:div w:id="309090996">
                      <w:marLeft w:val="0"/>
                      <w:marRight w:val="0"/>
                      <w:marTop w:val="0"/>
                      <w:marBottom w:val="0"/>
                      <w:divBdr>
                        <w:top w:val="none" w:sz="0" w:space="0" w:color="auto"/>
                        <w:left w:val="none" w:sz="0" w:space="0" w:color="auto"/>
                        <w:bottom w:val="none" w:sz="0" w:space="0" w:color="auto"/>
                        <w:right w:val="none" w:sz="0" w:space="0" w:color="auto"/>
                      </w:divBdr>
                    </w:div>
                    <w:div w:id="1516963460">
                      <w:marLeft w:val="0"/>
                      <w:marRight w:val="0"/>
                      <w:marTop w:val="0"/>
                      <w:marBottom w:val="0"/>
                      <w:divBdr>
                        <w:top w:val="none" w:sz="0" w:space="0" w:color="auto"/>
                        <w:left w:val="none" w:sz="0" w:space="0" w:color="auto"/>
                        <w:bottom w:val="none" w:sz="0" w:space="0" w:color="auto"/>
                        <w:right w:val="none" w:sz="0" w:space="0" w:color="auto"/>
                      </w:divBdr>
                    </w:div>
                  </w:divsChild>
                </w:div>
                <w:div w:id="1574465938">
                  <w:marLeft w:val="0"/>
                  <w:marRight w:val="0"/>
                  <w:marTop w:val="0"/>
                  <w:marBottom w:val="0"/>
                  <w:divBdr>
                    <w:top w:val="none" w:sz="0" w:space="0" w:color="auto"/>
                    <w:left w:val="none" w:sz="0" w:space="0" w:color="auto"/>
                    <w:bottom w:val="none" w:sz="0" w:space="0" w:color="auto"/>
                    <w:right w:val="none" w:sz="0" w:space="0" w:color="auto"/>
                  </w:divBdr>
                  <w:divsChild>
                    <w:div w:id="795608871">
                      <w:marLeft w:val="0"/>
                      <w:marRight w:val="0"/>
                      <w:marTop w:val="0"/>
                      <w:marBottom w:val="0"/>
                      <w:divBdr>
                        <w:top w:val="none" w:sz="0" w:space="0" w:color="auto"/>
                        <w:left w:val="none" w:sz="0" w:space="0" w:color="auto"/>
                        <w:bottom w:val="none" w:sz="0" w:space="0" w:color="auto"/>
                        <w:right w:val="none" w:sz="0" w:space="0" w:color="auto"/>
                      </w:divBdr>
                    </w:div>
                  </w:divsChild>
                </w:div>
                <w:div w:id="1772701173">
                  <w:marLeft w:val="0"/>
                  <w:marRight w:val="0"/>
                  <w:marTop w:val="0"/>
                  <w:marBottom w:val="0"/>
                  <w:divBdr>
                    <w:top w:val="none" w:sz="0" w:space="0" w:color="auto"/>
                    <w:left w:val="none" w:sz="0" w:space="0" w:color="auto"/>
                    <w:bottom w:val="none" w:sz="0" w:space="0" w:color="auto"/>
                    <w:right w:val="none" w:sz="0" w:space="0" w:color="auto"/>
                  </w:divBdr>
                  <w:divsChild>
                    <w:div w:id="572661661">
                      <w:marLeft w:val="0"/>
                      <w:marRight w:val="0"/>
                      <w:marTop w:val="0"/>
                      <w:marBottom w:val="0"/>
                      <w:divBdr>
                        <w:top w:val="none" w:sz="0" w:space="0" w:color="auto"/>
                        <w:left w:val="none" w:sz="0" w:space="0" w:color="auto"/>
                        <w:bottom w:val="none" w:sz="0" w:space="0" w:color="auto"/>
                        <w:right w:val="none" w:sz="0" w:space="0" w:color="auto"/>
                      </w:divBdr>
                    </w:div>
                  </w:divsChild>
                </w:div>
                <w:div w:id="1942372664">
                  <w:marLeft w:val="0"/>
                  <w:marRight w:val="0"/>
                  <w:marTop w:val="0"/>
                  <w:marBottom w:val="0"/>
                  <w:divBdr>
                    <w:top w:val="none" w:sz="0" w:space="0" w:color="auto"/>
                    <w:left w:val="none" w:sz="0" w:space="0" w:color="auto"/>
                    <w:bottom w:val="none" w:sz="0" w:space="0" w:color="auto"/>
                    <w:right w:val="none" w:sz="0" w:space="0" w:color="auto"/>
                  </w:divBdr>
                  <w:divsChild>
                    <w:div w:id="184189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061259">
      <w:bodyDiv w:val="1"/>
      <w:marLeft w:val="0"/>
      <w:marRight w:val="0"/>
      <w:marTop w:val="0"/>
      <w:marBottom w:val="0"/>
      <w:divBdr>
        <w:top w:val="none" w:sz="0" w:space="0" w:color="auto"/>
        <w:left w:val="none" w:sz="0" w:space="0" w:color="auto"/>
        <w:bottom w:val="none" w:sz="0" w:space="0" w:color="auto"/>
        <w:right w:val="none" w:sz="0" w:space="0" w:color="auto"/>
      </w:divBdr>
    </w:div>
    <w:div w:id="769859407">
      <w:bodyDiv w:val="1"/>
      <w:marLeft w:val="0"/>
      <w:marRight w:val="0"/>
      <w:marTop w:val="0"/>
      <w:marBottom w:val="0"/>
      <w:divBdr>
        <w:top w:val="none" w:sz="0" w:space="0" w:color="auto"/>
        <w:left w:val="none" w:sz="0" w:space="0" w:color="auto"/>
        <w:bottom w:val="none" w:sz="0" w:space="0" w:color="auto"/>
        <w:right w:val="none" w:sz="0" w:space="0" w:color="auto"/>
      </w:divBdr>
    </w:div>
    <w:div w:id="775751386">
      <w:bodyDiv w:val="1"/>
      <w:marLeft w:val="0"/>
      <w:marRight w:val="0"/>
      <w:marTop w:val="0"/>
      <w:marBottom w:val="0"/>
      <w:divBdr>
        <w:top w:val="none" w:sz="0" w:space="0" w:color="auto"/>
        <w:left w:val="none" w:sz="0" w:space="0" w:color="auto"/>
        <w:bottom w:val="none" w:sz="0" w:space="0" w:color="auto"/>
        <w:right w:val="none" w:sz="0" w:space="0" w:color="auto"/>
      </w:divBdr>
    </w:div>
    <w:div w:id="782958774">
      <w:bodyDiv w:val="1"/>
      <w:marLeft w:val="0"/>
      <w:marRight w:val="0"/>
      <w:marTop w:val="0"/>
      <w:marBottom w:val="0"/>
      <w:divBdr>
        <w:top w:val="none" w:sz="0" w:space="0" w:color="auto"/>
        <w:left w:val="none" w:sz="0" w:space="0" w:color="auto"/>
        <w:bottom w:val="none" w:sz="0" w:space="0" w:color="auto"/>
        <w:right w:val="none" w:sz="0" w:space="0" w:color="auto"/>
      </w:divBdr>
    </w:div>
    <w:div w:id="809519458">
      <w:bodyDiv w:val="1"/>
      <w:marLeft w:val="0"/>
      <w:marRight w:val="0"/>
      <w:marTop w:val="0"/>
      <w:marBottom w:val="0"/>
      <w:divBdr>
        <w:top w:val="none" w:sz="0" w:space="0" w:color="auto"/>
        <w:left w:val="none" w:sz="0" w:space="0" w:color="auto"/>
        <w:bottom w:val="none" w:sz="0" w:space="0" w:color="auto"/>
        <w:right w:val="none" w:sz="0" w:space="0" w:color="auto"/>
      </w:divBdr>
      <w:divsChild>
        <w:div w:id="756899378">
          <w:marLeft w:val="0"/>
          <w:marRight w:val="0"/>
          <w:marTop w:val="0"/>
          <w:marBottom w:val="0"/>
          <w:divBdr>
            <w:top w:val="none" w:sz="0" w:space="0" w:color="auto"/>
            <w:left w:val="none" w:sz="0" w:space="0" w:color="auto"/>
            <w:bottom w:val="none" w:sz="0" w:space="0" w:color="auto"/>
            <w:right w:val="none" w:sz="0" w:space="0" w:color="auto"/>
          </w:divBdr>
        </w:div>
        <w:div w:id="1366059612">
          <w:marLeft w:val="0"/>
          <w:marRight w:val="0"/>
          <w:marTop w:val="0"/>
          <w:marBottom w:val="0"/>
          <w:divBdr>
            <w:top w:val="none" w:sz="0" w:space="0" w:color="auto"/>
            <w:left w:val="none" w:sz="0" w:space="0" w:color="auto"/>
            <w:bottom w:val="none" w:sz="0" w:space="0" w:color="auto"/>
            <w:right w:val="none" w:sz="0" w:space="0" w:color="auto"/>
          </w:divBdr>
        </w:div>
        <w:div w:id="1452239244">
          <w:marLeft w:val="0"/>
          <w:marRight w:val="0"/>
          <w:marTop w:val="0"/>
          <w:marBottom w:val="0"/>
          <w:divBdr>
            <w:top w:val="none" w:sz="0" w:space="0" w:color="auto"/>
            <w:left w:val="none" w:sz="0" w:space="0" w:color="auto"/>
            <w:bottom w:val="none" w:sz="0" w:space="0" w:color="auto"/>
            <w:right w:val="none" w:sz="0" w:space="0" w:color="auto"/>
          </w:divBdr>
        </w:div>
        <w:div w:id="1477724881">
          <w:marLeft w:val="0"/>
          <w:marRight w:val="0"/>
          <w:marTop w:val="0"/>
          <w:marBottom w:val="0"/>
          <w:divBdr>
            <w:top w:val="none" w:sz="0" w:space="0" w:color="auto"/>
            <w:left w:val="none" w:sz="0" w:space="0" w:color="auto"/>
            <w:bottom w:val="none" w:sz="0" w:space="0" w:color="auto"/>
            <w:right w:val="none" w:sz="0" w:space="0" w:color="auto"/>
          </w:divBdr>
        </w:div>
        <w:div w:id="1854953673">
          <w:marLeft w:val="0"/>
          <w:marRight w:val="0"/>
          <w:marTop w:val="0"/>
          <w:marBottom w:val="0"/>
          <w:divBdr>
            <w:top w:val="none" w:sz="0" w:space="0" w:color="auto"/>
            <w:left w:val="none" w:sz="0" w:space="0" w:color="auto"/>
            <w:bottom w:val="none" w:sz="0" w:space="0" w:color="auto"/>
            <w:right w:val="none" w:sz="0" w:space="0" w:color="auto"/>
          </w:divBdr>
        </w:div>
        <w:div w:id="1926768823">
          <w:marLeft w:val="0"/>
          <w:marRight w:val="0"/>
          <w:marTop w:val="0"/>
          <w:marBottom w:val="0"/>
          <w:divBdr>
            <w:top w:val="none" w:sz="0" w:space="0" w:color="auto"/>
            <w:left w:val="none" w:sz="0" w:space="0" w:color="auto"/>
            <w:bottom w:val="none" w:sz="0" w:space="0" w:color="auto"/>
            <w:right w:val="none" w:sz="0" w:space="0" w:color="auto"/>
          </w:divBdr>
        </w:div>
        <w:div w:id="1927575285">
          <w:marLeft w:val="0"/>
          <w:marRight w:val="0"/>
          <w:marTop w:val="0"/>
          <w:marBottom w:val="0"/>
          <w:divBdr>
            <w:top w:val="none" w:sz="0" w:space="0" w:color="auto"/>
            <w:left w:val="none" w:sz="0" w:space="0" w:color="auto"/>
            <w:bottom w:val="none" w:sz="0" w:space="0" w:color="auto"/>
            <w:right w:val="none" w:sz="0" w:space="0" w:color="auto"/>
          </w:divBdr>
        </w:div>
        <w:div w:id="2090542783">
          <w:marLeft w:val="0"/>
          <w:marRight w:val="0"/>
          <w:marTop w:val="0"/>
          <w:marBottom w:val="0"/>
          <w:divBdr>
            <w:top w:val="none" w:sz="0" w:space="0" w:color="auto"/>
            <w:left w:val="none" w:sz="0" w:space="0" w:color="auto"/>
            <w:bottom w:val="none" w:sz="0" w:space="0" w:color="auto"/>
            <w:right w:val="none" w:sz="0" w:space="0" w:color="auto"/>
          </w:divBdr>
        </w:div>
        <w:div w:id="2100058254">
          <w:marLeft w:val="0"/>
          <w:marRight w:val="0"/>
          <w:marTop w:val="0"/>
          <w:marBottom w:val="0"/>
          <w:divBdr>
            <w:top w:val="none" w:sz="0" w:space="0" w:color="auto"/>
            <w:left w:val="none" w:sz="0" w:space="0" w:color="auto"/>
            <w:bottom w:val="none" w:sz="0" w:space="0" w:color="auto"/>
            <w:right w:val="none" w:sz="0" w:space="0" w:color="auto"/>
          </w:divBdr>
        </w:div>
      </w:divsChild>
    </w:div>
    <w:div w:id="841941898">
      <w:bodyDiv w:val="1"/>
      <w:marLeft w:val="0"/>
      <w:marRight w:val="0"/>
      <w:marTop w:val="0"/>
      <w:marBottom w:val="0"/>
      <w:divBdr>
        <w:top w:val="none" w:sz="0" w:space="0" w:color="auto"/>
        <w:left w:val="none" w:sz="0" w:space="0" w:color="auto"/>
        <w:bottom w:val="none" w:sz="0" w:space="0" w:color="auto"/>
        <w:right w:val="none" w:sz="0" w:space="0" w:color="auto"/>
      </w:divBdr>
      <w:divsChild>
        <w:div w:id="64189720">
          <w:marLeft w:val="0"/>
          <w:marRight w:val="0"/>
          <w:marTop w:val="0"/>
          <w:marBottom w:val="0"/>
          <w:divBdr>
            <w:top w:val="none" w:sz="0" w:space="0" w:color="auto"/>
            <w:left w:val="none" w:sz="0" w:space="0" w:color="auto"/>
            <w:bottom w:val="none" w:sz="0" w:space="0" w:color="auto"/>
            <w:right w:val="none" w:sz="0" w:space="0" w:color="auto"/>
          </w:divBdr>
          <w:divsChild>
            <w:div w:id="1231115729">
              <w:marLeft w:val="0"/>
              <w:marRight w:val="0"/>
              <w:marTop w:val="0"/>
              <w:marBottom w:val="0"/>
              <w:divBdr>
                <w:top w:val="none" w:sz="0" w:space="0" w:color="auto"/>
                <w:left w:val="none" w:sz="0" w:space="0" w:color="auto"/>
                <w:bottom w:val="none" w:sz="0" w:space="0" w:color="auto"/>
                <w:right w:val="none" w:sz="0" w:space="0" w:color="auto"/>
              </w:divBdr>
            </w:div>
            <w:div w:id="1311137608">
              <w:marLeft w:val="0"/>
              <w:marRight w:val="0"/>
              <w:marTop w:val="0"/>
              <w:marBottom w:val="0"/>
              <w:divBdr>
                <w:top w:val="none" w:sz="0" w:space="0" w:color="auto"/>
                <w:left w:val="none" w:sz="0" w:space="0" w:color="auto"/>
                <w:bottom w:val="none" w:sz="0" w:space="0" w:color="auto"/>
                <w:right w:val="none" w:sz="0" w:space="0" w:color="auto"/>
              </w:divBdr>
            </w:div>
            <w:div w:id="1559899036">
              <w:marLeft w:val="0"/>
              <w:marRight w:val="0"/>
              <w:marTop w:val="0"/>
              <w:marBottom w:val="0"/>
              <w:divBdr>
                <w:top w:val="none" w:sz="0" w:space="0" w:color="auto"/>
                <w:left w:val="none" w:sz="0" w:space="0" w:color="auto"/>
                <w:bottom w:val="none" w:sz="0" w:space="0" w:color="auto"/>
                <w:right w:val="none" w:sz="0" w:space="0" w:color="auto"/>
              </w:divBdr>
            </w:div>
          </w:divsChild>
        </w:div>
        <w:div w:id="94711328">
          <w:marLeft w:val="0"/>
          <w:marRight w:val="0"/>
          <w:marTop w:val="0"/>
          <w:marBottom w:val="0"/>
          <w:divBdr>
            <w:top w:val="none" w:sz="0" w:space="0" w:color="auto"/>
            <w:left w:val="none" w:sz="0" w:space="0" w:color="auto"/>
            <w:bottom w:val="none" w:sz="0" w:space="0" w:color="auto"/>
            <w:right w:val="none" w:sz="0" w:space="0" w:color="auto"/>
          </w:divBdr>
          <w:divsChild>
            <w:div w:id="549732898">
              <w:marLeft w:val="0"/>
              <w:marRight w:val="0"/>
              <w:marTop w:val="0"/>
              <w:marBottom w:val="0"/>
              <w:divBdr>
                <w:top w:val="none" w:sz="0" w:space="0" w:color="auto"/>
                <w:left w:val="none" w:sz="0" w:space="0" w:color="auto"/>
                <w:bottom w:val="none" w:sz="0" w:space="0" w:color="auto"/>
                <w:right w:val="none" w:sz="0" w:space="0" w:color="auto"/>
              </w:divBdr>
            </w:div>
            <w:div w:id="843907607">
              <w:marLeft w:val="0"/>
              <w:marRight w:val="0"/>
              <w:marTop w:val="0"/>
              <w:marBottom w:val="0"/>
              <w:divBdr>
                <w:top w:val="none" w:sz="0" w:space="0" w:color="auto"/>
                <w:left w:val="none" w:sz="0" w:space="0" w:color="auto"/>
                <w:bottom w:val="none" w:sz="0" w:space="0" w:color="auto"/>
                <w:right w:val="none" w:sz="0" w:space="0" w:color="auto"/>
              </w:divBdr>
            </w:div>
            <w:div w:id="983849118">
              <w:marLeft w:val="0"/>
              <w:marRight w:val="0"/>
              <w:marTop w:val="0"/>
              <w:marBottom w:val="0"/>
              <w:divBdr>
                <w:top w:val="none" w:sz="0" w:space="0" w:color="auto"/>
                <w:left w:val="none" w:sz="0" w:space="0" w:color="auto"/>
                <w:bottom w:val="none" w:sz="0" w:space="0" w:color="auto"/>
                <w:right w:val="none" w:sz="0" w:space="0" w:color="auto"/>
              </w:divBdr>
            </w:div>
            <w:div w:id="1293251629">
              <w:marLeft w:val="0"/>
              <w:marRight w:val="0"/>
              <w:marTop w:val="0"/>
              <w:marBottom w:val="0"/>
              <w:divBdr>
                <w:top w:val="none" w:sz="0" w:space="0" w:color="auto"/>
                <w:left w:val="none" w:sz="0" w:space="0" w:color="auto"/>
                <w:bottom w:val="none" w:sz="0" w:space="0" w:color="auto"/>
                <w:right w:val="none" w:sz="0" w:space="0" w:color="auto"/>
              </w:divBdr>
            </w:div>
            <w:div w:id="1458528922">
              <w:marLeft w:val="0"/>
              <w:marRight w:val="0"/>
              <w:marTop w:val="0"/>
              <w:marBottom w:val="0"/>
              <w:divBdr>
                <w:top w:val="none" w:sz="0" w:space="0" w:color="auto"/>
                <w:left w:val="none" w:sz="0" w:space="0" w:color="auto"/>
                <w:bottom w:val="none" w:sz="0" w:space="0" w:color="auto"/>
                <w:right w:val="none" w:sz="0" w:space="0" w:color="auto"/>
              </w:divBdr>
            </w:div>
          </w:divsChild>
        </w:div>
        <w:div w:id="116265668">
          <w:marLeft w:val="0"/>
          <w:marRight w:val="0"/>
          <w:marTop w:val="0"/>
          <w:marBottom w:val="0"/>
          <w:divBdr>
            <w:top w:val="none" w:sz="0" w:space="0" w:color="auto"/>
            <w:left w:val="none" w:sz="0" w:space="0" w:color="auto"/>
            <w:bottom w:val="none" w:sz="0" w:space="0" w:color="auto"/>
            <w:right w:val="none" w:sz="0" w:space="0" w:color="auto"/>
          </w:divBdr>
          <w:divsChild>
            <w:div w:id="960576151">
              <w:marLeft w:val="0"/>
              <w:marRight w:val="0"/>
              <w:marTop w:val="0"/>
              <w:marBottom w:val="0"/>
              <w:divBdr>
                <w:top w:val="none" w:sz="0" w:space="0" w:color="auto"/>
                <w:left w:val="none" w:sz="0" w:space="0" w:color="auto"/>
                <w:bottom w:val="none" w:sz="0" w:space="0" w:color="auto"/>
                <w:right w:val="none" w:sz="0" w:space="0" w:color="auto"/>
              </w:divBdr>
            </w:div>
            <w:div w:id="970750488">
              <w:marLeft w:val="0"/>
              <w:marRight w:val="0"/>
              <w:marTop w:val="0"/>
              <w:marBottom w:val="0"/>
              <w:divBdr>
                <w:top w:val="none" w:sz="0" w:space="0" w:color="auto"/>
                <w:left w:val="none" w:sz="0" w:space="0" w:color="auto"/>
                <w:bottom w:val="none" w:sz="0" w:space="0" w:color="auto"/>
                <w:right w:val="none" w:sz="0" w:space="0" w:color="auto"/>
              </w:divBdr>
            </w:div>
            <w:div w:id="1009599431">
              <w:marLeft w:val="0"/>
              <w:marRight w:val="0"/>
              <w:marTop w:val="0"/>
              <w:marBottom w:val="0"/>
              <w:divBdr>
                <w:top w:val="none" w:sz="0" w:space="0" w:color="auto"/>
                <w:left w:val="none" w:sz="0" w:space="0" w:color="auto"/>
                <w:bottom w:val="none" w:sz="0" w:space="0" w:color="auto"/>
                <w:right w:val="none" w:sz="0" w:space="0" w:color="auto"/>
              </w:divBdr>
            </w:div>
            <w:div w:id="1269891959">
              <w:marLeft w:val="0"/>
              <w:marRight w:val="0"/>
              <w:marTop w:val="0"/>
              <w:marBottom w:val="0"/>
              <w:divBdr>
                <w:top w:val="none" w:sz="0" w:space="0" w:color="auto"/>
                <w:left w:val="none" w:sz="0" w:space="0" w:color="auto"/>
                <w:bottom w:val="none" w:sz="0" w:space="0" w:color="auto"/>
                <w:right w:val="none" w:sz="0" w:space="0" w:color="auto"/>
              </w:divBdr>
            </w:div>
            <w:div w:id="2058778987">
              <w:marLeft w:val="0"/>
              <w:marRight w:val="0"/>
              <w:marTop w:val="0"/>
              <w:marBottom w:val="0"/>
              <w:divBdr>
                <w:top w:val="none" w:sz="0" w:space="0" w:color="auto"/>
                <w:left w:val="none" w:sz="0" w:space="0" w:color="auto"/>
                <w:bottom w:val="none" w:sz="0" w:space="0" w:color="auto"/>
                <w:right w:val="none" w:sz="0" w:space="0" w:color="auto"/>
              </w:divBdr>
            </w:div>
          </w:divsChild>
        </w:div>
        <w:div w:id="156238462">
          <w:marLeft w:val="0"/>
          <w:marRight w:val="0"/>
          <w:marTop w:val="0"/>
          <w:marBottom w:val="0"/>
          <w:divBdr>
            <w:top w:val="none" w:sz="0" w:space="0" w:color="auto"/>
            <w:left w:val="none" w:sz="0" w:space="0" w:color="auto"/>
            <w:bottom w:val="none" w:sz="0" w:space="0" w:color="auto"/>
            <w:right w:val="none" w:sz="0" w:space="0" w:color="auto"/>
          </w:divBdr>
        </w:div>
        <w:div w:id="208346018">
          <w:marLeft w:val="0"/>
          <w:marRight w:val="0"/>
          <w:marTop w:val="0"/>
          <w:marBottom w:val="0"/>
          <w:divBdr>
            <w:top w:val="none" w:sz="0" w:space="0" w:color="auto"/>
            <w:left w:val="none" w:sz="0" w:space="0" w:color="auto"/>
            <w:bottom w:val="none" w:sz="0" w:space="0" w:color="auto"/>
            <w:right w:val="none" w:sz="0" w:space="0" w:color="auto"/>
          </w:divBdr>
        </w:div>
        <w:div w:id="493111607">
          <w:marLeft w:val="0"/>
          <w:marRight w:val="0"/>
          <w:marTop w:val="0"/>
          <w:marBottom w:val="0"/>
          <w:divBdr>
            <w:top w:val="none" w:sz="0" w:space="0" w:color="auto"/>
            <w:left w:val="none" w:sz="0" w:space="0" w:color="auto"/>
            <w:bottom w:val="none" w:sz="0" w:space="0" w:color="auto"/>
            <w:right w:val="none" w:sz="0" w:space="0" w:color="auto"/>
          </w:divBdr>
        </w:div>
        <w:div w:id="611088239">
          <w:marLeft w:val="0"/>
          <w:marRight w:val="0"/>
          <w:marTop w:val="0"/>
          <w:marBottom w:val="0"/>
          <w:divBdr>
            <w:top w:val="none" w:sz="0" w:space="0" w:color="auto"/>
            <w:left w:val="none" w:sz="0" w:space="0" w:color="auto"/>
            <w:bottom w:val="none" w:sz="0" w:space="0" w:color="auto"/>
            <w:right w:val="none" w:sz="0" w:space="0" w:color="auto"/>
          </w:divBdr>
        </w:div>
        <w:div w:id="625893951">
          <w:marLeft w:val="0"/>
          <w:marRight w:val="0"/>
          <w:marTop w:val="0"/>
          <w:marBottom w:val="0"/>
          <w:divBdr>
            <w:top w:val="none" w:sz="0" w:space="0" w:color="auto"/>
            <w:left w:val="none" w:sz="0" w:space="0" w:color="auto"/>
            <w:bottom w:val="none" w:sz="0" w:space="0" w:color="auto"/>
            <w:right w:val="none" w:sz="0" w:space="0" w:color="auto"/>
          </w:divBdr>
          <w:divsChild>
            <w:div w:id="449595751">
              <w:marLeft w:val="0"/>
              <w:marRight w:val="0"/>
              <w:marTop w:val="0"/>
              <w:marBottom w:val="0"/>
              <w:divBdr>
                <w:top w:val="none" w:sz="0" w:space="0" w:color="auto"/>
                <w:left w:val="none" w:sz="0" w:space="0" w:color="auto"/>
                <w:bottom w:val="none" w:sz="0" w:space="0" w:color="auto"/>
                <w:right w:val="none" w:sz="0" w:space="0" w:color="auto"/>
              </w:divBdr>
            </w:div>
            <w:div w:id="510605055">
              <w:marLeft w:val="0"/>
              <w:marRight w:val="0"/>
              <w:marTop w:val="0"/>
              <w:marBottom w:val="0"/>
              <w:divBdr>
                <w:top w:val="none" w:sz="0" w:space="0" w:color="auto"/>
                <w:left w:val="none" w:sz="0" w:space="0" w:color="auto"/>
                <w:bottom w:val="none" w:sz="0" w:space="0" w:color="auto"/>
                <w:right w:val="none" w:sz="0" w:space="0" w:color="auto"/>
              </w:divBdr>
            </w:div>
            <w:div w:id="1621955368">
              <w:marLeft w:val="0"/>
              <w:marRight w:val="0"/>
              <w:marTop w:val="0"/>
              <w:marBottom w:val="0"/>
              <w:divBdr>
                <w:top w:val="none" w:sz="0" w:space="0" w:color="auto"/>
                <w:left w:val="none" w:sz="0" w:space="0" w:color="auto"/>
                <w:bottom w:val="none" w:sz="0" w:space="0" w:color="auto"/>
                <w:right w:val="none" w:sz="0" w:space="0" w:color="auto"/>
              </w:divBdr>
            </w:div>
            <w:div w:id="1974873015">
              <w:marLeft w:val="0"/>
              <w:marRight w:val="0"/>
              <w:marTop w:val="0"/>
              <w:marBottom w:val="0"/>
              <w:divBdr>
                <w:top w:val="none" w:sz="0" w:space="0" w:color="auto"/>
                <w:left w:val="none" w:sz="0" w:space="0" w:color="auto"/>
                <w:bottom w:val="none" w:sz="0" w:space="0" w:color="auto"/>
                <w:right w:val="none" w:sz="0" w:space="0" w:color="auto"/>
              </w:divBdr>
            </w:div>
            <w:div w:id="1983734151">
              <w:marLeft w:val="0"/>
              <w:marRight w:val="0"/>
              <w:marTop w:val="0"/>
              <w:marBottom w:val="0"/>
              <w:divBdr>
                <w:top w:val="none" w:sz="0" w:space="0" w:color="auto"/>
                <w:left w:val="none" w:sz="0" w:space="0" w:color="auto"/>
                <w:bottom w:val="none" w:sz="0" w:space="0" w:color="auto"/>
                <w:right w:val="none" w:sz="0" w:space="0" w:color="auto"/>
              </w:divBdr>
            </w:div>
          </w:divsChild>
        </w:div>
        <w:div w:id="632253810">
          <w:marLeft w:val="0"/>
          <w:marRight w:val="0"/>
          <w:marTop w:val="0"/>
          <w:marBottom w:val="0"/>
          <w:divBdr>
            <w:top w:val="none" w:sz="0" w:space="0" w:color="auto"/>
            <w:left w:val="none" w:sz="0" w:space="0" w:color="auto"/>
            <w:bottom w:val="none" w:sz="0" w:space="0" w:color="auto"/>
            <w:right w:val="none" w:sz="0" w:space="0" w:color="auto"/>
          </w:divBdr>
          <w:divsChild>
            <w:div w:id="39476114">
              <w:marLeft w:val="0"/>
              <w:marRight w:val="0"/>
              <w:marTop w:val="0"/>
              <w:marBottom w:val="0"/>
              <w:divBdr>
                <w:top w:val="none" w:sz="0" w:space="0" w:color="auto"/>
                <w:left w:val="none" w:sz="0" w:space="0" w:color="auto"/>
                <w:bottom w:val="none" w:sz="0" w:space="0" w:color="auto"/>
                <w:right w:val="none" w:sz="0" w:space="0" w:color="auto"/>
              </w:divBdr>
            </w:div>
            <w:div w:id="194931605">
              <w:marLeft w:val="0"/>
              <w:marRight w:val="0"/>
              <w:marTop w:val="0"/>
              <w:marBottom w:val="0"/>
              <w:divBdr>
                <w:top w:val="none" w:sz="0" w:space="0" w:color="auto"/>
                <w:left w:val="none" w:sz="0" w:space="0" w:color="auto"/>
                <w:bottom w:val="none" w:sz="0" w:space="0" w:color="auto"/>
                <w:right w:val="none" w:sz="0" w:space="0" w:color="auto"/>
              </w:divBdr>
            </w:div>
            <w:div w:id="993606857">
              <w:marLeft w:val="0"/>
              <w:marRight w:val="0"/>
              <w:marTop w:val="0"/>
              <w:marBottom w:val="0"/>
              <w:divBdr>
                <w:top w:val="none" w:sz="0" w:space="0" w:color="auto"/>
                <w:left w:val="none" w:sz="0" w:space="0" w:color="auto"/>
                <w:bottom w:val="none" w:sz="0" w:space="0" w:color="auto"/>
                <w:right w:val="none" w:sz="0" w:space="0" w:color="auto"/>
              </w:divBdr>
            </w:div>
            <w:div w:id="1783567850">
              <w:marLeft w:val="0"/>
              <w:marRight w:val="0"/>
              <w:marTop w:val="0"/>
              <w:marBottom w:val="0"/>
              <w:divBdr>
                <w:top w:val="none" w:sz="0" w:space="0" w:color="auto"/>
                <w:left w:val="none" w:sz="0" w:space="0" w:color="auto"/>
                <w:bottom w:val="none" w:sz="0" w:space="0" w:color="auto"/>
                <w:right w:val="none" w:sz="0" w:space="0" w:color="auto"/>
              </w:divBdr>
            </w:div>
            <w:div w:id="1797749521">
              <w:marLeft w:val="0"/>
              <w:marRight w:val="0"/>
              <w:marTop w:val="0"/>
              <w:marBottom w:val="0"/>
              <w:divBdr>
                <w:top w:val="none" w:sz="0" w:space="0" w:color="auto"/>
                <w:left w:val="none" w:sz="0" w:space="0" w:color="auto"/>
                <w:bottom w:val="none" w:sz="0" w:space="0" w:color="auto"/>
                <w:right w:val="none" w:sz="0" w:space="0" w:color="auto"/>
              </w:divBdr>
            </w:div>
          </w:divsChild>
        </w:div>
        <w:div w:id="661397364">
          <w:marLeft w:val="0"/>
          <w:marRight w:val="0"/>
          <w:marTop w:val="0"/>
          <w:marBottom w:val="0"/>
          <w:divBdr>
            <w:top w:val="none" w:sz="0" w:space="0" w:color="auto"/>
            <w:left w:val="none" w:sz="0" w:space="0" w:color="auto"/>
            <w:bottom w:val="none" w:sz="0" w:space="0" w:color="auto"/>
            <w:right w:val="none" w:sz="0" w:space="0" w:color="auto"/>
          </w:divBdr>
        </w:div>
        <w:div w:id="697437316">
          <w:marLeft w:val="0"/>
          <w:marRight w:val="0"/>
          <w:marTop w:val="0"/>
          <w:marBottom w:val="0"/>
          <w:divBdr>
            <w:top w:val="none" w:sz="0" w:space="0" w:color="auto"/>
            <w:left w:val="none" w:sz="0" w:space="0" w:color="auto"/>
            <w:bottom w:val="none" w:sz="0" w:space="0" w:color="auto"/>
            <w:right w:val="none" w:sz="0" w:space="0" w:color="auto"/>
          </w:divBdr>
          <w:divsChild>
            <w:div w:id="435906588">
              <w:marLeft w:val="0"/>
              <w:marRight w:val="0"/>
              <w:marTop w:val="0"/>
              <w:marBottom w:val="0"/>
              <w:divBdr>
                <w:top w:val="none" w:sz="0" w:space="0" w:color="auto"/>
                <w:left w:val="none" w:sz="0" w:space="0" w:color="auto"/>
                <w:bottom w:val="none" w:sz="0" w:space="0" w:color="auto"/>
                <w:right w:val="none" w:sz="0" w:space="0" w:color="auto"/>
              </w:divBdr>
            </w:div>
            <w:div w:id="556354173">
              <w:marLeft w:val="0"/>
              <w:marRight w:val="0"/>
              <w:marTop w:val="0"/>
              <w:marBottom w:val="0"/>
              <w:divBdr>
                <w:top w:val="none" w:sz="0" w:space="0" w:color="auto"/>
                <w:left w:val="none" w:sz="0" w:space="0" w:color="auto"/>
                <w:bottom w:val="none" w:sz="0" w:space="0" w:color="auto"/>
                <w:right w:val="none" w:sz="0" w:space="0" w:color="auto"/>
              </w:divBdr>
            </w:div>
            <w:div w:id="663508574">
              <w:marLeft w:val="0"/>
              <w:marRight w:val="0"/>
              <w:marTop w:val="0"/>
              <w:marBottom w:val="0"/>
              <w:divBdr>
                <w:top w:val="none" w:sz="0" w:space="0" w:color="auto"/>
                <w:left w:val="none" w:sz="0" w:space="0" w:color="auto"/>
                <w:bottom w:val="none" w:sz="0" w:space="0" w:color="auto"/>
                <w:right w:val="none" w:sz="0" w:space="0" w:color="auto"/>
              </w:divBdr>
            </w:div>
            <w:div w:id="816996619">
              <w:marLeft w:val="0"/>
              <w:marRight w:val="0"/>
              <w:marTop w:val="0"/>
              <w:marBottom w:val="0"/>
              <w:divBdr>
                <w:top w:val="none" w:sz="0" w:space="0" w:color="auto"/>
                <w:left w:val="none" w:sz="0" w:space="0" w:color="auto"/>
                <w:bottom w:val="none" w:sz="0" w:space="0" w:color="auto"/>
                <w:right w:val="none" w:sz="0" w:space="0" w:color="auto"/>
              </w:divBdr>
            </w:div>
            <w:div w:id="1021738944">
              <w:marLeft w:val="0"/>
              <w:marRight w:val="0"/>
              <w:marTop w:val="0"/>
              <w:marBottom w:val="0"/>
              <w:divBdr>
                <w:top w:val="none" w:sz="0" w:space="0" w:color="auto"/>
                <w:left w:val="none" w:sz="0" w:space="0" w:color="auto"/>
                <w:bottom w:val="none" w:sz="0" w:space="0" w:color="auto"/>
                <w:right w:val="none" w:sz="0" w:space="0" w:color="auto"/>
              </w:divBdr>
            </w:div>
          </w:divsChild>
        </w:div>
        <w:div w:id="712265433">
          <w:marLeft w:val="0"/>
          <w:marRight w:val="0"/>
          <w:marTop w:val="0"/>
          <w:marBottom w:val="0"/>
          <w:divBdr>
            <w:top w:val="none" w:sz="0" w:space="0" w:color="auto"/>
            <w:left w:val="none" w:sz="0" w:space="0" w:color="auto"/>
            <w:bottom w:val="none" w:sz="0" w:space="0" w:color="auto"/>
            <w:right w:val="none" w:sz="0" w:space="0" w:color="auto"/>
          </w:divBdr>
          <w:divsChild>
            <w:div w:id="2011713075">
              <w:marLeft w:val="-75"/>
              <w:marRight w:val="0"/>
              <w:marTop w:val="30"/>
              <w:marBottom w:val="30"/>
              <w:divBdr>
                <w:top w:val="none" w:sz="0" w:space="0" w:color="auto"/>
                <w:left w:val="none" w:sz="0" w:space="0" w:color="auto"/>
                <w:bottom w:val="none" w:sz="0" w:space="0" w:color="auto"/>
                <w:right w:val="none" w:sz="0" w:space="0" w:color="auto"/>
              </w:divBdr>
              <w:divsChild>
                <w:div w:id="393967680">
                  <w:marLeft w:val="0"/>
                  <w:marRight w:val="0"/>
                  <w:marTop w:val="0"/>
                  <w:marBottom w:val="0"/>
                  <w:divBdr>
                    <w:top w:val="none" w:sz="0" w:space="0" w:color="auto"/>
                    <w:left w:val="none" w:sz="0" w:space="0" w:color="auto"/>
                    <w:bottom w:val="none" w:sz="0" w:space="0" w:color="auto"/>
                    <w:right w:val="none" w:sz="0" w:space="0" w:color="auto"/>
                  </w:divBdr>
                  <w:divsChild>
                    <w:div w:id="87115371">
                      <w:marLeft w:val="0"/>
                      <w:marRight w:val="0"/>
                      <w:marTop w:val="0"/>
                      <w:marBottom w:val="0"/>
                      <w:divBdr>
                        <w:top w:val="none" w:sz="0" w:space="0" w:color="auto"/>
                        <w:left w:val="none" w:sz="0" w:space="0" w:color="auto"/>
                        <w:bottom w:val="none" w:sz="0" w:space="0" w:color="auto"/>
                        <w:right w:val="none" w:sz="0" w:space="0" w:color="auto"/>
                      </w:divBdr>
                    </w:div>
                  </w:divsChild>
                </w:div>
                <w:div w:id="799495578">
                  <w:marLeft w:val="0"/>
                  <w:marRight w:val="0"/>
                  <w:marTop w:val="0"/>
                  <w:marBottom w:val="0"/>
                  <w:divBdr>
                    <w:top w:val="none" w:sz="0" w:space="0" w:color="auto"/>
                    <w:left w:val="none" w:sz="0" w:space="0" w:color="auto"/>
                    <w:bottom w:val="none" w:sz="0" w:space="0" w:color="auto"/>
                    <w:right w:val="none" w:sz="0" w:space="0" w:color="auto"/>
                  </w:divBdr>
                  <w:divsChild>
                    <w:div w:id="1010986843">
                      <w:marLeft w:val="0"/>
                      <w:marRight w:val="0"/>
                      <w:marTop w:val="0"/>
                      <w:marBottom w:val="0"/>
                      <w:divBdr>
                        <w:top w:val="none" w:sz="0" w:space="0" w:color="auto"/>
                        <w:left w:val="none" w:sz="0" w:space="0" w:color="auto"/>
                        <w:bottom w:val="none" w:sz="0" w:space="0" w:color="auto"/>
                        <w:right w:val="none" w:sz="0" w:space="0" w:color="auto"/>
                      </w:divBdr>
                    </w:div>
                  </w:divsChild>
                </w:div>
                <w:div w:id="894320582">
                  <w:marLeft w:val="0"/>
                  <w:marRight w:val="0"/>
                  <w:marTop w:val="0"/>
                  <w:marBottom w:val="0"/>
                  <w:divBdr>
                    <w:top w:val="none" w:sz="0" w:space="0" w:color="auto"/>
                    <w:left w:val="none" w:sz="0" w:space="0" w:color="auto"/>
                    <w:bottom w:val="none" w:sz="0" w:space="0" w:color="auto"/>
                    <w:right w:val="none" w:sz="0" w:space="0" w:color="auto"/>
                  </w:divBdr>
                  <w:divsChild>
                    <w:div w:id="1821530520">
                      <w:marLeft w:val="0"/>
                      <w:marRight w:val="0"/>
                      <w:marTop w:val="0"/>
                      <w:marBottom w:val="0"/>
                      <w:divBdr>
                        <w:top w:val="none" w:sz="0" w:space="0" w:color="auto"/>
                        <w:left w:val="none" w:sz="0" w:space="0" w:color="auto"/>
                        <w:bottom w:val="none" w:sz="0" w:space="0" w:color="auto"/>
                        <w:right w:val="none" w:sz="0" w:space="0" w:color="auto"/>
                      </w:divBdr>
                    </w:div>
                  </w:divsChild>
                </w:div>
                <w:div w:id="1845826845">
                  <w:marLeft w:val="0"/>
                  <w:marRight w:val="0"/>
                  <w:marTop w:val="0"/>
                  <w:marBottom w:val="0"/>
                  <w:divBdr>
                    <w:top w:val="none" w:sz="0" w:space="0" w:color="auto"/>
                    <w:left w:val="none" w:sz="0" w:space="0" w:color="auto"/>
                    <w:bottom w:val="none" w:sz="0" w:space="0" w:color="auto"/>
                    <w:right w:val="none" w:sz="0" w:space="0" w:color="auto"/>
                  </w:divBdr>
                  <w:divsChild>
                    <w:div w:id="118674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496477">
          <w:marLeft w:val="0"/>
          <w:marRight w:val="0"/>
          <w:marTop w:val="0"/>
          <w:marBottom w:val="0"/>
          <w:divBdr>
            <w:top w:val="none" w:sz="0" w:space="0" w:color="auto"/>
            <w:left w:val="none" w:sz="0" w:space="0" w:color="auto"/>
            <w:bottom w:val="none" w:sz="0" w:space="0" w:color="auto"/>
            <w:right w:val="none" w:sz="0" w:space="0" w:color="auto"/>
          </w:divBdr>
        </w:div>
        <w:div w:id="732116973">
          <w:marLeft w:val="0"/>
          <w:marRight w:val="0"/>
          <w:marTop w:val="0"/>
          <w:marBottom w:val="0"/>
          <w:divBdr>
            <w:top w:val="none" w:sz="0" w:space="0" w:color="auto"/>
            <w:left w:val="none" w:sz="0" w:space="0" w:color="auto"/>
            <w:bottom w:val="none" w:sz="0" w:space="0" w:color="auto"/>
            <w:right w:val="none" w:sz="0" w:space="0" w:color="auto"/>
          </w:divBdr>
          <w:divsChild>
            <w:div w:id="175003885">
              <w:marLeft w:val="-75"/>
              <w:marRight w:val="0"/>
              <w:marTop w:val="30"/>
              <w:marBottom w:val="30"/>
              <w:divBdr>
                <w:top w:val="none" w:sz="0" w:space="0" w:color="auto"/>
                <w:left w:val="none" w:sz="0" w:space="0" w:color="auto"/>
                <w:bottom w:val="none" w:sz="0" w:space="0" w:color="auto"/>
                <w:right w:val="none" w:sz="0" w:space="0" w:color="auto"/>
              </w:divBdr>
              <w:divsChild>
                <w:div w:id="119693232">
                  <w:marLeft w:val="0"/>
                  <w:marRight w:val="0"/>
                  <w:marTop w:val="0"/>
                  <w:marBottom w:val="0"/>
                  <w:divBdr>
                    <w:top w:val="none" w:sz="0" w:space="0" w:color="auto"/>
                    <w:left w:val="none" w:sz="0" w:space="0" w:color="auto"/>
                    <w:bottom w:val="none" w:sz="0" w:space="0" w:color="auto"/>
                    <w:right w:val="none" w:sz="0" w:space="0" w:color="auto"/>
                  </w:divBdr>
                  <w:divsChild>
                    <w:div w:id="1680621549">
                      <w:marLeft w:val="0"/>
                      <w:marRight w:val="0"/>
                      <w:marTop w:val="0"/>
                      <w:marBottom w:val="0"/>
                      <w:divBdr>
                        <w:top w:val="none" w:sz="0" w:space="0" w:color="auto"/>
                        <w:left w:val="none" w:sz="0" w:space="0" w:color="auto"/>
                        <w:bottom w:val="none" w:sz="0" w:space="0" w:color="auto"/>
                        <w:right w:val="none" w:sz="0" w:space="0" w:color="auto"/>
                      </w:divBdr>
                    </w:div>
                  </w:divsChild>
                </w:div>
                <w:div w:id="1436170904">
                  <w:marLeft w:val="0"/>
                  <w:marRight w:val="0"/>
                  <w:marTop w:val="0"/>
                  <w:marBottom w:val="0"/>
                  <w:divBdr>
                    <w:top w:val="none" w:sz="0" w:space="0" w:color="auto"/>
                    <w:left w:val="none" w:sz="0" w:space="0" w:color="auto"/>
                    <w:bottom w:val="none" w:sz="0" w:space="0" w:color="auto"/>
                    <w:right w:val="none" w:sz="0" w:space="0" w:color="auto"/>
                  </w:divBdr>
                  <w:divsChild>
                    <w:div w:id="555431452">
                      <w:marLeft w:val="0"/>
                      <w:marRight w:val="0"/>
                      <w:marTop w:val="0"/>
                      <w:marBottom w:val="0"/>
                      <w:divBdr>
                        <w:top w:val="none" w:sz="0" w:space="0" w:color="auto"/>
                        <w:left w:val="none" w:sz="0" w:space="0" w:color="auto"/>
                        <w:bottom w:val="none" w:sz="0" w:space="0" w:color="auto"/>
                        <w:right w:val="none" w:sz="0" w:space="0" w:color="auto"/>
                      </w:divBdr>
                    </w:div>
                  </w:divsChild>
                </w:div>
                <w:div w:id="1814446566">
                  <w:marLeft w:val="0"/>
                  <w:marRight w:val="0"/>
                  <w:marTop w:val="0"/>
                  <w:marBottom w:val="0"/>
                  <w:divBdr>
                    <w:top w:val="none" w:sz="0" w:space="0" w:color="auto"/>
                    <w:left w:val="none" w:sz="0" w:space="0" w:color="auto"/>
                    <w:bottom w:val="none" w:sz="0" w:space="0" w:color="auto"/>
                    <w:right w:val="none" w:sz="0" w:space="0" w:color="auto"/>
                  </w:divBdr>
                  <w:divsChild>
                    <w:div w:id="416022734">
                      <w:marLeft w:val="0"/>
                      <w:marRight w:val="0"/>
                      <w:marTop w:val="0"/>
                      <w:marBottom w:val="0"/>
                      <w:divBdr>
                        <w:top w:val="none" w:sz="0" w:space="0" w:color="auto"/>
                        <w:left w:val="none" w:sz="0" w:space="0" w:color="auto"/>
                        <w:bottom w:val="none" w:sz="0" w:space="0" w:color="auto"/>
                        <w:right w:val="none" w:sz="0" w:space="0" w:color="auto"/>
                      </w:divBdr>
                    </w:div>
                  </w:divsChild>
                </w:div>
                <w:div w:id="2077242459">
                  <w:marLeft w:val="0"/>
                  <w:marRight w:val="0"/>
                  <w:marTop w:val="0"/>
                  <w:marBottom w:val="0"/>
                  <w:divBdr>
                    <w:top w:val="none" w:sz="0" w:space="0" w:color="auto"/>
                    <w:left w:val="none" w:sz="0" w:space="0" w:color="auto"/>
                    <w:bottom w:val="none" w:sz="0" w:space="0" w:color="auto"/>
                    <w:right w:val="none" w:sz="0" w:space="0" w:color="auto"/>
                  </w:divBdr>
                  <w:divsChild>
                    <w:div w:id="132685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193145">
          <w:marLeft w:val="0"/>
          <w:marRight w:val="0"/>
          <w:marTop w:val="0"/>
          <w:marBottom w:val="0"/>
          <w:divBdr>
            <w:top w:val="none" w:sz="0" w:space="0" w:color="auto"/>
            <w:left w:val="none" w:sz="0" w:space="0" w:color="auto"/>
            <w:bottom w:val="none" w:sz="0" w:space="0" w:color="auto"/>
            <w:right w:val="none" w:sz="0" w:space="0" w:color="auto"/>
          </w:divBdr>
          <w:divsChild>
            <w:div w:id="178470927">
              <w:marLeft w:val="-75"/>
              <w:marRight w:val="0"/>
              <w:marTop w:val="30"/>
              <w:marBottom w:val="30"/>
              <w:divBdr>
                <w:top w:val="none" w:sz="0" w:space="0" w:color="auto"/>
                <w:left w:val="none" w:sz="0" w:space="0" w:color="auto"/>
                <w:bottom w:val="none" w:sz="0" w:space="0" w:color="auto"/>
                <w:right w:val="none" w:sz="0" w:space="0" w:color="auto"/>
              </w:divBdr>
              <w:divsChild>
                <w:div w:id="569852056">
                  <w:marLeft w:val="0"/>
                  <w:marRight w:val="0"/>
                  <w:marTop w:val="0"/>
                  <w:marBottom w:val="0"/>
                  <w:divBdr>
                    <w:top w:val="none" w:sz="0" w:space="0" w:color="auto"/>
                    <w:left w:val="none" w:sz="0" w:space="0" w:color="auto"/>
                    <w:bottom w:val="none" w:sz="0" w:space="0" w:color="auto"/>
                    <w:right w:val="none" w:sz="0" w:space="0" w:color="auto"/>
                  </w:divBdr>
                  <w:divsChild>
                    <w:div w:id="933174218">
                      <w:marLeft w:val="0"/>
                      <w:marRight w:val="0"/>
                      <w:marTop w:val="0"/>
                      <w:marBottom w:val="0"/>
                      <w:divBdr>
                        <w:top w:val="none" w:sz="0" w:space="0" w:color="auto"/>
                        <w:left w:val="none" w:sz="0" w:space="0" w:color="auto"/>
                        <w:bottom w:val="none" w:sz="0" w:space="0" w:color="auto"/>
                        <w:right w:val="none" w:sz="0" w:space="0" w:color="auto"/>
                      </w:divBdr>
                    </w:div>
                  </w:divsChild>
                </w:div>
                <w:div w:id="665129368">
                  <w:marLeft w:val="0"/>
                  <w:marRight w:val="0"/>
                  <w:marTop w:val="0"/>
                  <w:marBottom w:val="0"/>
                  <w:divBdr>
                    <w:top w:val="none" w:sz="0" w:space="0" w:color="auto"/>
                    <w:left w:val="none" w:sz="0" w:space="0" w:color="auto"/>
                    <w:bottom w:val="none" w:sz="0" w:space="0" w:color="auto"/>
                    <w:right w:val="none" w:sz="0" w:space="0" w:color="auto"/>
                  </w:divBdr>
                  <w:divsChild>
                    <w:div w:id="1021708246">
                      <w:marLeft w:val="0"/>
                      <w:marRight w:val="0"/>
                      <w:marTop w:val="0"/>
                      <w:marBottom w:val="0"/>
                      <w:divBdr>
                        <w:top w:val="none" w:sz="0" w:space="0" w:color="auto"/>
                        <w:left w:val="none" w:sz="0" w:space="0" w:color="auto"/>
                        <w:bottom w:val="none" w:sz="0" w:space="0" w:color="auto"/>
                        <w:right w:val="none" w:sz="0" w:space="0" w:color="auto"/>
                      </w:divBdr>
                    </w:div>
                  </w:divsChild>
                </w:div>
                <w:div w:id="1113091121">
                  <w:marLeft w:val="0"/>
                  <w:marRight w:val="0"/>
                  <w:marTop w:val="0"/>
                  <w:marBottom w:val="0"/>
                  <w:divBdr>
                    <w:top w:val="none" w:sz="0" w:space="0" w:color="auto"/>
                    <w:left w:val="none" w:sz="0" w:space="0" w:color="auto"/>
                    <w:bottom w:val="none" w:sz="0" w:space="0" w:color="auto"/>
                    <w:right w:val="none" w:sz="0" w:space="0" w:color="auto"/>
                  </w:divBdr>
                  <w:divsChild>
                    <w:div w:id="857084554">
                      <w:marLeft w:val="0"/>
                      <w:marRight w:val="0"/>
                      <w:marTop w:val="0"/>
                      <w:marBottom w:val="0"/>
                      <w:divBdr>
                        <w:top w:val="none" w:sz="0" w:space="0" w:color="auto"/>
                        <w:left w:val="none" w:sz="0" w:space="0" w:color="auto"/>
                        <w:bottom w:val="none" w:sz="0" w:space="0" w:color="auto"/>
                        <w:right w:val="none" w:sz="0" w:space="0" w:color="auto"/>
                      </w:divBdr>
                    </w:div>
                  </w:divsChild>
                </w:div>
                <w:div w:id="1378116857">
                  <w:marLeft w:val="0"/>
                  <w:marRight w:val="0"/>
                  <w:marTop w:val="0"/>
                  <w:marBottom w:val="0"/>
                  <w:divBdr>
                    <w:top w:val="none" w:sz="0" w:space="0" w:color="auto"/>
                    <w:left w:val="none" w:sz="0" w:space="0" w:color="auto"/>
                    <w:bottom w:val="none" w:sz="0" w:space="0" w:color="auto"/>
                    <w:right w:val="none" w:sz="0" w:space="0" w:color="auto"/>
                  </w:divBdr>
                  <w:divsChild>
                    <w:div w:id="45417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167694">
          <w:marLeft w:val="0"/>
          <w:marRight w:val="0"/>
          <w:marTop w:val="0"/>
          <w:marBottom w:val="0"/>
          <w:divBdr>
            <w:top w:val="none" w:sz="0" w:space="0" w:color="auto"/>
            <w:left w:val="none" w:sz="0" w:space="0" w:color="auto"/>
            <w:bottom w:val="none" w:sz="0" w:space="0" w:color="auto"/>
            <w:right w:val="none" w:sz="0" w:space="0" w:color="auto"/>
          </w:divBdr>
          <w:divsChild>
            <w:div w:id="402264435">
              <w:marLeft w:val="0"/>
              <w:marRight w:val="0"/>
              <w:marTop w:val="0"/>
              <w:marBottom w:val="0"/>
              <w:divBdr>
                <w:top w:val="none" w:sz="0" w:space="0" w:color="auto"/>
                <w:left w:val="none" w:sz="0" w:space="0" w:color="auto"/>
                <w:bottom w:val="none" w:sz="0" w:space="0" w:color="auto"/>
                <w:right w:val="none" w:sz="0" w:space="0" w:color="auto"/>
              </w:divBdr>
            </w:div>
            <w:div w:id="1178229080">
              <w:marLeft w:val="0"/>
              <w:marRight w:val="0"/>
              <w:marTop w:val="0"/>
              <w:marBottom w:val="0"/>
              <w:divBdr>
                <w:top w:val="none" w:sz="0" w:space="0" w:color="auto"/>
                <w:left w:val="none" w:sz="0" w:space="0" w:color="auto"/>
                <w:bottom w:val="none" w:sz="0" w:space="0" w:color="auto"/>
                <w:right w:val="none" w:sz="0" w:space="0" w:color="auto"/>
              </w:divBdr>
            </w:div>
            <w:div w:id="1589995728">
              <w:marLeft w:val="0"/>
              <w:marRight w:val="0"/>
              <w:marTop w:val="0"/>
              <w:marBottom w:val="0"/>
              <w:divBdr>
                <w:top w:val="none" w:sz="0" w:space="0" w:color="auto"/>
                <w:left w:val="none" w:sz="0" w:space="0" w:color="auto"/>
                <w:bottom w:val="none" w:sz="0" w:space="0" w:color="auto"/>
                <w:right w:val="none" w:sz="0" w:space="0" w:color="auto"/>
              </w:divBdr>
            </w:div>
          </w:divsChild>
        </w:div>
        <w:div w:id="879511675">
          <w:marLeft w:val="0"/>
          <w:marRight w:val="0"/>
          <w:marTop w:val="0"/>
          <w:marBottom w:val="0"/>
          <w:divBdr>
            <w:top w:val="none" w:sz="0" w:space="0" w:color="auto"/>
            <w:left w:val="none" w:sz="0" w:space="0" w:color="auto"/>
            <w:bottom w:val="none" w:sz="0" w:space="0" w:color="auto"/>
            <w:right w:val="none" w:sz="0" w:space="0" w:color="auto"/>
          </w:divBdr>
        </w:div>
        <w:div w:id="895049378">
          <w:marLeft w:val="0"/>
          <w:marRight w:val="0"/>
          <w:marTop w:val="0"/>
          <w:marBottom w:val="0"/>
          <w:divBdr>
            <w:top w:val="none" w:sz="0" w:space="0" w:color="auto"/>
            <w:left w:val="none" w:sz="0" w:space="0" w:color="auto"/>
            <w:bottom w:val="none" w:sz="0" w:space="0" w:color="auto"/>
            <w:right w:val="none" w:sz="0" w:space="0" w:color="auto"/>
          </w:divBdr>
          <w:divsChild>
            <w:div w:id="970944888">
              <w:marLeft w:val="-75"/>
              <w:marRight w:val="0"/>
              <w:marTop w:val="30"/>
              <w:marBottom w:val="30"/>
              <w:divBdr>
                <w:top w:val="none" w:sz="0" w:space="0" w:color="auto"/>
                <w:left w:val="none" w:sz="0" w:space="0" w:color="auto"/>
                <w:bottom w:val="none" w:sz="0" w:space="0" w:color="auto"/>
                <w:right w:val="none" w:sz="0" w:space="0" w:color="auto"/>
              </w:divBdr>
              <w:divsChild>
                <w:div w:id="474765132">
                  <w:marLeft w:val="0"/>
                  <w:marRight w:val="0"/>
                  <w:marTop w:val="0"/>
                  <w:marBottom w:val="0"/>
                  <w:divBdr>
                    <w:top w:val="none" w:sz="0" w:space="0" w:color="auto"/>
                    <w:left w:val="none" w:sz="0" w:space="0" w:color="auto"/>
                    <w:bottom w:val="none" w:sz="0" w:space="0" w:color="auto"/>
                    <w:right w:val="none" w:sz="0" w:space="0" w:color="auto"/>
                  </w:divBdr>
                  <w:divsChild>
                    <w:div w:id="512111814">
                      <w:marLeft w:val="0"/>
                      <w:marRight w:val="0"/>
                      <w:marTop w:val="0"/>
                      <w:marBottom w:val="0"/>
                      <w:divBdr>
                        <w:top w:val="none" w:sz="0" w:space="0" w:color="auto"/>
                        <w:left w:val="none" w:sz="0" w:space="0" w:color="auto"/>
                        <w:bottom w:val="none" w:sz="0" w:space="0" w:color="auto"/>
                        <w:right w:val="none" w:sz="0" w:space="0" w:color="auto"/>
                      </w:divBdr>
                    </w:div>
                  </w:divsChild>
                </w:div>
                <w:div w:id="1463303789">
                  <w:marLeft w:val="0"/>
                  <w:marRight w:val="0"/>
                  <w:marTop w:val="0"/>
                  <w:marBottom w:val="0"/>
                  <w:divBdr>
                    <w:top w:val="none" w:sz="0" w:space="0" w:color="auto"/>
                    <w:left w:val="none" w:sz="0" w:space="0" w:color="auto"/>
                    <w:bottom w:val="none" w:sz="0" w:space="0" w:color="auto"/>
                    <w:right w:val="none" w:sz="0" w:space="0" w:color="auto"/>
                  </w:divBdr>
                  <w:divsChild>
                    <w:div w:id="1742361541">
                      <w:marLeft w:val="0"/>
                      <w:marRight w:val="0"/>
                      <w:marTop w:val="0"/>
                      <w:marBottom w:val="0"/>
                      <w:divBdr>
                        <w:top w:val="none" w:sz="0" w:space="0" w:color="auto"/>
                        <w:left w:val="none" w:sz="0" w:space="0" w:color="auto"/>
                        <w:bottom w:val="none" w:sz="0" w:space="0" w:color="auto"/>
                        <w:right w:val="none" w:sz="0" w:space="0" w:color="auto"/>
                      </w:divBdr>
                    </w:div>
                  </w:divsChild>
                </w:div>
                <w:div w:id="1577977120">
                  <w:marLeft w:val="0"/>
                  <w:marRight w:val="0"/>
                  <w:marTop w:val="0"/>
                  <w:marBottom w:val="0"/>
                  <w:divBdr>
                    <w:top w:val="none" w:sz="0" w:space="0" w:color="auto"/>
                    <w:left w:val="none" w:sz="0" w:space="0" w:color="auto"/>
                    <w:bottom w:val="none" w:sz="0" w:space="0" w:color="auto"/>
                    <w:right w:val="none" w:sz="0" w:space="0" w:color="auto"/>
                  </w:divBdr>
                  <w:divsChild>
                    <w:div w:id="1904636405">
                      <w:marLeft w:val="0"/>
                      <w:marRight w:val="0"/>
                      <w:marTop w:val="0"/>
                      <w:marBottom w:val="0"/>
                      <w:divBdr>
                        <w:top w:val="none" w:sz="0" w:space="0" w:color="auto"/>
                        <w:left w:val="none" w:sz="0" w:space="0" w:color="auto"/>
                        <w:bottom w:val="none" w:sz="0" w:space="0" w:color="auto"/>
                        <w:right w:val="none" w:sz="0" w:space="0" w:color="auto"/>
                      </w:divBdr>
                    </w:div>
                  </w:divsChild>
                </w:div>
                <w:div w:id="1674600831">
                  <w:marLeft w:val="0"/>
                  <w:marRight w:val="0"/>
                  <w:marTop w:val="0"/>
                  <w:marBottom w:val="0"/>
                  <w:divBdr>
                    <w:top w:val="none" w:sz="0" w:space="0" w:color="auto"/>
                    <w:left w:val="none" w:sz="0" w:space="0" w:color="auto"/>
                    <w:bottom w:val="none" w:sz="0" w:space="0" w:color="auto"/>
                    <w:right w:val="none" w:sz="0" w:space="0" w:color="auto"/>
                  </w:divBdr>
                  <w:divsChild>
                    <w:div w:id="50837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674535">
          <w:marLeft w:val="0"/>
          <w:marRight w:val="0"/>
          <w:marTop w:val="0"/>
          <w:marBottom w:val="0"/>
          <w:divBdr>
            <w:top w:val="none" w:sz="0" w:space="0" w:color="auto"/>
            <w:left w:val="none" w:sz="0" w:space="0" w:color="auto"/>
            <w:bottom w:val="none" w:sz="0" w:space="0" w:color="auto"/>
            <w:right w:val="none" w:sz="0" w:space="0" w:color="auto"/>
          </w:divBdr>
        </w:div>
        <w:div w:id="935670367">
          <w:marLeft w:val="0"/>
          <w:marRight w:val="0"/>
          <w:marTop w:val="0"/>
          <w:marBottom w:val="0"/>
          <w:divBdr>
            <w:top w:val="none" w:sz="0" w:space="0" w:color="auto"/>
            <w:left w:val="none" w:sz="0" w:space="0" w:color="auto"/>
            <w:bottom w:val="none" w:sz="0" w:space="0" w:color="auto"/>
            <w:right w:val="none" w:sz="0" w:space="0" w:color="auto"/>
          </w:divBdr>
        </w:div>
        <w:div w:id="950549985">
          <w:marLeft w:val="0"/>
          <w:marRight w:val="0"/>
          <w:marTop w:val="0"/>
          <w:marBottom w:val="0"/>
          <w:divBdr>
            <w:top w:val="none" w:sz="0" w:space="0" w:color="auto"/>
            <w:left w:val="none" w:sz="0" w:space="0" w:color="auto"/>
            <w:bottom w:val="none" w:sz="0" w:space="0" w:color="auto"/>
            <w:right w:val="none" w:sz="0" w:space="0" w:color="auto"/>
          </w:divBdr>
        </w:div>
        <w:div w:id="991297797">
          <w:marLeft w:val="0"/>
          <w:marRight w:val="0"/>
          <w:marTop w:val="0"/>
          <w:marBottom w:val="0"/>
          <w:divBdr>
            <w:top w:val="none" w:sz="0" w:space="0" w:color="auto"/>
            <w:left w:val="none" w:sz="0" w:space="0" w:color="auto"/>
            <w:bottom w:val="none" w:sz="0" w:space="0" w:color="auto"/>
            <w:right w:val="none" w:sz="0" w:space="0" w:color="auto"/>
          </w:divBdr>
          <w:divsChild>
            <w:div w:id="629019410">
              <w:marLeft w:val="0"/>
              <w:marRight w:val="0"/>
              <w:marTop w:val="0"/>
              <w:marBottom w:val="0"/>
              <w:divBdr>
                <w:top w:val="none" w:sz="0" w:space="0" w:color="auto"/>
                <w:left w:val="none" w:sz="0" w:space="0" w:color="auto"/>
                <w:bottom w:val="none" w:sz="0" w:space="0" w:color="auto"/>
                <w:right w:val="none" w:sz="0" w:space="0" w:color="auto"/>
              </w:divBdr>
            </w:div>
            <w:div w:id="1186403648">
              <w:marLeft w:val="0"/>
              <w:marRight w:val="0"/>
              <w:marTop w:val="0"/>
              <w:marBottom w:val="0"/>
              <w:divBdr>
                <w:top w:val="none" w:sz="0" w:space="0" w:color="auto"/>
                <w:left w:val="none" w:sz="0" w:space="0" w:color="auto"/>
                <w:bottom w:val="none" w:sz="0" w:space="0" w:color="auto"/>
                <w:right w:val="none" w:sz="0" w:space="0" w:color="auto"/>
              </w:divBdr>
            </w:div>
            <w:div w:id="1381318912">
              <w:marLeft w:val="0"/>
              <w:marRight w:val="0"/>
              <w:marTop w:val="0"/>
              <w:marBottom w:val="0"/>
              <w:divBdr>
                <w:top w:val="none" w:sz="0" w:space="0" w:color="auto"/>
                <w:left w:val="none" w:sz="0" w:space="0" w:color="auto"/>
                <w:bottom w:val="none" w:sz="0" w:space="0" w:color="auto"/>
                <w:right w:val="none" w:sz="0" w:space="0" w:color="auto"/>
              </w:divBdr>
            </w:div>
            <w:div w:id="1918202883">
              <w:marLeft w:val="0"/>
              <w:marRight w:val="0"/>
              <w:marTop w:val="0"/>
              <w:marBottom w:val="0"/>
              <w:divBdr>
                <w:top w:val="none" w:sz="0" w:space="0" w:color="auto"/>
                <w:left w:val="none" w:sz="0" w:space="0" w:color="auto"/>
                <w:bottom w:val="none" w:sz="0" w:space="0" w:color="auto"/>
                <w:right w:val="none" w:sz="0" w:space="0" w:color="auto"/>
              </w:divBdr>
            </w:div>
            <w:div w:id="1933196575">
              <w:marLeft w:val="0"/>
              <w:marRight w:val="0"/>
              <w:marTop w:val="0"/>
              <w:marBottom w:val="0"/>
              <w:divBdr>
                <w:top w:val="none" w:sz="0" w:space="0" w:color="auto"/>
                <w:left w:val="none" w:sz="0" w:space="0" w:color="auto"/>
                <w:bottom w:val="none" w:sz="0" w:space="0" w:color="auto"/>
                <w:right w:val="none" w:sz="0" w:space="0" w:color="auto"/>
              </w:divBdr>
            </w:div>
          </w:divsChild>
        </w:div>
        <w:div w:id="1040280930">
          <w:marLeft w:val="0"/>
          <w:marRight w:val="0"/>
          <w:marTop w:val="0"/>
          <w:marBottom w:val="0"/>
          <w:divBdr>
            <w:top w:val="none" w:sz="0" w:space="0" w:color="auto"/>
            <w:left w:val="none" w:sz="0" w:space="0" w:color="auto"/>
            <w:bottom w:val="none" w:sz="0" w:space="0" w:color="auto"/>
            <w:right w:val="none" w:sz="0" w:space="0" w:color="auto"/>
          </w:divBdr>
          <w:divsChild>
            <w:div w:id="114059306">
              <w:marLeft w:val="0"/>
              <w:marRight w:val="0"/>
              <w:marTop w:val="0"/>
              <w:marBottom w:val="0"/>
              <w:divBdr>
                <w:top w:val="none" w:sz="0" w:space="0" w:color="auto"/>
                <w:left w:val="none" w:sz="0" w:space="0" w:color="auto"/>
                <w:bottom w:val="none" w:sz="0" w:space="0" w:color="auto"/>
                <w:right w:val="none" w:sz="0" w:space="0" w:color="auto"/>
              </w:divBdr>
            </w:div>
            <w:div w:id="997266869">
              <w:marLeft w:val="0"/>
              <w:marRight w:val="0"/>
              <w:marTop w:val="0"/>
              <w:marBottom w:val="0"/>
              <w:divBdr>
                <w:top w:val="none" w:sz="0" w:space="0" w:color="auto"/>
                <w:left w:val="none" w:sz="0" w:space="0" w:color="auto"/>
                <w:bottom w:val="none" w:sz="0" w:space="0" w:color="auto"/>
                <w:right w:val="none" w:sz="0" w:space="0" w:color="auto"/>
              </w:divBdr>
            </w:div>
            <w:div w:id="1094395270">
              <w:marLeft w:val="0"/>
              <w:marRight w:val="0"/>
              <w:marTop w:val="0"/>
              <w:marBottom w:val="0"/>
              <w:divBdr>
                <w:top w:val="none" w:sz="0" w:space="0" w:color="auto"/>
                <w:left w:val="none" w:sz="0" w:space="0" w:color="auto"/>
                <w:bottom w:val="none" w:sz="0" w:space="0" w:color="auto"/>
                <w:right w:val="none" w:sz="0" w:space="0" w:color="auto"/>
              </w:divBdr>
            </w:div>
          </w:divsChild>
        </w:div>
        <w:div w:id="1064446995">
          <w:marLeft w:val="0"/>
          <w:marRight w:val="0"/>
          <w:marTop w:val="0"/>
          <w:marBottom w:val="0"/>
          <w:divBdr>
            <w:top w:val="none" w:sz="0" w:space="0" w:color="auto"/>
            <w:left w:val="none" w:sz="0" w:space="0" w:color="auto"/>
            <w:bottom w:val="none" w:sz="0" w:space="0" w:color="auto"/>
            <w:right w:val="none" w:sz="0" w:space="0" w:color="auto"/>
          </w:divBdr>
        </w:div>
        <w:div w:id="1140147070">
          <w:marLeft w:val="0"/>
          <w:marRight w:val="0"/>
          <w:marTop w:val="0"/>
          <w:marBottom w:val="0"/>
          <w:divBdr>
            <w:top w:val="none" w:sz="0" w:space="0" w:color="auto"/>
            <w:left w:val="none" w:sz="0" w:space="0" w:color="auto"/>
            <w:bottom w:val="none" w:sz="0" w:space="0" w:color="auto"/>
            <w:right w:val="none" w:sz="0" w:space="0" w:color="auto"/>
          </w:divBdr>
        </w:div>
        <w:div w:id="1184854812">
          <w:marLeft w:val="0"/>
          <w:marRight w:val="0"/>
          <w:marTop w:val="0"/>
          <w:marBottom w:val="0"/>
          <w:divBdr>
            <w:top w:val="none" w:sz="0" w:space="0" w:color="auto"/>
            <w:left w:val="none" w:sz="0" w:space="0" w:color="auto"/>
            <w:bottom w:val="none" w:sz="0" w:space="0" w:color="auto"/>
            <w:right w:val="none" w:sz="0" w:space="0" w:color="auto"/>
          </w:divBdr>
        </w:div>
        <w:div w:id="1209492909">
          <w:marLeft w:val="0"/>
          <w:marRight w:val="0"/>
          <w:marTop w:val="0"/>
          <w:marBottom w:val="0"/>
          <w:divBdr>
            <w:top w:val="none" w:sz="0" w:space="0" w:color="auto"/>
            <w:left w:val="none" w:sz="0" w:space="0" w:color="auto"/>
            <w:bottom w:val="none" w:sz="0" w:space="0" w:color="auto"/>
            <w:right w:val="none" w:sz="0" w:space="0" w:color="auto"/>
          </w:divBdr>
        </w:div>
        <w:div w:id="1222667458">
          <w:marLeft w:val="0"/>
          <w:marRight w:val="0"/>
          <w:marTop w:val="0"/>
          <w:marBottom w:val="0"/>
          <w:divBdr>
            <w:top w:val="none" w:sz="0" w:space="0" w:color="auto"/>
            <w:left w:val="none" w:sz="0" w:space="0" w:color="auto"/>
            <w:bottom w:val="none" w:sz="0" w:space="0" w:color="auto"/>
            <w:right w:val="none" w:sz="0" w:space="0" w:color="auto"/>
          </w:divBdr>
          <w:divsChild>
            <w:div w:id="1375304965">
              <w:marLeft w:val="-75"/>
              <w:marRight w:val="0"/>
              <w:marTop w:val="30"/>
              <w:marBottom w:val="30"/>
              <w:divBdr>
                <w:top w:val="none" w:sz="0" w:space="0" w:color="auto"/>
                <w:left w:val="none" w:sz="0" w:space="0" w:color="auto"/>
                <w:bottom w:val="none" w:sz="0" w:space="0" w:color="auto"/>
                <w:right w:val="none" w:sz="0" w:space="0" w:color="auto"/>
              </w:divBdr>
              <w:divsChild>
                <w:div w:id="15930353">
                  <w:marLeft w:val="0"/>
                  <w:marRight w:val="0"/>
                  <w:marTop w:val="0"/>
                  <w:marBottom w:val="0"/>
                  <w:divBdr>
                    <w:top w:val="none" w:sz="0" w:space="0" w:color="auto"/>
                    <w:left w:val="none" w:sz="0" w:space="0" w:color="auto"/>
                    <w:bottom w:val="none" w:sz="0" w:space="0" w:color="auto"/>
                    <w:right w:val="none" w:sz="0" w:space="0" w:color="auto"/>
                  </w:divBdr>
                  <w:divsChild>
                    <w:div w:id="1661272357">
                      <w:marLeft w:val="0"/>
                      <w:marRight w:val="0"/>
                      <w:marTop w:val="0"/>
                      <w:marBottom w:val="0"/>
                      <w:divBdr>
                        <w:top w:val="none" w:sz="0" w:space="0" w:color="auto"/>
                        <w:left w:val="none" w:sz="0" w:space="0" w:color="auto"/>
                        <w:bottom w:val="none" w:sz="0" w:space="0" w:color="auto"/>
                        <w:right w:val="none" w:sz="0" w:space="0" w:color="auto"/>
                      </w:divBdr>
                    </w:div>
                  </w:divsChild>
                </w:div>
                <w:div w:id="84110497">
                  <w:marLeft w:val="0"/>
                  <w:marRight w:val="0"/>
                  <w:marTop w:val="0"/>
                  <w:marBottom w:val="0"/>
                  <w:divBdr>
                    <w:top w:val="none" w:sz="0" w:space="0" w:color="auto"/>
                    <w:left w:val="none" w:sz="0" w:space="0" w:color="auto"/>
                    <w:bottom w:val="none" w:sz="0" w:space="0" w:color="auto"/>
                    <w:right w:val="none" w:sz="0" w:space="0" w:color="auto"/>
                  </w:divBdr>
                  <w:divsChild>
                    <w:div w:id="1664776818">
                      <w:marLeft w:val="0"/>
                      <w:marRight w:val="0"/>
                      <w:marTop w:val="0"/>
                      <w:marBottom w:val="0"/>
                      <w:divBdr>
                        <w:top w:val="none" w:sz="0" w:space="0" w:color="auto"/>
                        <w:left w:val="none" w:sz="0" w:space="0" w:color="auto"/>
                        <w:bottom w:val="none" w:sz="0" w:space="0" w:color="auto"/>
                        <w:right w:val="none" w:sz="0" w:space="0" w:color="auto"/>
                      </w:divBdr>
                    </w:div>
                  </w:divsChild>
                </w:div>
                <w:div w:id="382292847">
                  <w:marLeft w:val="0"/>
                  <w:marRight w:val="0"/>
                  <w:marTop w:val="0"/>
                  <w:marBottom w:val="0"/>
                  <w:divBdr>
                    <w:top w:val="none" w:sz="0" w:space="0" w:color="auto"/>
                    <w:left w:val="none" w:sz="0" w:space="0" w:color="auto"/>
                    <w:bottom w:val="none" w:sz="0" w:space="0" w:color="auto"/>
                    <w:right w:val="none" w:sz="0" w:space="0" w:color="auto"/>
                  </w:divBdr>
                  <w:divsChild>
                    <w:div w:id="550116388">
                      <w:marLeft w:val="0"/>
                      <w:marRight w:val="0"/>
                      <w:marTop w:val="0"/>
                      <w:marBottom w:val="0"/>
                      <w:divBdr>
                        <w:top w:val="none" w:sz="0" w:space="0" w:color="auto"/>
                        <w:left w:val="none" w:sz="0" w:space="0" w:color="auto"/>
                        <w:bottom w:val="none" w:sz="0" w:space="0" w:color="auto"/>
                        <w:right w:val="none" w:sz="0" w:space="0" w:color="auto"/>
                      </w:divBdr>
                    </w:div>
                  </w:divsChild>
                </w:div>
                <w:div w:id="513763675">
                  <w:marLeft w:val="0"/>
                  <w:marRight w:val="0"/>
                  <w:marTop w:val="0"/>
                  <w:marBottom w:val="0"/>
                  <w:divBdr>
                    <w:top w:val="none" w:sz="0" w:space="0" w:color="auto"/>
                    <w:left w:val="none" w:sz="0" w:space="0" w:color="auto"/>
                    <w:bottom w:val="none" w:sz="0" w:space="0" w:color="auto"/>
                    <w:right w:val="none" w:sz="0" w:space="0" w:color="auto"/>
                  </w:divBdr>
                  <w:divsChild>
                    <w:div w:id="194584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507863">
          <w:marLeft w:val="0"/>
          <w:marRight w:val="0"/>
          <w:marTop w:val="0"/>
          <w:marBottom w:val="0"/>
          <w:divBdr>
            <w:top w:val="none" w:sz="0" w:space="0" w:color="auto"/>
            <w:left w:val="none" w:sz="0" w:space="0" w:color="auto"/>
            <w:bottom w:val="none" w:sz="0" w:space="0" w:color="auto"/>
            <w:right w:val="none" w:sz="0" w:space="0" w:color="auto"/>
          </w:divBdr>
          <w:divsChild>
            <w:div w:id="46078597">
              <w:marLeft w:val="0"/>
              <w:marRight w:val="0"/>
              <w:marTop w:val="0"/>
              <w:marBottom w:val="0"/>
              <w:divBdr>
                <w:top w:val="none" w:sz="0" w:space="0" w:color="auto"/>
                <w:left w:val="none" w:sz="0" w:space="0" w:color="auto"/>
                <w:bottom w:val="none" w:sz="0" w:space="0" w:color="auto"/>
                <w:right w:val="none" w:sz="0" w:space="0" w:color="auto"/>
              </w:divBdr>
            </w:div>
            <w:div w:id="1792359758">
              <w:marLeft w:val="0"/>
              <w:marRight w:val="0"/>
              <w:marTop w:val="0"/>
              <w:marBottom w:val="0"/>
              <w:divBdr>
                <w:top w:val="none" w:sz="0" w:space="0" w:color="auto"/>
                <w:left w:val="none" w:sz="0" w:space="0" w:color="auto"/>
                <w:bottom w:val="none" w:sz="0" w:space="0" w:color="auto"/>
                <w:right w:val="none" w:sz="0" w:space="0" w:color="auto"/>
              </w:divBdr>
            </w:div>
            <w:div w:id="1847741884">
              <w:marLeft w:val="0"/>
              <w:marRight w:val="0"/>
              <w:marTop w:val="0"/>
              <w:marBottom w:val="0"/>
              <w:divBdr>
                <w:top w:val="none" w:sz="0" w:space="0" w:color="auto"/>
                <w:left w:val="none" w:sz="0" w:space="0" w:color="auto"/>
                <w:bottom w:val="none" w:sz="0" w:space="0" w:color="auto"/>
                <w:right w:val="none" w:sz="0" w:space="0" w:color="auto"/>
              </w:divBdr>
            </w:div>
          </w:divsChild>
        </w:div>
        <w:div w:id="1448233559">
          <w:marLeft w:val="0"/>
          <w:marRight w:val="0"/>
          <w:marTop w:val="0"/>
          <w:marBottom w:val="0"/>
          <w:divBdr>
            <w:top w:val="none" w:sz="0" w:space="0" w:color="auto"/>
            <w:left w:val="none" w:sz="0" w:space="0" w:color="auto"/>
            <w:bottom w:val="none" w:sz="0" w:space="0" w:color="auto"/>
            <w:right w:val="none" w:sz="0" w:space="0" w:color="auto"/>
          </w:divBdr>
        </w:div>
        <w:div w:id="1531138296">
          <w:marLeft w:val="0"/>
          <w:marRight w:val="0"/>
          <w:marTop w:val="0"/>
          <w:marBottom w:val="0"/>
          <w:divBdr>
            <w:top w:val="none" w:sz="0" w:space="0" w:color="auto"/>
            <w:left w:val="none" w:sz="0" w:space="0" w:color="auto"/>
            <w:bottom w:val="none" w:sz="0" w:space="0" w:color="auto"/>
            <w:right w:val="none" w:sz="0" w:space="0" w:color="auto"/>
          </w:divBdr>
          <w:divsChild>
            <w:div w:id="1036781725">
              <w:marLeft w:val="0"/>
              <w:marRight w:val="0"/>
              <w:marTop w:val="0"/>
              <w:marBottom w:val="0"/>
              <w:divBdr>
                <w:top w:val="none" w:sz="0" w:space="0" w:color="auto"/>
                <w:left w:val="none" w:sz="0" w:space="0" w:color="auto"/>
                <w:bottom w:val="none" w:sz="0" w:space="0" w:color="auto"/>
                <w:right w:val="none" w:sz="0" w:space="0" w:color="auto"/>
              </w:divBdr>
            </w:div>
            <w:div w:id="1685134133">
              <w:marLeft w:val="0"/>
              <w:marRight w:val="0"/>
              <w:marTop w:val="0"/>
              <w:marBottom w:val="0"/>
              <w:divBdr>
                <w:top w:val="none" w:sz="0" w:space="0" w:color="auto"/>
                <w:left w:val="none" w:sz="0" w:space="0" w:color="auto"/>
                <w:bottom w:val="none" w:sz="0" w:space="0" w:color="auto"/>
                <w:right w:val="none" w:sz="0" w:space="0" w:color="auto"/>
              </w:divBdr>
            </w:div>
            <w:div w:id="1690834711">
              <w:marLeft w:val="0"/>
              <w:marRight w:val="0"/>
              <w:marTop w:val="0"/>
              <w:marBottom w:val="0"/>
              <w:divBdr>
                <w:top w:val="none" w:sz="0" w:space="0" w:color="auto"/>
                <w:left w:val="none" w:sz="0" w:space="0" w:color="auto"/>
                <w:bottom w:val="none" w:sz="0" w:space="0" w:color="auto"/>
                <w:right w:val="none" w:sz="0" w:space="0" w:color="auto"/>
              </w:divBdr>
            </w:div>
            <w:div w:id="1959146128">
              <w:marLeft w:val="0"/>
              <w:marRight w:val="0"/>
              <w:marTop w:val="0"/>
              <w:marBottom w:val="0"/>
              <w:divBdr>
                <w:top w:val="none" w:sz="0" w:space="0" w:color="auto"/>
                <w:left w:val="none" w:sz="0" w:space="0" w:color="auto"/>
                <w:bottom w:val="none" w:sz="0" w:space="0" w:color="auto"/>
                <w:right w:val="none" w:sz="0" w:space="0" w:color="auto"/>
              </w:divBdr>
            </w:div>
            <w:div w:id="2033262182">
              <w:marLeft w:val="0"/>
              <w:marRight w:val="0"/>
              <w:marTop w:val="0"/>
              <w:marBottom w:val="0"/>
              <w:divBdr>
                <w:top w:val="none" w:sz="0" w:space="0" w:color="auto"/>
                <w:left w:val="none" w:sz="0" w:space="0" w:color="auto"/>
                <w:bottom w:val="none" w:sz="0" w:space="0" w:color="auto"/>
                <w:right w:val="none" w:sz="0" w:space="0" w:color="auto"/>
              </w:divBdr>
            </w:div>
          </w:divsChild>
        </w:div>
        <w:div w:id="1537617654">
          <w:marLeft w:val="0"/>
          <w:marRight w:val="0"/>
          <w:marTop w:val="0"/>
          <w:marBottom w:val="0"/>
          <w:divBdr>
            <w:top w:val="none" w:sz="0" w:space="0" w:color="auto"/>
            <w:left w:val="none" w:sz="0" w:space="0" w:color="auto"/>
            <w:bottom w:val="none" w:sz="0" w:space="0" w:color="auto"/>
            <w:right w:val="none" w:sz="0" w:space="0" w:color="auto"/>
          </w:divBdr>
        </w:div>
        <w:div w:id="1544439608">
          <w:marLeft w:val="0"/>
          <w:marRight w:val="0"/>
          <w:marTop w:val="0"/>
          <w:marBottom w:val="0"/>
          <w:divBdr>
            <w:top w:val="none" w:sz="0" w:space="0" w:color="auto"/>
            <w:left w:val="none" w:sz="0" w:space="0" w:color="auto"/>
            <w:bottom w:val="none" w:sz="0" w:space="0" w:color="auto"/>
            <w:right w:val="none" w:sz="0" w:space="0" w:color="auto"/>
          </w:divBdr>
        </w:div>
        <w:div w:id="1647735674">
          <w:marLeft w:val="0"/>
          <w:marRight w:val="0"/>
          <w:marTop w:val="0"/>
          <w:marBottom w:val="0"/>
          <w:divBdr>
            <w:top w:val="none" w:sz="0" w:space="0" w:color="auto"/>
            <w:left w:val="none" w:sz="0" w:space="0" w:color="auto"/>
            <w:bottom w:val="none" w:sz="0" w:space="0" w:color="auto"/>
            <w:right w:val="none" w:sz="0" w:space="0" w:color="auto"/>
          </w:divBdr>
          <w:divsChild>
            <w:div w:id="1034036142">
              <w:marLeft w:val="-75"/>
              <w:marRight w:val="0"/>
              <w:marTop w:val="30"/>
              <w:marBottom w:val="30"/>
              <w:divBdr>
                <w:top w:val="none" w:sz="0" w:space="0" w:color="auto"/>
                <w:left w:val="none" w:sz="0" w:space="0" w:color="auto"/>
                <w:bottom w:val="none" w:sz="0" w:space="0" w:color="auto"/>
                <w:right w:val="none" w:sz="0" w:space="0" w:color="auto"/>
              </w:divBdr>
              <w:divsChild>
                <w:div w:id="42218330">
                  <w:marLeft w:val="0"/>
                  <w:marRight w:val="0"/>
                  <w:marTop w:val="0"/>
                  <w:marBottom w:val="0"/>
                  <w:divBdr>
                    <w:top w:val="none" w:sz="0" w:space="0" w:color="auto"/>
                    <w:left w:val="none" w:sz="0" w:space="0" w:color="auto"/>
                    <w:bottom w:val="none" w:sz="0" w:space="0" w:color="auto"/>
                    <w:right w:val="none" w:sz="0" w:space="0" w:color="auto"/>
                  </w:divBdr>
                  <w:divsChild>
                    <w:div w:id="1005977627">
                      <w:marLeft w:val="0"/>
                      <w:marRight w:val="0"/>
                      <w:marTop w:val="0"/>
                      <w:marBottom w:val="0"/>
                      <w:divBdr>
                        <w:top w:val="none" w:sz="0" w:space="0" w:color="auto"/>
                        <w:left w:val="none" w:sz="0" w:space="0" w:color="auto"/>
                        <w:bottom w:val="none" w:sz="0" w:space="0" w:color="auto"/>
                        <w:right w:val="none" w:sz="0" w:space="0" w:color="auto"/>
                      </w:divBdr>
                    </w:div>
                  </w:divsChild>
                </w:div>
                <w:div w:id="80104234">
                  <w:marLeft w:val="0"/>
                  <w:marRight w:val="0"/>
                  <w:marTop w:val="0"/>
                  <w:marBottom w:val="0"/>
                  <w:divBdr>
                    <w:top w:val="none" w:sz="0" w:space="0" w:color="auto"/>
                    <w:left w:val="none" w:sz="0" w:space="0" w:color="auto"/>
                    <w:bottom w:val="none" w:sz="0" w:space="0" w:color="auto"/>
                    <w:right w:val="none" w:sz="0" w:space="0" w:color="auto"/>
                  </w:divBdr>
                  <w:divsChild>
                    <w:div w:id="1242371163">
                      <w:marLeft w:val="0"/>
                      <w:marRight w:val="0"/>
                      <w:marTop w:val="0"/>
                      <w:marBottom w:val="0"/>
                      <w:divBdr>
                        <w:top w:val="none" w:sz="0" w:space="0" w:color="auto"/>
                        <w:left w:val="none" w:sz="0" w:space="0" w:color="auto"/>
                        <w:bottom w:val="none" w:sz="0" w:space="0" w:color="auto"/>
                        <w:right w:val="none" w:sz="0" w:space="0" w:color="auto"/>
                      </w:divBdr>
                    </w:div>
                  </w:divsChild>
                </w:div>
                <w:div w:id="204606798">
                  <w:marLeft w:val="0"/>
                  <w:marRight w:val="0"/>
                  <w:marTop w:val="0"/>
                  <w:marBottom w:val="0"/>
                  <w:divBdr>
                    <w:top w:val="none" w:sz="0" w:space="0" w:color="auto"/>
                    <w:left w:val="none" w:sz="0" w:space="0" w:color="auto"/>
                    <w:bottom w:val="none" w:sz="0" w:space="0" w:color="auto"/>
                    <w:right w:val="none" w:sz="0" w:space="0" w:color="auto"/>
                  </w:divBdr>
                  <w:divsChild>
                    <w:div w:id="2050455020">
                      <w:marLeft w:val="0"/>
                      <w:marRight w:val="0"/>
                      <w:marTop w:val="0"/>
                      <w:marBottom w:val="0"/>
                      <w:divBdr>
                        <w:top w:val="none" w:sz="0" w:space="0" w:color="auto"/>
                        <w:left w:val="none" w:sz="0" w:space="0" w:color="auto"/>
                        <w:bottom w:val="none" w:sz="0" w:space="0" w:color="auto"/>
                        <w:right w:val="none" w:sz="0" w:space="0" w:color="auto"/>
                      </w:divBdr>
                    </w:div>
                  </w:divsChild>
                </w:div>
                <w:div w:id="382602372">
                  <w:marLeft w:val="0"/>
                  <w:marRight w:val="0"/>
                  <w:marTop w:val="0"/>
                  <w:marBottom w:val="0"/>
                  <w:divBdr>
                    <w:top w:val="none" w:sz="0" w:space="0" w:color="auto"/>
                    <w:left w:val="none" w:sz="0" w:space="0" w:color="auto"/>
                    <w:bottom w:val="none" w:sz="0" w:space="0" w:color="auto"/>
                    <w:right w:val="none" w:sz="0" w:space="0" w:color="auto"/>
                  </w:divBdr>
                  <w:divsChild>
                    <w:div w:id="1843546194">
                      <w:marLeft w:val="0"/>
                      <w:marRight w:val="0"/>
                      <w:marTop w:val="0"/>
                      <w:marBottom w:val="0"/>
                      <w:divBdr>
                        <w:top w:val="none" w:sz="0" w:space="0" w:color="auto"/>
                        <w:left w:val="none" w:sz="0" w:space="0" w:color="auto"/>
                        <w:bottom w:val="none" w:sz="0" w:space="0" w:color="auto"/>
                        <w:right w:val="none" w:sz="0" w:space="0" w:color="auto"/>
                      </w:divBdr>
                    </w:div>
                  </w:divsChild>
                </w:div>
                <w:div w:id="715086661">
                  <w:marLeft w:val="0"/>
                  <w:marRight w:val="0"/>
                  <w:marTop w:val="0"/>
                  <w:marBottom w:val="0"/>
                  <w:divBdr>
                    <w:top w:val="none" w:sz="0" w:space="0" w:color="auto"/>
                    <w:left w:val="none" w:sz="0" w:space="0" w:color="auto"/>
                    <w:bottom w:val="none" w:sz="0" w:space="0" w:color="auto"/>
                    <w:right w:val="none" w:sz="0" w:space="0" w:color="auto"/>
                  </w:divBdr>
                  <w:divsChild>
                    <w:div w:id="1475828193">
                      <w:marLeft w:val="0"/>
                      <w:marRight w:val="0"/>
                      <w:marTop w:val="0"/>
                      <w:marBottom w:val="0"/>
                      <w:divBdr>
                        <w:top w:val="none" w:sz="0" w:space="0" w:color="auto"/>
                        <w:left w:val="none" w:sz="0" w:space="0" w:color="auto"/>
                        <w:bottom w:val="none" w:sz="0" w:space="0" w:color="auto"/>
                        <w:right w:val="none" w:sz="0" w:space="0" w:color="auto"/>
                      </w:divBdr>
                    </w:div>
                  </w:divsChild>
                </w:div>
                <w:div w:id="1155996167">
                  <w:marLeft w:val="0"/>
                  <w:marRight w:val="0"/>
                  <w:marTop w:val="0"/>
                  <w:marBottom w:val="0"/>
                  <w:divBdr>
                    <w:top w:val="none" w:sz="0" w:space="0" w:color="auto"/>
                    <w:left w:val="none" w:sz="0" w:space="0" w:color="auto"/>
                    <w:bottom w:val="none" w:sz="0" w:space="0" w:color="auto"/>
                    <w:right w:val="none" w:sz="0" w:space="0" w:color="auto"/>
                  </w:divBdr>
                  <w:divsChild>
                    <w:div w:id="468864761">
                      <w:marLeft w:val="0"/>
                      <w:marRight w:val="0"/>
                      <w:marTop w:val="0"/>
                      <w:marBottom w:val="0"/>
                      <w:divBdr>
                        <w:top w:val="none" w:sz="0" w:space="0" w:color="auto"/>
                        <w:left w:val="none" w:sz="0" w:space="0" w:color="auto"/>
                        <w:bottom w:val="none" w:sz="0" w:space="0" w:color="auto"/>
                        <w:right w:val="none" w:sz="0" w:space="0" w:color="auto"/>
                      </w:divBdr>
                    </w:div>
                  </w:divsChild>
                </w:div>
                <w:div w:id="1422683635">
                  <w:marLeft w:val="0"/>
                  <w:marRight w:val="0"/>
                  <w:marTop w:val="0"/>
                  <w:marBottom w:val="0"/>
                  <w:divBdr>
                    <w:top w:val="none" w:sz="0" w:space="0" w:color="auto"/>
                    <w:left w:val="none" w:sz="0" w:space="0" w:color="auto"/>
                    <w:bottom w:val="none" w:sz="0" w:space="0" w:color="auto"/>
                    <w:right w:val="none" w:sz="0" w:space="0" w:color="auto"/>
                  </w:divBdr>
                  <w:divsChild>
                    <w:div w:id="1427187447">
                      <w:marLeft w:val="0"/>
                      <w:marRight w:val="0"/>
                      <w:marTop w:val="0"/>
                      <w:marBottom w:val="0"/>
                      <w:divBdr>
                        <w:top w:val="none" w:sz="0" w:space="0" w:color="auto"/>
                        <w:left w:val="none" w:sz="0" w:space="0" w:color="auto"/>
                        <w:bottom w:val="none" w:sz="0" w:space="0" w:color="auto"/>
                        <w:right w:val="none" w:sz="0" w:space="0" w:color="auto"/>
                      </w:divBdr>
                    </w:div>
                  </w:divsChild>
                </w:div>
                <w:div w:id="1862082314">
                  <w:marLeft w:val="0"/>
                  <w:marRight w:val="0"/>
                  <w:marTop w:val="0"/>
                  <w:marBottom w:val="0"/>
                  <w:divBdr>
                    <w:top w:val="none" w:sz="0" w:space="0" w:color="auto"/>
                    <w:left w:val="none" w:sz="0" w:space="0" w:color="auto"/>
                    <w:bottom w:val="none" w:sz="0" w:space="0" w:color="auto"/>
                    <w:right w:val="none" w:sz="0" w:space="0" w:color="auto"/>
                  </w:divBdr>
                  <w:divsChild>
                    <w:div w:id="421412508">
                      <w:marLeft w:val="0"/>
                      <w:marRight w:val="0"/>
                      <w:marTop w:val="0"/>
                      <w:marBottom w:val="0"/>
                      <w:divBdr>
                        <w:top w:val="none" w:sz="0" w:space="0" w:color="auto"/>
                        <w:left w:val="none" w:sz="0" w:space="0" w:color="auto"/>
                        <w:bottom w:val="none" w:sz="0" w:space="0" w:color="auto"/>
                        <w:right w:val="none" w:sz="0" w:space="0" w:color="auto"/>
                      </w:divBdr>
                    </w:div>
                  </w:divsChild>
                </w:div>
                <w:div w:id="1942179037">
                  <w:marLeft w:val="0"/>
                  <w:marRight w:val="0"/>
                  <w:marTop w:val="0"/>
                  <w:marBottom w:val="0"/>
                  <w:divBdr>
                    <w:top w:val="none" w:sz="0" w:space="0" w:color="auto"/>
                    <w:left w:val="none" w:sz="0" w:space="0" w:color="auto"/>
                    <w:bottom w:val="none" w:sz="0" w:space="0" w:color="auto"/>
                    <w:right w:val="none" w:sz="0" w:space="0" w:color="auto"/>
                  </w:divBdr>
                  <w:divsChild>
                    <w:div w:id="527331532">
                      <w:marLeft w:val="0"/>
                      <w:marRight w:val="0"/>
                      <w:marTop w:val="0"/>
                      <w:marBottom w:val="0"/>
                      <w:divBdr>
                        <w:top w:val="none" w:sz="0" w:space="0" w:color="auto"/>
                        <w:left w:val="none" w:sz="0" w:space="0" w:color="auto"/>
                        <w:bottom w:val="none" w:sz="0" w:space="0" w:color="auto"/>
                        <w:right w:val="none" w:sz="0" w:space="0" w:color="auto"/>
                      </w:divBdr>
                    </w:div>
                  </w:divsChild>
                </w:div>
                <w:div w:id="2143110769">
                  <w:marLeft w:val="0"/>
                  <w:marRight w:val="0"/>
                  <w:marTop w:val="0"/>
                  <w:marBottom w:val="0"/>
                  <w:divBdr>
                    <w:top w:val="none" w:sz="0" w:space="0" w:color="auto"/>
                    <w:left w:val="none" w:sz="0" w:space="0" w:color="auto"/>
                    <w:bottom w:val="none" w:sz="0" w:space="0" w:color="auto"/>
                    <w:right w:val="none" w:sz="0" w:space="0" w:color="auto"/>
                  </w:divBdr>
                  <w:divsChild>
                    <w:div w:id="55531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779929">
          <w:marLeft w:val="0"/>
          <w:marRight w:val="0"/>
          <w:marTop w:val="0"/>
          <w:marBottom w:val="0"/>
          <w:divBdr>
            <w:top w:val="none" w:sz="0" w:space="0" w:color="auto"/>
            <w:left w:val="none" w:sz="0" w:space="0" w:color="auto"/>
            <w:bottom w:val="none" w:sz="0" w:space="0" w:color="auto"/>
            <w:right w:val="none" w:sz="0" w:space="0" w:color="auto"/>
          </w:divBdr>
          <w:divsChild>
            <w:div w:id="237518045">
              <w:marLeft w:val="0"/>
              <w:marRight w:val="0"/>
              <w:marTop w:val="0"/>
              <w:marBottom w:val="0"/>
              <w:divBdr>
                <w:top w:val="none" w:sz="0" w:space="0" w:color="auto"/>
                <w:left w:val="none" w:sz="0" w:space="0" w:color="auto"/>
                <w:bottom w:val="none" w:sz="0" w:space="0" w:color="auto"/>
                <w:right w:val="none" w:sz="0" w:space="0" w:color="auto"/>
              </w:divBdr>
            </w:div>
            <w:div w:id="281572736">
              <w:marLeft w:val="0"/>
              <w:marRight w:val="0"/>
              <w:marTop w:val="0"/>
              <w:marBottom w:val="0"/>
              <w:divBdr>
                <w:top w:val="none" w:sz="0" w:space="0" w:color="auto"/>
                <w:left w:val="none" w:sz="0" w:space="0" w:color="auto"/>
                <w:bottom w:val="none" w:sz="0" w:space="0" w:color="auto"/>
                <w:right w:val="none" w:sz="0" w:space="0" w:color="auto"/>
              </w:divBdr>
            </w:div>
            <w:div w:id="1264265705">
              <w:marLeft w:val="0"/>
              <w:marRight w:val="0"/>
              <w:marTop w:val="0"/>
              <w:marBottom w:val="0"/>
              <w:divBdr>
                <w:top w:val="none" w:sz="0" w:space="0" w:color="auto"/>
                <w:left w:val="none" w:sz="0" w:space="0" w:color="auto"/>
                <w:bottom w:val="none" w:sz="0" w:space="0" w:color="auto"/>
                <w:right w:val="none" w:sz="0" w:space="0" w:color="auto"/>
              </w:divBdr>
            </w:div>
            <w:div w:id="1897937898">
              <w:marLeft w:val="0"/>
              <w:marRight w:val="0"/>
              <w:marTop w:val="0"/>
              <w:marBottom w:val="0"/>
              <w:divBdr>
                <w:top w:val="none" w:sz="0" w:space="0" w:color="auto"/>
                <w:left w:val="none" w:sz="0" w:space="0" w:color="auto"/>
                <w:bottom w:val="none" w:sz="0" w:space="0" w:color="auto"/>
                <w:right w:val="none" w:sz="0" w:space="0" w:color="auto"/>
              </w:divBdr>
            </w:div>
            <w:div w:id="2109690338">
              <w:marLeft w:val="0"/>
              <w:marRight w:val="0"/>
              <w:marTop w:val="0"/>
              <w:marBottom w:val="0"/>
              <w:divBdr>
                <w:top w:val="none" w:sz="0" w:space="0" w:color="auto"/>
                <w:left w:val="none" w:sz="0" w:space="0" w:color="auto"/>
                <w:bottom w:val="none" w:sz="0" w:space="0" w:color="auto"/>
                <w:right w:val="none" w:sz="0" w:space="0" w:color="auto"/>
              </w:divBdr>
            </w:div>
          </w:divsChild>
        </w:div>
        <w:div w:id="1682510765">
          <w:marLeft w:val="0"/>
          <w:marRight w:val="0"/>
          <w:marTop w:val="0"/>
          <w:marBottom w:val="0"/>
          <w:divBdr>
            <w:top w:val="none" w:sz="0" w:space="0" w:color="auto"/>
            <w:left w:val="none" w:sz="0" w:space="0" w:color="auto"/>
            <w:bottom w:val="none" w:sz="0" w:space="0" w:color="auto"/>
            <w:right w:val="none" w:sz="0" w:space="0" w:color="auto"/>
          </w:divBdr>
          <w:divsChild>
            <w:div w:id="1767773108">
              <w:marLeft w:val="-75"/>
              <w:marRight w:val="0"/>
              <w:marTop w:val="30"/>
              <w:marBottom w:val="30"/>
              <w:divBdr>
                <w:top w:val="none" w:sz="0" w:space="0" w:color="auto"/>
                <w:left w:val="none" w:sz="0" w:space="0" w:color="auto"/>
                <w:bottom w:val="none" w:sz="0" w:space="0" w:color="auto"/>
                <w:right w:val="none" w:sz="0" w:space="0" w:color="auto"/>
              </w:divBdr>
              <w:divsChild>
                <w:div w:id="395247771">
                  <w:marLeft w:val="0"/>
                  <w:marRight w:val="0"/>
                  <w:marTop w:val="0"/>
                  <w:marBottom w:val="0"/>
                  <w:divBdr>
                    <w:top w:val="none" w:sz="0" w:space="0" w:color="auto"/>
                    <w:left w:val="none" w:sz="0" w:space="0" w:color="auto"/>
                    <w:bottom w:val="none" w:sz="0" w:space="0" w:color="auto"/>
                    <w:right w:val="none" w:sz="0" w:space="0" w:color="auto"/>
                  </w:divBdr>
                  <w:divsChild>
                    <w:div w:id="1485584669">
                      <w:marLeft w:val="0"/>
                      <w:marRight w:val="0"/>
                      <w:marTop w:val="0"/>
                      <w:marBottom w:val="0"/>
                      <w:divBdr>
                        <w:top w:val="none" w:sz="0" w:space="0" w:color="auto"/>
                        <w:left w:val="none" w:sz="0" w:space="0" w:color="auto"/>
                        <w:bottom w:val="none" w:sz="0" w:space="0" w:color="auto"/>
                        <w:right w:val="none" w:sz="0" w:space="0" w:color="auto"/>
                      </w:divBdr>
                    </w:div>
                  </w:divsChild>
                </w:div>
                <w:div w:id="422844793">
                  <w:marLeft w:val="0"/>
                  <w:marRight w:val="0"/>
                  <w:marTop w:val="0"/>
                  <w:marBottom w:val="0"/>
                  <w:divBdr>
                    <w:top w:val="none" w:sz="0" w:space="0" w:color="auto"/>
                    <w:left w:val="none" w:sz="0" w:space="0" w:color="auto"/>
                    <w:bottom w:val="none" w:sz="0" w:space="0" w:color="auto"/>
                    <w:right w:val="none" w:sz="0" w:space="0" w:color="auto"/>
                  </w:divBdr>
                  <w:divsChild>
                    <w:div w:id="681586635">
                      <w:marLeft w:val="0"/>
                      <w:marRight w:val="0"/>
                      <w:marTop w:val="0"/>
                      <w:marBottom w:val="0"/>
                      <w:divBdr>
                        <w:top w:val="none" w:sz="0" w:space="0" w:color="auto"/>
                        <w:left w:val="none" w:sz="0" w:space="0" w:color="auto"/>
                        <w:bottom w:val="none" w:sz="0" w:space="0" w:color="auto"/>
                        <w:right w:val="none" w:sz="0" w:space="0" w:color="auto"/>
                      </w:divBdr>
                    </w:div>
                  </w:divsChild>
                </w:div>
                <w:div w:id="538903408">
                  <w:marLeft w:val="0"/>
                  <w:marRight w:val="0"/>
                  <w:marTop w:val="0"/>
                  <w:marBottom w:val="0"/>
                  <w:divBdr>
                    <w:top w:val="none" w:sz="0" w:space="0" w:color="auto"/>
                    <w:left w:val="none" w:sz="0" w:space="0" w:color="auto"/>
                    <w:bottom w:val="none" w:sz="0" w:space="0" w:color="auto"/>
                    <w:right w:val="none" w:sz="0" w:space="0" w:color="auto"/>
                  </w:divBdr>
                  <w:divsChild>
                    <w:div w:id="1796824475">
                      <w:marLeft w:val="0"/>
                      <w:marRight w:val="0"/>
                      <w:marTop w:val="0"/>
                      <w:marBottom w:val="0"/>
                      <w:divBdr>
                        <w:top w:val="none" w:sz="0" w:space="0" w:color="auto"/>
                        <w:left w:val="none" w:sz="0" w:space="0" w:color="auto"/>
                        <w:bottom w:val="none" w:sz="0" w:space="0" w:color="auto"/>
                        <w:right w:val="none" w:sz="0" w:space="0" w:color="auto"/>
                      </w:divBdr>
                    </w:div>
                  </w:divsChild>
                </w:div>
                <w:div w:id="1232153477">
                  <w:marLeft w:val="0"/>
                  <w:marRight w:val="0"/>
                  <w:marTop w:val="0"/>
                  <w:marBottom w:val="0"/>
                  <w:divBdr>
                    <w:top w:val="none" w:sz="0" w:space="0" w:color="auto"/>
                    <w:left w:val="none" w:sz="0" w:space="0" w:color="auto"/>
                    <w:bottom w:val="none" w:sz="0" w:space="0" w:color="auto"/>
                    <w:right w:val="none" w:sz="0" w:space="0" w:color="auto"/>
                  </w:divBdr>
                  <w:divsChild>
                    <w:div w:id="139311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442888">
          <w:marLeft w:val="0"/>
          <w:marRight w:val="0"/>
          <w:marTop w:val="0"/>
          <w:marBottom w:val="0"/>
          <w:divBdr>
            <w:top w:val="none" w:sz="0" w:space="0" w:color="auto"/>
            <w:left w:val="none" w:sz="0" w:space="0" w:color="auto"/>
            <w:bottom w:val="none" w:sz="0" w:space="0" w:color="auto"/>
            <w:right w:val="none" w:sz="0" w:space="0" w:color="auto"/>
          </w:divBdr>
          <w:divsChild>
            <w:div w:id="54818787">
              <w:marLeft w:val="0"/>
              <w:marRight w:val="0"/>
              <w:marTop w:val="0"/>
              <w:marBottom w:val="0"/>
              <w:divBdr>
                <w:top w:val="none" w:sz="0" w:space="0" w:color="auto"/>
                <w:left w:val="none" w:sz="0" w:space="0" w:color="auto"/>
                <w:bottom w:val="none" w:sz="0" w:space="0" w:color="auto"/>
                <w:right w:val="none" w:sz="0" w:space="0" w:color="auto"/>
              </w:divBdr>
            </w:div>
            <w:div w:id="321008470">
              <w:marLeft w:val="0"/>
              <w:marRight w:val="0"/>
              <w:marTop w:val="0"/>
              <w:marBottom w:val="0"/>
              <w:divBdr>
                <w:top w:val="none" w:sz="0" w:space="0" w:color="auto"/>
                <w:left w:val="none" w:sz="0" w:space="0" w:color="auto"/>
                <w:bottom w:val="none" w:sz="0" w:space="0" w:color="auto"/>
                <w:right w:val="none" w:sz="0" w:space="0" w:color="auto"/>
              </w:divBdr>
            </w:div>
            <w:div w:id="906645339">
              <w:marLeft w:val="0"/>
              <w:marRight w:val="0"/>
              <w:marTop w:val="0"/>
              <w:marBottom w:val="0"/>
              <w:divBdr>
                <w:top w:val="none" w:sz="0" w:space="0" w:color="auto"/>
                <w:left w:val="none" w:sz="0" w:space="0" w:color="auto"/>
                <w:bottom w:val="none" w:sz="0" w:space="0" w:color="auto"/>
                <w:right w:val="none" w:sz="0" w:space="0" w:color="auto"/>
              </w:divBdr>
            </w:div>
            <w:div w:id="1196041372">
              <w:marLeft w:val="0"/>
              <w:marRight w:val="0"/>
              <w:marTop w:val="0"/>
              <w:marBottom w:val="0"/>
              <w:divBdr>
                <w:top w:val="none" w:sz="0" w:space="0" w:color="auto"/>
                <w:left w:val="none" w:sz="0" w:space="0" w:color="auto"/>
                <w:bottom w:val="none" w:sz="0" w:space="0" w:color="auto"/>
                <w:right w:val="none" w:sz="0" w:space="0" w:color="auto"/>
              </w:divBdr>
            </w:div>
            <w:div w:id="1667056316">
              <w:marLeft w:val="0"/>
              <w:marRight w:val="0"/>
              <w:marTop w:val="0"/>
              <w:marBottom w:val="0"/>
              <w:divBdr>
                <w:top w:val="none" w:sz="0" w:space="0" w:color="auto"/>
                <w:left w:val="none" w:sz="0" w:space="0" w:color="auto"/>
                <w:bottom w:val="none" w:sz="0" w:space="0" w:color="auto"/>
                <w:right w:val="none" w:sz="0" w:space="0" w:color="auto"/>
              </w:divBdr>
            </w:div>
          </w:divsChild>
        </w:div>
        <w:div w:id="1847400293">
          <w:marLeft w:val="0"/>
          <w:marRight w:val="0"/>
          <w:marTop w:val="0"/>
          <w:marBottom w:val="0"/>
          <w:divBdr>
            <w:top w:val="none" w:sz="0" w:space="0" w:color="auto"/>
            <w:left w:val="none" w:sz="0" w:space="0" w:color="auto"/>
            <w:bottom w:val="none" w:sz="0" w:space="0" w:color="auto"/>
            <w:right w:val="none" w:sz="0" w:space="0" w:color="auto"/>
          </w:divBdr>
          <w:divsChild>
            <w:div w:id="124586698">
              <w:marLeft w:val="-75"/>
              <w:marRight w:val="0"/>
              <w:marTop w:val="30"/>
              <w:marBottom w:val="30"/>
              <w:divBdr>
                <w:top w:val="none" w:sz="0" w:space="0" w:color="auto"/>
                <w:left w:val="none" w:sz="0" w:space="0" w:color="auto"/>
                <w:bottom w:val="none" w:sz="0" w:space="0" w:color="auto"/>
                <w:right w:val="none" w:sz="0" w:space="0" w:color="auto"/>
              </w:divBdr>
              <w:divsChild>
                <w:div w:id="243691300">
                  <w:marLeft w:val="0"/>
                  <w:marRight w:val="0"/>
                  <w:marTop w:val="0"/>
                  <w:marBottom w:val="0"/>
                  <w:divBdr>
                    <w:top w:val="none" w:sz="0" w:space="0" w:color="auto"/>
                    <w:left w:val="none" w:sz="0" w:space="0" w:color="auto"/>
                    <w:bottom w:val="none" w:sz="0" w:space="0" w:color="auto"/>
                    <w:right w:val="none" w:sz="0" w:space="0" w:color="auto"/>
                  </w:divBdr>
                  <w:divsChild>
                    <w:div w:id="919101067">
                      <w:marLeft w:val="0"/>
                      <w:marRight w:val="0"/>
                      <w:marTop w:val="0"/>
                      <w:marBottom w:val="0"/>
                      <w:divBdr>
                        <w:top w:val="none" w:sz="0" w:space="0" w:color="auto"/>
                        <w:left w:val="none" w:sz="0" w:space="0" w:color="auto"/>
                        <w:bottom w:val="none" w:sz="0" w:space="0" w:color="auto"/>
                        <w:right w:val="none" w:sz="0" w:space="0" w:color="auto"/>
                      </w:divBdr>
                    </w:div>
                  </w:divsChild>
                </w:div>
                <w:div w:id="1130172915">
                  <w:marLeft w:val="0"/>
                  <w:marRight w:val="0"/>
                  <w:marTop w:val="0"/>
                  <w:marBottom w:val="0"/>
                  <w:divBdr>
                    <w:top w:val="none" w:sz="0" w:space="0" w:color="auto"/>
                    <w:left w:val="none" w:sz="0" w:space="0" w:color="auto"/>
                    <w:bottom w:val="none" w:sz="0" w:space="0" w:color="auto"/>
                    <w:right w:val="none" w:sz="0" w:space="0" w:color="auto"/>
                  </w:divBdr>
                  <w:divsChild>
                    <w:div w:id="1612979841">
                      <w:marLeft w:val="0"/>
                      <w:marRight w:val="0"/>
                      <w:marTop w:val="0"/>
                      <w:marBottom w:val="0"/>
                      <w:divBdr>
                        <w:top w:val="none" w:sz="0" w:space="0" w:color="auto"/>
                        <w:left w:val="none" w:sz="0" w:space="0" w:color="auto"/>
                        <w:bottom w:val="none" w:sz="0" w:space="0" w:color="auto"/>
                        <w:right w:val="none" w:sz="0" w:space="0" w:color="auto"/>
                      </w:divBdr>
                    </w:div>
                  </w:divsChild>
                </w:div>
                <w:div w:id="1338653328">
                  <w:marLeft w:val="0"/>
                  <w:marRight w:val="0"/>
                  <w:marTop w:val="0"/>
                  <w:marBottom w:val="0"/>
                  <w:divBdr>
                    <w:top w:val="none" w:sz="0" w:space="0" w:color="auto"/>
                    <w:left w:val="none" w:sz="0" w:space="0" w:color="auto"/>
                    <w:bottom w:val="none" w:sz="0" w:space="0" w:color="auto"/>
                    <w:right w:val="none" w:sz="0" w:space="0" w:color="auto"/>
                  </w:divBdr>
                  <w:divsChild>
                    <w:div w:id="972834312">
                      <w:marLeft w:val="0"/>
                      <w:marRight w:val="0"/>
                      <w:marTop w:val="0"/>
                      <w:marBottom w:val="0"/>
                      <w:divBdr>
                        <w:top w:val="none" w:sz="0" w:space="0" w:color="auto"/>
                        <w:left w:val="none" w:sz="0" w:space="0" w:color="auto"/>
                        <w:bottom w:val="none" w:sz="0" w:space="0" w:color="auto"/>
                        <w:right w:val="none" w:sz="0" w:space="0" w:color="auto"/>
                      </w:divBdr>
                    </w:div>
                  </w:divsChild>
                </w:div>
                <w:div w:id="2101023355">
                  <w:marLeft w:val="0"/>
                  <w:marRight w:val="0"/>
                  <w:marTop w:val="0"/>
                  <w:marBottom w:val="0"/>
                  <w:divBdr>
                    <w:top w:val="none" w:sz="0" w:space="0" w:color="auto"/>
                    <w:left w:val="none" w:sz="0" w:space="0" w:color="auto"/>
                    <w:bottom w:val="none" w:sz="0" w:space="0" w:color="auto"/>
                    <w:right w:val="none" w:sz="0" w:space="0" w:color="auto"/>
                  </w:divBdr>
                  <w:divsChild>
                    <w:div w:id="40993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57391">
          <w:marLeft w:val="0"/>
          <w:marRight w:val="0"/>
          <w:marTop w:val="0"/>
          <w:marBottom w:val="0"/>
          <w:divBdr>
            <w:top w:val="none" w:sz="0" w:space="0" w:color="auto"/>
            <w:left w:val="none" w:sz="0" w:space="0" w:color="auto"/>
            <w:bottom w:val="none" w:sz="0" w:space="0" w:color="auto"/>
            <w:right w:val="none" w:sz="0" w:space="0" w:color="auto"/>
          </w:divBdr>
        </w:div>
        <w:div w:id="1920869914">
          <w:marLeft w:val="0"/>
          <w:marRight w:val="0"/>
          <w:marTop w:val="0"/>
          <w:marBottom w:val="0"/>
          <w:divBdr>
            <w:top w:val="none" w:sz="0" w:space="0" w:color="auto"/>
            <w:left w:val="none" w:sz="0" w:space="0" w:color="auto"/>
            <w:bottom w:val="none" w:sz="0" w:space="0" w:color="auto"/>
            <w:right w:val="none" w:sz="0" w:space="0" w:color="auto"/>
          </w:divBdr>
        </w:div>
        <w:div w:id="1975478380">
          <w:marLeft w:val="0"/>
          <w:marRight w:val="0"/>
          <w:marTop w:val="0"/>
          <w:marBottom w:val="0"/>
          <w:divBdr>
            <w:top w:val="none" w:sz="0" w:space="0" w:color="auto"/>
            <w:left w:val="none" w:sz="0" w:space="0" w:color="auto"/>
            <w:bottom w:val="none" w:sz="0" w:space="0" w:color="auto"/>
            <w:right w:val="none" w:sz="0" w:space="0" w:color="auto"/>
          </w:divBdr>
          <w:divsChild>
            <w:div w:id="656492714">
              <w:marLeft w:val="0"/>
              <w:marRight w:val="0"/>
              <w:marTop w:val="0"/>
              <w:marBottom w:val="0"/>
              <w:divBdr>
                <w:top w:val="none" w:sz="0" w:space="0" w:color="auto"/>
                <w:left w:val="none" w:sz="0" w:space="0" w:color="auto"/>
                <w:bottom w:val="none" w:sz="0" w:space="0" w:color="auto"/>
                <w:right w:val="none" w:sz="0" w:space="0" w:color="auto"/>
              </w:divBdr>
            </w:div>
            <w:div w:id="901479630">
              <w:marLeft w:val="0"/>
              <w:marRight w:val="0"/>
              <w:marTop w:val="0"/>
              <w:marBottom w:val="0"/>
              <w:divBdr>
                <w:top w:val="none" w:sz="0" w:space="0" w:color="auto"/>
                <w:left w:val="none" w:sz="0" w:space="0" w:color="auto"/>
                <w:bottom w:val="none" w:sz="0" w:space="0" w:color="auto"/>
                <w:right w:val="none" w:sz="0" w:space="0" w:color="auto"/>
              </w:divBdr>
            </w:div>
            <w:div w:id="916591857">
              <w:marLeft w:val="0"/>
              <w:marRight w:val="0"/>
              <w:marTop w:val="0"/>
              <w:marBottom w:val="0"/>
              <w:divBdr>
                <w:top w:val="none" w:sz="0" w:space="0" w:color="auto"/>
                <w:left w:val="none" w:sz="0" w:space="0" w:color="auto"/>
                <w:bottom w:val="none" w:sz="0" w:space="0" w:color="auto"/>
                <w:right w:val="none" w:sz="0" w:space="0" w:color="auto"/>
              </w:divBdr>
            </w:div>
            <w:div w:id="1194148732">
              <w:marLeft w:val="0"/>
              <w:marRight w:val="0"/>
              <w:marTop w:val="0"/>
              <w:marBottom w:val="0"/>
              <w:divBdr>
                <w:top w:val="none" w:sz="0" w:space="0" w:color="auto"/>
                <w:left w:val="none" w:sz="0" w:space="0" w:color="auto"/>
                <w:bottom w:val="none" w:sz="0" w:space="0" w:color="auto"/>
                <w:right w:val="none" w:sz="0" w:space="0" w:color="auto"/>
              </w:divBdr>
            </w:div>
            <w:div w:id="2043289204">
              <w:marLeft w:val="0"/>
              <w:marRight w:val="0"/>
              <w:marTop w:val="0"/>
              <w:marBottom w:val="0"/>
              <w:divBdr>
                <w:top w:val="none" w:sz="0" w:space="0" w:color="auto"/>
                <w:left w:val="none" w:sz="0" w:space="0" w:color="auto"/>
                <w:bottom w:val="none" w:sz="0" w:space="0" w:color="auto"/>
                <w:right w:val="none" w:sz="0" w:space="0" w:color="auto"/>
              </w:divBdr>
            </w:div>
          </w:divsChild>
        </w:div>
        <w:div w:id="1978803974">
          <w:marLeft w:val="0"/>
          <w:marRight w:val="0"/>
          <w:marTop w:val="0"/>
          <w:marBottom w:val="0"/>
          <w:divBdr>
            <w:top w:val="none" w:sz="0" w:space="0" w:color="auto"/>
            <w:left w:val="none" w:sz="0" w:space="0" w:color="auto"/>
            <w:bottom w:val="none" w:sz="0" w:space="0" w:color="auto"/>
            <w:right w:val="none" w:sz="0" w:space="0" w:color="auto"/>
          </w:divBdr>
          <w:divsChild>
            <w:div w:id="775830945">
              <w:marLeft w:val="-75"/>
              <w:marRight w:val="0"/>
              <w:marTop w:val="30"/>
              <w:marBottom w:val="30"/>
              <w:divBdr>
                <w:top w:val="none" w:sz="0" w:space="0" w:color="auto"/>
                <w:left w:val="none" w:sz="0" w:space="0" w:color="auto"/>
                <w:bottom w:val="none" w:sz="0" w:space="0" w:color="auto"/>
                <w:right w:val="none" w:sz="0" w:space="0" w:color="auto"/>
              </w:divBdr>
              <w:divsChild>
                <w:div w:id="261690106">
                  <w:marLeft w:val="0"/>
                  <w:marRight w:val="0"/>
                  <w:marTop w:val="0"/>
                  <w:marBottom w:val="0"/>
                  <w:divBdr>
                    <w:top w:val="none" w:sz="0" w:space="0" w:color="auto"/>
                    <w:left w:val="none" w:sz="0" w:space="0" w:color="auto"/>
                    <w:bottom w:val="none" w:sz="0" w:space="0" w:color="auto"/>
                    <w:right w:val="none" w:sz="0" w:space="0" w:color="auto"/>
                  </w:divBdr>
                  <w:divsChild>
                    <w:div w:id="2092727532">
                      <w:marLeft w:val="0"/>
                      <w:marRight w:val="0"/>
                      <w:marTop w:val="0"/>
                      <w:marBottom w:val="0"/>
                      <w:divBdr>
                        <w:top w:val="none" w:sz="0" w:space="0" w:color="auto"/>
                        <w:left w:val="none" w:sz="0" w:space="0" w:color="auto"/>
                        <w:bottom w:val="none" w:sz="0" w:space="0" w:color="auto"/>
                        <w:right w:val="none" w:sz="0" w:space="0" w:color="auto"/>
                      </w:divBdr>
                    </w:div>
                  </w:divsChild>
                </w:div>
                <w:div w:id="316423577">
                  <w:marLeft w:val="0"/>
                  <w:marRight w:val="0"/>
                  <w:marTop w:val="0"/>
                  <w:marBottom w:val="0"/>
                  <w:divBdr>
                    <w:top w:val="none" w:sz="0" w:space="0" w:color="auto"/>
                    <w:left w:val="none" w:sz="0" w:space="0" w:color="auto"/>
                    <w:bottom w:val="none" w:sz="0" w:space="0" w:color="auto"/>
                    <w:right w:val="none" w:sz="0" w:space="0" w:color="auto"/>
                  </w:divBdr>
                  <w:divsChild>
                    <w:div w:id="1919710317">
                      <w:marLeft w:val="0"/>
                      <w:marRight w:val="0"/>
                      <w:marTop w:val="0"/>
                      <w:marBottom w:val="0"/>
                      <w:divBdr>
                        <w:top w:val="none" w:sz="0" w:space="0" w:color="auto"/>
                        <w:left w:val="none" w:sz="0" w:space="0" w:color="auto"/>
                        <w:bottom w:val="none" w:sz="0" w:space="0" w:color="auto"/>
                        <w:right w:val="none" w:sz="0" w:space="0" w:color="auto"/>
                      </w:divBdr>
                    </w:div>
                  </w:divsChild>
                </w:div>
                <w:div w:id="404649308">
                  <w:marLeft w:val="0"/>
                  <w:marRight w:val="0"/>
                  <w:marTop w:val="0"/>
                  <w:marBottom w:val="0"/>
                  <w:divBdr>
                    <w:top w:val="none" w:sz="0" w:space="0" w:color="auto"/>
                    <w:left w:val="none" w:sz="0" w:space="0" w:color="auto"/>
                    <w:bottom w:val="none" w:sz="0" w:space="0" w:color="auto"/>
                    <w:right w:val="none" w:sz="0" w:space="0" w:color="auto"/>
                  </w:divBdr>
                  <w:divsChild>
                    <w:div w:id="1458795392">
                      <w:marLeft w:val="0"/>
                      <w:marRight w:val="0"/>
                      <w:marTop w:val="0"/>
                      <w:marBottom w:val="0"/>
                      <w:divBdr>
                        <w:top w:val="none" w:sz="0" w:space="0" w:color="auto"/>
                        <w:left w:val="none" w:sz="0" w:space="0" w:color="auto"/>
                        <w:bottom w:val="none" w:sz="0" w:space="0" w:color="auto"/>
                        <w:right w:val="none" w:sz="0" w:space="0" w:color="auto"/>
                      </w:divBdr>
                    </w:div>
                  </w:divsChild>
                </w:div>
                <w:div w:id="591933812">
                  <w:marLeft w:val="0"/>
                  <w:marRight w:val="0"/>
                  <w:marTop w:val="0"/>
                  <w:marBottom w:val="0"/>
                  <w:divBdr>
                    <w:top w:val="none" w:sz="0" w:space="0" w:color="auto"/>
                    <w:left w:val="none" w:sz="0" w:space="0" w:color="auto"/>
                    <w:bottom w:val="none" w:sz="0" w:space="0" w:color="auto"/>
                    <w:right w:val="none" w:sz="0" w:space="0" w:color="auto"/>
                  </w:divBdr>
                  <w:divsChild>
                    <w:div w:id="1441683246">
                      <w:marLeft w:val="0"/>
                      <w:marRight w:val="0"/>
                      <w:marTop w:val="0"/>
                      <w:marBottom w:val="0"/>
                      <w:divBdr>
                        <w:top w:val="none" w:sz="0" w:space="0" w:color="auto"/>
                        <w:left w:val="none" w:sz="0" w:space="0" w:color="auto"/>
                        <w:bottom w:val="none" w:sz="0" w:space="0" w:color="auto"/>
                        <w:right w:val="none" w:sz="0" w:space="0" w:color="auto"/>
                      </w:divBdr>
                    </w:div>
                  </w:divsChild>
                </w:div>
                <w:div w:id="803621119">
                  <w:marLeft w:val="0"/>
                  <w:marRight w:val="0"/>
                  <w:marTop w:val="0"/>
                  <w:marBottom w:val="0"/>
                  <w:divBdr>
                    <w:top w:val="none" w:sz="0" w:space="0" w:color="auto"/>
                    <w:left w:val="none" w:sz="0" w:space="0" w:color="auto"/>
                    <w:bottom w:val="none" w:sz="0" w:space="0" w:color="auto"/>
                    <w:right w:val="none" w:sz="0" w:space="0" w:color="auto"/>
                  </w:divBdr>
                  <w:divsChild>
                    <w:div w:id="793906942">
                      <w:marLeft w:val="0"/>
                      <w:marRight w:val="0"/>
                      <w:marTop w:val="0"/>
                      <w:marBottom w:val="0"/>
                      <w:divBdr>
                        <w:top w:val="none" w:sz="0" w:space="0" w:color="auto"/>
                        <w:left w:val="none" w:sz="0" w:space="0" w:color="auto"/>
                        <w:bottom w:val="none" w:sz="0" w:space="0" w:color="auto"/>
                        <w:right w:val="none" w:sz="0" w:space="0" w:color="auto"/>
                      </w:divBdr>
                    </w:div>
                  </w:divsChild>
                </w:div>
                <w:div w:id="844395673">
                  <w:marLeft w:val="0"/>
                  <w:marRight w:val="0"/>
                  <w:marTop w:val="0"/>
                  <w:marBottom w:val="0"/>
                  <w:divBdr>
                    <w:top w:val="none" w:sz="0" w:space="0" w:color="auto"/>
                    <w:left w:val="none" w:sz="0" w:space="0" w:color="auto"/>
                    <w:bottom w:val="none" w:sz="0" w:space="0" w:color="auto"/>
                    <w:right w:val="none" w:sz="0" w:space="0" w:color="auto"/>
                  </w:divBdr>
                  <w:divsChild>
                    <w:div w:id="1197234924">
                      <w:marLeft w:val="0"/>
                      <w:marRight w:val="0"/>
                      <w:marTop w:val="0"/>
                      <w:marBottom w:val="0"/>
                      <w:divBdr>
                        <w:top w:val="none" w:sz="0" w:space="0" w:color="auto"/>
                        <w:left w:val="none" w:sz="0" w:space="0" w:color="auto"/>
                        <w:bottom w:val="none" w:sz="0" w:space="0" w:color="auto"/>
                        <w:right w:val="none" w:sz="0" w:space="0" w:color="auto"/>
                      </w:divBdr>
                    </w:div>
                  </w:divsChild>
                </w:div>
                <w:div w:id="865826226">
                  <w:marLeft w:val="0"/>
                  <w:marRight w:val="0"/>
                  <w:marTop w:val="0"/>
                  <w:marBottom w:val="0"/>
                  <w:divBdr>
                    <w:top w:val="none" w:sz="0" w:space="0" w:color="auto"/>
                    <w:left w:val="none" w:sz="0" w:space="0" w:color="auto"/>
                    <w:bottom w:val="none" w:sz="0" w:space="0" w:color="auto"/>
                    <w:right w:val="none" w:sz="0" w:space="0" w:color="auto"/>
                  </w:divBdr>
                  <w:divsChild>
                    <w:div w:id="967397987">
                      <w:marLeft w:val="0"/>
                      <w:marRight w:val="0"/>
                      <w:marTop w:val="0"/>
                      <w:marBottom w:val="0"/>
                      <w:divBdr>
                        <w:top w:val="none" w:sz="0" w:space="0" w:color="auto"/>
                        <w:left w:val="none" w:sz="0" w:space="0" w:color="auto"/>
                        <w:bottom w:val="none" w:sz="0" w:space="0" w:color="auto"/>
                        <w:right w:val="none" w:sz="0" w:space="0" w:color="auto"/>
                      </w:divBdr>
                    </w:div>
                  </w:divsChild>
                </w:div>
                <w:div w:id="878473750">
                  <w:marLeft w:val="0"/>
                  <w:marRight w:val="0"/>
                  <w:marTop w:val="0"/>
                  <w:marBottom w:val="0"/>
                  <w:divBdr>
                    <w:top w:val="none" w:sz="0" w:space="0" w:color="auto"/>
                    <w:left w:val="none" w:sz="0" w:space="0" w:color="auto"/>
                    <w:bottom w:val="none" w:sz="0" w:space="0" w:color="auto"/>
                    <w:right w:val="none" w:sz="0" w:space="0" w:color="auto"/>
                  </w:divBdr>
                  <w:divsChild>
                    <w:div w:id="2009941976">
                      <w:marLeft w:val="0"/>
                      <w:marRight w:val="0"/>
                      <w:marTop w:val="0"/>
                      <w:marBottom w:val="0"/>
                      <w:divBdr>
                        <w:top w:val="none" w:sz="0" w:space="0" w:color="auto"/>
                        <w:left w:val="none" w:sz="0" w:space="0" w:color="auto"/>
                        <w:bottom w:val="none" w:sz="0" w:space="0" w:color="auto"/>
                        <w:right w:val="none" w:sz="0" w:space="0" w:color="auto"/>
                      </w:divBdr>
                    </w:div>
                  </w:divsChild>
                </w:div>
                <w:div w:id="1115172489">
                  <w:marLeft w:val="0"/>
                  <w:marRight w:val="0"/>
                  <w:marTop w:val="0"/>
                  <w:marBottom w:val="0"/>
                  <w:divBdr>
                    <w:top w:val="none" w:sz="0" w:space="0" w:color="auto"/>
                    <w:left w:val="none" w:sz="0" w:space="0" w:color="auto"/>
                    <w:bottom w:val="none" w:sz="0" w:space="0" w:color="auto"/>
                    <w:right w:val="none" w:sz="0" w:space="0" w:color="auto"/>
                  </w:divBdr>
                  <w:divsChild>
                    <w:div w:id="1799300520">
                      <w:marLeft w:val="0"/>
                      <w:marRight w:val="0"/>
                      <w:marTop w:val="0"/>
                      <w:marBottom w:val="0"/>
                      <w:divBdr>
                        <w:top w:val="none" w:sz="0" w:space="0" w:color="auto"/>
                        <w:left w:val="none" w:sz="0" w:space="0" w:color="auto"/>
                        <w:bottom w:val="none" w:sz="0" w:space="0" w:color="auto"/>
                        <w:right w:val="none" w:sz="0" w:space="0" w:color="auto"/>
                      </w:divBdr>
                    </w:div>
                  </w:divsChild>
                </w:div>
                <w:div w:id="1159732468">
                  <w:marLeft w:val="0"/>
                  <w:marRight w:val="0"/>
                  <w:marTop w:val="0"/>
                  <w:marBottom w:val="0"/>
                  <w:divBdr>
                    <w:top w:val="none" w:sz="0" w:space="0" w:color="auto"/>
                    <w:left w:val="none" w:sz="0" w:space="0" w:color="auto"/>
                    <w:bottom w:val="none" w:sz="0" w:space="0" w:color="auto"/>
                    <w:right w:val="none" w:sz="0" w:space="0" w:color="auto"/>
                  </w:divBdr>
                  <w:divsChild>
                    <w:div w:id="311760202">
                      <w:marLeft w:val="0"/>
                      <w:marRight w:val="0"/>
                      <w:marTop w:val="0"/>
                      <w:marBottom w:val="0"/>
                      <w:divBdr>
                        <w:top w:val="none" w:sz="0" w:space="0" w:color="auto"/>
                        <w:left w:val="none" w:sz="0" w:space="0" w:color="auto"/>
                        <w:bottom w:val="none" w:sz="0" w:space="0" w:color="auto"/>
                        <w:right w:val="none" w:sz="0" w:space="0" w:color="auto"/>
                      </w:divBdr>
                    </w:div>
                  </w:divsChild>
                </w:div>
                <w:div w:id="1529828795">
                  <w:marLeft w:val="0"/>
                  <w:marRight w:val="0"/>
                  <w:marTop w:val="0"/>
                  <w:marBottom w:val="0"/>
                  <w:divBdr>
                    <w:top w:val="none" w:sz="0" w:space="0" w:color="auto"/>
                    <w:left w:val="none" w:sz="0" w:space="0" w:color="auto"/>
                    <w:bottom w:val="none" w:sz="0" w:space="0" w:color="auto"/>
                    <w:right w:val="none" w:sz="0" w:space="0" w:color="auto"/>
                  </w:divBdr>
                  <w:divsChild>
                    <w:div w:id="1420099620">
                      <w:marLeft w:val="0"/>
                      <w:marRight w:val="0"/>
                      <w:marTop w:val="0"/>
                      <w:marBottom w:val="0"/>
                      <w:divBdr>
                        <w:top w:val="none" w:sz="0" w:space="0" w:color="auto"/>
                        <w:left w:val="none" w:sz="0" w:space="0" w:color="auto"/>
                        <w:bottom w:val="none" w:sz="0" w:space="0" w:color="auto"/>
                        <w:right w:val="none" w:sz="0" w:space="0" w:color="auto"/>
                      </w:divBdr>
                    </w:div>
                  </w:divsChild>
                </w:div>
                <w:div w:id="1548755587">
                  <w:marLeft w:val="0"/>
                  <w:marRight w:val="0"/>
                  <w:marTop w:val="0"/>
                  <w:marBottom w:val="0"/>
                  <w:divBdr>
                    <w:top w:val="none" w:sz="0" w:space="0" w:color="auto"/>
                    <w:left w:val="none" w:sz="0" w:space="0" w:color="auto"/>
                    <w:bottom w:val="none" w:sz="0" w:space="0" w:color="auto"/>
                    <w:right w:val="none" w:sz="0" w:space="0" w:color="auto"/>
                  </w:divBdr>
                  <w:divsChild>
                    <w:div w:id="2035113973">
                      <w:marLeft w:val="0"/>
                      <w:marRight w:val="0"/>
                      <w:marTop w:val="0"/>
                      <w:marBottom w:val="0"/>
                      <w:divBdr>
                        <w:top w:val="none" w:sz="0" w:space="0" w:color="auto"/>
                        <w:left w:val="none" w:sz="0" w:space="0" w:color="auto"/>
                        <w:bottom w:val="none" w:sz="0" w:space="0" w:color="auto"/>
                        <w:right w:val="none" w:sz="0" w:space="0" w:color="auto"/>
                      </w:divBdr>
                    </w:div>
                  </w:divsChild>
                </w:div>
                <w:div w:id="1773041830">
                  <w:marLeft w:val="0"/>
                  <w:marRight w:val="0"/>
                  <w:marTop w:val="0"/>
                  <w:marBottom w:val="0"/>
                  <w:divBdr>
                    <w:top w:val="none" w:sz="0" w:space="0" w:color="auto"/>
                    <w:left w:val="none" w:sz="0" w:space="0" w:color="auto"/>
                    <w:bottom w:val="none" w:sz="0" w:space="0" w:color="auto"/>
                    <w:right w:val="none" w:sz="0" w:space="0" w:color="auto"/>
                  </w:divBdr>
                  <w:divsChild>
                    <w:div w:id="1493182950">
                      <w:marLeft w:val="0"/>
                      <w:marRight w:val="0"/>
                      <w:marTop w:val="0"/>
                      <w:marBottom w:val="0"/>
                      <w:divBdr>
                        <w:top w:val="none" w:sz="0" w:space="0" w:color="auto"/>
                        <w:left w:val="none" w:sz="0" w:space="0" w:color="auto"/>
                        <w:bottom w:val="none" w:sz="0" w:space="0" w:color="auto"/>
                        <w:right w:val="none" w:sz="0" w:space="0" w:color="auto"/>
                      </w:divBdr>
                    </w:div>
                  </w:divsChild>
                </w:div>
                <w:div w:id="1904296537">
                  <w:marLeft w:val="0"/>
                  <w:marRight w:val="0"/>
                  <w:marTop w:val="0"/>
                  <w:marBottom w:val="0"/>
                  <w:divBdr>
                    <w:top w:val="none" w:sz="0" w:space="0" w:color="auto"/>
                    <w:left w:val="none" w:sz="0" w:space="0" w:color="auto"/>
                    <w:bottom w:val="none" w:sz="0" w:space="0" w:color="auto"/>
                    <w:right w:val="none" w:sz="0" w:space="0" w:color="auto"/>
                  </w:divBdr>
                  <w:divsChild>
                    <w:div w:id="882717672">
                      <w:marLeft w:val="0"/>
                      <w:marRight w:val="0"/>
                      <w:marTop w:val="0"/>
                      <w:marBottom w:val="0"/>
                      <w:divBdr>
                        <w:top w:val="none" w:sz="0" w:space="0" w:color="auto"/>
                        <w:left w:val="none" w:sz="0" w:space="0" w:color="auto"/>
                        <w:bottom w:val="none" w:sz="0" w:space="0" w:color="auto"/>
                        <w:right w:val="none" w:sz="0" w:space="0" w:color="auto"/>
                      </w:divBdr>
                    </w:div>
                  </w:divsChild>
                </w:div>
                <w:div w:id="2036807442">
                  <w:marLeft w:val="0"/>
                  <w:marRight w:val="0"/>
                  <w:marTop w:val="0"/>
                  <w:marBottom w:val="0"/>
                  <w:divBdr>
                    <w:top w:val="none" w:sz="0" w:space="0" w:color="auto"/>
                    <w:left w:val="none" w:sz="0" w:space="0" w:color="auto"/>
                    <w:bottom w:val="none" w:sz="0" w:space="0" w:color="auto"/>
                    <w:right w:val="none" w:sz="0" w:space="0" w:color="auto"/>
                  </w:divBdr>
                  <w:divsChild>
                    <w:div w:id="929968692">
                      <w:marLeft w:val="0"/>
                      <w:marRight w:val="0"/>
                      <w:marTop w:val="0"/>
                      <w:marBottom w:val="0"/>
                      <w:divBdr>
                        <w:top w:val="none" w:sz="0" w:space="0" w:color="auto"/>
                        <w:left w:val="none" w:sz="0" w:space="0" w:color="auto"/>
                        <w:bottom w:val="none" w:sz="0" w:space="0" w:color="auto"/>
                        <w:right w:val="none" w:sz="0" w:space="0" w:color="auto"/>
                      </w:divBdr>
                    </w:div>
                  </w:divsChild>
                </w:div>
                <w:div w:id="2073236807">
                  <w:marLeft w:val="0"/>
                  <w:marRight w:val="0"/>
                  <w:marTop w:val="0"/>
                  <w:marBottom w:val="0"/>
                  <w:divBdr>
                    <w:top w:val="none" w:sz="0" w:space="0" w:color="auto"/>
                    <w:left w:val="none" w:sz="0" w:space="0" w:color="auto"/>
                    <w:bottom w:val="none" w:sz="0" w:space="0" w:color="auto"/>
                    <w:right w:val="none" w:sz="0" w:space="0" w:color="auto"/>
                  </w:divBdr>
                  <w:divsChild>
                    <w:div w:id="173227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5768">
          <w:marLeft w:val="0"/>
          <w:marRight w:val="0"/>
          <w:marTop w:val="0"/>
          <w:marBottom w:val="0"/>
          <w:divBdr>
            <w:top w:val="none" w:sz="0" w:space="0" w:color="auto"/>
            <w:left w:val="none" w:sz="0" w:space="0" w:color="auto"/>
            <w:bottom w:val="none" w:sz="0" w:space="0" w:color="auto"/>
            <w:right w:val="none" w:sz="0" w:space="0" w:color="auto"/>
          </w:divBdr>
        </w:div>
        <w:div w:id="2065831215">
          <w:marLeft w:val="0"/>
          <w:marRight w:val="0"/>
          <w:marTop w:val="0"/>
          <w:marBottom w:val="0"/>
          <w:divBdr>
            <w:top w:val="none" w:sz="0" w:space="0" w:color="auto"/>
            <w:left w:val="none" w:sz="0" w:space="0" w:color="auto"/>
            <w:bottom w:val="none" w:sz="0" w:space="0" w:color="auto"/>
            <w:right w:val="none" w:sz="0" w:space="0" w:color="auto"/>
          </w:divBdr>
          <w:divsChild>
            <w:div w:id="1470634831">
              <w:marLeft w:val="0"/>
              <w:marRight w:val="0"/>
              <w:marTop w:val="0"/>
              <w:marBottom w:val="0"/>
              <w:divBdr>
                <w:top w:val="none" w:sz="0" w:space="0" w:color="auto"/>
                <w:left w:val="none" w:sz="0" w:space="0" w:color="auto"/>
                <w:bottom w:val="none" w:sz="0" w:space="0" w:color="auto"/>
                <w:right w:val="none" w:sz="0" w:space="0" w:color="auto"/>
              </w:divBdr>
            </w:div>
            <w:div w:id="1478650723">
              <w:marLeft w:val="0"/>
              <w:marRight w:val="0"/>
              <w:marTop w:val="0"/>
              <w:marBottom w:val="0"/>
              <w:divBdr>
                <w:top w:val="none" w:sz="0" w:space="0" w:color="auto"/>
                <w:left w:val="none" w:sz="0" w:space="0" w:color="auto"/>
                <w:bottom w:val="none" w:sz="0" w:space="0" w:color="auto"/>
                <w:right w:val="none" w:sz="0" w:space="0" w:color="auto"/>
              </w:divBdr>
            </w:div>
            <w:div w:id="1553077703">
              <w:marLeft w:val="0"/>
              <w:marRight w:val="0"/>
              <w:marTop w:val="0"/>
              <w:marBottom w:val="0"/>
              <w:divBdr>
                <w:top w:val="none" w:sz="0" w:space="0" w:color="auto"/>
                <w:left w:val="none" w:sz="0" w:space="0" w:color="auto"/>
                <w:bottom w:val="none" w:sz="0" w:space="0" w:color="auto"/>
                <w:right w:val="none" w:sz="0" w:space="0" w:color="auto"/>
              </w:divBdr>
            </w:div>
            <w:div w:id="1990012340">
              <w:marLeft w:val="0"/>
              <w:marRight w:val="0"/>
              <w:marTop w:val="0"/>
              <w:marBottom w:val="0"/>
              <w:divBdr>
                <w:top w:val="none" w:sz="0" w:space="0" w:color="auto"/>
                <w:left w:val="none" w:sz="0" w:space="0" w:color="auto"/>
                <w:bottom w:val="none" w:sz="0" w:space="0" w:color="auto"/>
                <w:right w:val="none" w:sz="0" w:space="0" w:color="auto"/>
              </w:divBdr>
            </w:div>
            <w:div w:id="2088795804">
              <w:marLeft w:val="0"/>
              <w:marRight w:val="0"/>
              <w:marTop w:val="0"/>
              <w:marBottom w:val="0"/>
              <w:divBdr>
                <w:top w:val="none" w:sz="0" w:space="0" w:color="auto"/>
                <w:left w:val="none" w:sz="0" w:space="0" w:color="auto"/>
                <w:bottom w:val="none" w:sz="0" w:space="0" w:color="auto"/>
                <w:right w:val="none" w:sz="0" w:space="0" w:color="auto"/>
              </w:divBdr>
            </w:div>
          </w:divsChild>
        </w:div>
        <w:div w:id="2066367714">
          <w:marLeft w:val="0"/>
          <w:marRight w:val="0"/>
          <w:marTop w:val="0"/>
          <w:marBottom w:val="0"/>
          <w:divBdr>
            <w:top w:val="none" w:sz="0" w:space="0" w:color="auto"/>
            <w:left w:val="none" w:sz="0" w:space="0" w:color="auto"/>
            <w:bottom w:val="none" w:sz="0" w:space="0" w:color="auto"/>
            <w:right w:val="none" w:sz="0" w:space="0" w:color="auto"/>
          </w:divBdr>
        </w:div>
        <w:div w:id="2099667170">
          <w:marLeft w:val="0"/>
          <w:marRight w:val="0"/>
          <w:marTop w:val="0"/>
          <w:marBottom w:val="0"/>
          <w:divBdr>
            <w:top w:val="none" w:sz="0" w:space="0" w:color="auto"/>
            <w:left w:val="none" w:sz="0" w:space="0" w:color="auto"/>
            <w:bottom w:val="none" w:sz="0" w:space="0" w:color="auto"/>
            <w:right w:val="none" w:sz="0" w:space="0" w:color="auto"/>
          </w:divBdr>
        </w:div>
      </w:divsChild>
    </w:div>
    <w:div w:id="892304377">
      <w:bodyDiv w:val="1"/>
      <w:marLeft w:val="0"/>
      <w:marRight w:val="0"/>
      <w:marTop w:val="0"/>
      <w:marBottom w:val="0"/>
      <w:divBdr>
        <w:top w:val="none" w:sz="0" w:space="0" w:color="auto"/>
        <w:left w:val="none" w:sz="0" w:space="0" w:color="auto"/>
        <w:bottom w:val="none" w:sz="0" w:space="0" w:color="auto"/>
        <w:right w:val="none" w:sz="0" w:space="0" w:color="auto"/>
      </w:divBdr>
      <w:divsChild>
        <w:div w:id="304509098">
          <w:marLeft w:val="0"/>
          <w:marRight w:val="0"/>
          <w:marTop w:val="0"/>
          <w:marBottom w:val="0"/>
          <w:divBdr>
            <w:top w:val="none" w:sz="0" w:space="0" w:color="auto"/>
            <w:left w:val="none" w:sz="0" w:space="0" w:color="auto"/>
            <w:bottom w:val="none" w:sz="0" w:space="0" w:color="auto"/>
            <w:right w:val="none" w:sz="0" w:space="0" w:color="auto"/>
          </w:divBdr>
          <w:divsChild>
            <w:div w:id="58602376">
              <w:marLeft w:val="0"/>
              <w:marRight w:val="0"/>
              <w:marTop w:val="0"/>
              <w:marBottom w:val="0"/>
              <w:divBdr>
                <w:top w:val="none" w:sz="0" w:space="0" w:color="auto"/>
                <w:left w:val="none" w:sz="0" w:space="0" w:color="auto"/>
                <w:bottom w:val="none" w:sz="0" w:space="0" w:color="auto"/>
                <w:right w:val="none" w:sz="0" w:space="0" w:color="auto"/>
              </w:divBdr>
            </w:div>
          </w:divsChild>
        </w:div>
        <w:div w:id="323163616">
          <w:marLeft w:val="0"/>
          <w:marRight w:val="0"/>
          <w:marTop w:val="0"/>
          <w:marBottom w:val="0"/>
          <w:divBdr>
            <w:top w:val="none" w:sz="0" w:space="0" w:color="auto"/>
            <w:left w:val="none" w:sz="0" w:space="0" w:color="auto"/>
            <w:bottom w:val="none" w:sz="0" w:space="0" w:color="auto"/>
            <w:right w:val="none" w:sz="0" w:space="0" w:color="auto"/>
          </w:divBdr>
          <w:divsChild>
            <w:div w:id="1626305785">
              <w:marLeft w:val="0"/>
              <w:marRight w:val="0"/>
              <w:marTop w:val="0"/>
              <w:marBottom w:val="0"/>
              <w:divBdr>
                <w:top w:val="none" w:sz="0" w:space="0" w:color="auto"/>
                <w:left w:val="none" w:sz="0" w:space="0" w:color="auto"/>
                <w:bottom w:val="none" w:sz="0" w:space="0" w:color="auto"/>
                <w:right w:val="none" w:sz="0" w:space="0" w:color="auto"/>
              </w:divBdr>
            </w:div>
          </w:divsChild>
        </w:div>
        <w:div w:id="543296606">
          <w:marLeft w:val="0"/>
          <w:marRight w:val="0"/>
          <w:marTop w:val="0"/>
          <w:marBottom w:val="0"/>
          <w:divBdr>
            <w:top w:val="none" w:sz="0" w:space="0" w:color="auto"/>
            <w:left w:val="none" w:sz="0" w:space="0" w:color="auto"/>
            <w:bottom w:val="none" w:sz="0" w:space="0" w:color="auto"/>
            <w:right w:val="none" w:sz="0" w:space="0" w:color="auto"/>
          </w:divBdr>
          <w:divsChild>
            <w:div w:id="899361906">
              <w:marLeft w:val="0"/>
              <w:marRight w:val="0"/>
              <w:marTop w:val="0"/>
              <w:marBottom w:val="0"/>
              <w:divBdr>
                <w:top w:val="none" w:sz="0" w:space="0" w:color="auto"/>
                <w:left w:val="none" w:sz="0" w:space="0" w:color="auto"/>
                <w:bottom w:val="none" w:sz="0" w:space="0" w:color="auto"/>
                <w:right w:val="none" w:sz="0" w:space="0" w:color="auto"/>
              </w:divBdr>
            </w:div>
          </w:divsChild>
        </w:div>
        <w:div w:id="658770120">
          <w:marLeft w:val="0"/>
          <w:marRight w:val="0"/>
          <w:marTop w:val="0"/>
          <w:marBottom w:val="0"/>
          <w:divBdr>
            <w:top w:val="none" w:sz="0" w:space="0" w:color="auto"/>
            <w:left w:val="none" w:sz="0" w:space="0" w:color="auto"/>
            <w:bottom w:val="none" w:sz="0" w:space="0" w:color="auto"/>
            <w:right w:val="none" w:sz="0" w:space="0" w:color="auto"/>
          </w:divBdr>
          <w:divsChild>
            <w:div w:id="1382750941">
              <w:marLeft w:val="0"/>
              <w:marRight w:val="0"/>
              <w:marTop w:val="0"/>
              <w:marBottom w:val="0"/>
              <w:divBdr>
                <w:top w:val="none" w:sz="0" w:space="0" w:color="auto"/>
                <w:left w:val="none" w:sz="0" w:space="0" w:color="auto"/>
                <w:bottom w:val="none" w:sz="0" w:space="0" w:color="auto"/>
                <w:right w:val="none" w:sz="0" w:space="0" w:color="auto"/>
              </w:divBdr>
            </w:div>
          </w:divsChild>
        </w:div>
        <w:div w:id="688528711">
          <w:marLeft w:val="0"/>
          <w:marRight w:val="0"/>
          <w:marTop w:val="0"/>
          <w:marBottom w:val="0"/>
          <w:divBdr>
            <w:top w:val="none" w:sz="0" w:space="0" w:color="auto"/>
            <w:left w:val="none" w:sz="0" w:space="0" w:color="auto"/>
            <w:bottom w:val="none" w:sz="0" w:space="0" w:color="auto"/>
            <w:right w:val="none" w:sz="0" w:space="0" w:color="auto"/>
          </w:divBdr>
          <w:divsChild>
            <w:div w:id="1954550046">
              <w:marLeft w:val="0"/>
              <w:marRight w:val="0"/>
              <w:marTop w:val="0"/>
              <w:marBottom w:val="0"/>
              <w:divBdr>
                <w:top w:val="none" w:sz="0" w:space="0" w:color="auto"/>
                <w:left w:val="none" w:sz="0" w:space="0" w:color="auto"/>
                <w:bottom w:val="none" w:sz="0" w:space="0" w:color="auto"/>
                <w:right w:val="none" w:sz="0" w:space="0" w:color="auto"/>
              </w:divBdr>
            </w:div>
          </w:divsChild>
        </w:div>
        <w:div w:id="713580095">
          <w:marLeft w:val="0"/>
          <w:marRight w:val="0"/>
          <w:marTop w:val="0"/>
          <w:marBottom w:val="0"/>
          <w:divBdr>
            <w:top w:val="none" w:sz="0" w:space="0" w:color="auto"/>
            <w:left w:val="none" w:sz="0" w:space="0" w:color="auto"/>
            <w:bottom w:val="none" w:sz="0" w:space="0" w:color="auto"/>
            <w:right w:val="none" w:sz="0" w:space="0" w:color="auto"/>
          </w:divBdr>
          <w:divsChild>
            <w:div w:id="758065770">
              <w:marLeft w:val="0"/>
              <w:marRight w:val="0"/>
              <w:marTop w:val="0"/>
              <w:marBottom w:val="0"/>
              <w:divBdr>
                <w:top w:val="none" w:sz="0" w:space="0" w:color="auto"/>
                <w:left w:val="none" w:sz="0" w:space="0" w:color="auto"/>
                <w:bottom w:val="none" w:sz="0" w:space="0" w:color="auto"/>
                <w:right w:val="none" w:sz="0" w:space="0" w:color="auto"/>
              </w:divBdr>
            </w:div>
          </w:divsChild>
        </w:div>
        <w:div w:id="734858137">
          <w:marLeft w:val="0"/>
          <w:marRight w:val="0"/>
          <w:marTop w:val="0"/>
          <w:marBottom w:val="0"/>
          <w:divBdr>
            <w:top w:val="none" w:sz="0" w:space="0" w:color="auto"/>
            <w:left w:val="none" w:sz="0" w:space="0" w:color="auto"/>
            <w:bottom w:val="none" w:sz="0" w:space="0" w:color="auto"/>
            <w:right w:val="none" w:sz="0" w:space="0" w:color="auto"/>
          </w:divBdr>
          <w:divsChild>
            <w:div w:id="924995684">
              <w:marLeft w:val="0"/>
              <w:marRight w:val="0"/>
              <w:marTop w:val="0"/>
              <w:marBottom w:val="0"/>
              <w:divBdr>
                <w:top w:val="none" w:sz="0" w:space="0" w:color="auto"/>
                <w:left w:val="none" w:sz="0" w:space="0" w:color="auto"/>
                <w:bottom w:val="none" w:sz="0" w:space="0" w:color="auto"/>
                <w:right w:val="none" w:sz="0" w:space="0" w:color="auto"/>
              </w:divBdr>
            </w:div>
          </w:divsChild>
        </w:div>
        <w:div w:id="848716085">
          <w:marLeft w:val="0"/>
          <w:marRight w:val="0"/>
          <w:marTop w:val="0"/>
          <w:marBottom w:val="0"/>
          <w:divBdr>
            <w:top w:val="none" w:sz="0" w:space="0" w:color="auto"/>
            <w:left w:val="none" w:sz="0" w:space="0" w:color="auto"/>
            <w:bottom w:val="none" w:sz="0" w:space="0" w:color="auto"/>
            <w:right w:val="none" w:sz="0" w:space="0" w:color="auto"/>
          </w:divBdr>
          <w:divsChild>
            <w:div w:id="1136219647">
              <w:marLeft w:val="0"/>
              <w:marRight w:val="0"/>
              <w:marTop w:val="0"/>
              <w:marBottom w:val="0"/>
              <w:divBdr>
                <w:top w:val="none" w:sz="0" w:space="0" w:color="auto"/>
                <w:left w:val="none" w:sz="0" w:space="0" w:color="auto"/>
                <w:bottom w:val="none" w:sz="0" w:space="0" w:color="auto"/>
                <w:right w:val="none" w:sz="0" w:space="0" w:color="auto"/>
              </w:divBdr>
            </w:div>
          </w:divsChild>
        </w:div>
        <w:div w:id="920408487">
          <w:marLeft w:val="0"/>
          <w:marRight w:val="0"/>
          <w:marTop w:val="0"/>
          <w:marBottom w:val="0"/>
          <w:divBdr>
            <w:top w:val="none" w:sz="0" w:space="0" w:color="auto"/>
            <w:left w:val="none" w:sz="0" w:space="0" w:color="auto"/>
            <w:bottom w:val="none" w:sz="0" w:space="0" w:color="auto"/>
            <w:right w:val="none" w:sz="0" w:space="0" w:color="auto"/>
          </w:divBdr>
          <w:divsChild>
            <w:div w:id="902789694">
              <w:marLeft w:val="0"/>
              <w:marRight w:val="0"/>
              <w:marTop w:val="0"/>
              <w:marBottom w:val="0"/>
              <w:divBdr>
                <w:top w:val="none" w:sz="0" w:space="0" w:color="auto"/>
                <w:left w:val="none" w:sz="0" w:space="0" w:color="auto"/>
                <w:bottom w:val="none" w:sz="0" w:space="0" w:color="auto"/>
                <w:right w:val="none" w:sz="0" w:space="0" w:color="auto"/>
              </w:divBdr>
            </w:div>
          </w:divsChild>
        </w:div>
        <w:div w:id="979456384">
          <w:marLeft w:val="0"/>
          <w:marRight w:val="0"/>
          <w:marTop w:val="0"/>
          <w:marBottom w:val="0"/>
          <w:divBdr>
            <w:top w:val="none" w:sz="0" w:space="0" w:color="auto"/>
            <w:left w:val="none" w:sz="0" w:space="0" w:color="auto"/>
            <w:bottom w:val="none" w:sz="0" w:space="0" w:color="auto"/>
            <w:right w:val="none" w:sz="0" w:space="0" w:color="auto"/>
          </w:divBdr>
          <w:divsChild>
            <w:div w:id="2084990545">
              <w:marLeft w:val="0"/>
              <w:marRight w:val="0"/>
              <w:marTop w:val="0"/>
              <w:marBottom w:val="0"/>
              <w:divBdr>
                <w:top w:val="none" w:sz="0" w:space="0" w:color="auto"/>
                <w:left w:val="none" w:sz="0" w:space="0" w:color="auto"/>
                <w:bottom w:val="none" w:sz="0" w:space="0" w:color="auto"/>
                <w:right w:val="none" w:sz="0" w:space="0" w:color="auto"/>
              </w:divBdr>
            </w:div>
          </w:divsChild>
        </w:div>
        <w:div w:id="1042366106">
          <w:marLeft w:val="0"/>
          <w:marRight w:val="0"/>
          <w:marTop w:val="0"/>
          <w:marBottom w:val="0"/>
          <w:divBdr>
            <w:top w:val="none" w:sz="0" w:space="0" w:color="auto"/>
            <w:left w:val="none" w:sz="0" w:space="0" w:color="auto"/>
            <w:bottom w:val="none" w:sz="0" w:space="0" w:color="auto"/>
            <w:right w:val="none" w:sz="0" w:space="0" w:color="auto"/>
          </w:divBdr>
          <w:divsChild>
            <w:div w:id="68889951">
              <w:marLeft w:val="0"/>
              <w:marRight w:val="0"/>
              <w:marTop w:val="0"/>
              <w:marBottom w:val="0"/>
              <w:divBdr>
                <w:top w:val="none" w:sz="0" w:space="0" w:color="auto"/>
                <w:left w:val="none" w:sz="0" w:space="0" w:color="auto"/>
                <w:bottom w:val="none" w:sz="0" w:space="0" w:color="auto"/>
                <w:right w:val="none" w:sz="0" w:space="0" w:color="auto"/>
              </w:divBdr>
            </w:div>
          </w:divsChild>
        </w:div>
        <w:div w:id="1081178872">
          <w:marLeft w:val="0"/>
          <w:marRight w:val="0"/>
          <w:marTop w:val="0"/>
          <w:marBottom w:val="0"/>
          <w:divBdr>
            <w:top w:val="none" w:sz="0" w:space="0" w:color="auto"/>
            <w:left w:val="none" w:sz="0" w:space="0" w:color="auto"/>
            <w:bottom w:val="none" w:sz="0" w:space="0" w:color="auto"/>
            <w:right w:val="none" w:sz="0" w:space="0" w:color="auto"/>
          </w:divBdr>
          <w:divsChild>
            <w:div w:id="1217739622">
              <w:marLeft w:val="0"/>
              <w:marRight w:val="0"/>
              <w:marTop w:val="0"/>
              <w:marBottom w:val="0"/>
              <w:divBdr>
                <w:top w:val="none" w:sz="0" w:space="0" w:color="auto"/>
                <w:left w:val="none" w:sz="0" w:space="0" w:color="auto"/>
                <w:bottom w:val="none" w:sz="0" w:space="0" w:color="auto"/>
                <w:right w:val="none" w:sz="0" w:space="0" w:color="auto"/>
              </w:divBdr>
            </w:div>
          </w:divsChild>
        </w:div>
        <w:div w:id="1081415858">
          <w:marLeft w:val="0"/>
          <w:marRight w:val="0"/>
          <w:marTop w:val="0"/>
          <w:marBottom w:val="0"/>
          <w:divBdr>
            <w:top w:val="none" w:sz="0" w:space="0" w:color="auto"/>
            <w:left w:val="none" w:sz="0" w:space="0" w:color="auto"/>
            <w:bottom w:val="none" w:sz="0" w:space="0" w:color="auto"/>
            <w:right w:val="none" w:sz="0" w:space="0" w:color="auto"/>
          </w:divBdr>
          <w:divsChild>
            <w:div w:id="1649937304">
              <w:marLeft w:val="0"/>
              <w:marRight w:val="0"/>
              <w:marTop w:val="0"/>
              <w:marBottom w:val="0"/>
              <w:divBdr>
                <w:top w:val="none" w:sz="0" w:space="0" w:color="auto"/>
                <w:left w:val="none" w:sz="0" w:space="0" w:color="auto"/>
                <w:bottom w:val="none" w:sz="0" w:space="0" w:color="auto"/>
                <w:right w:val="none" w:sz="0" w:space="0" w:color="auto"/>
              </w:divBdr>
            </w:div>
          </w:divsChild>
        </w:div>
        <w:div w:id="1142890859">
          <w:marLeft w:val="0"/>
          <w:marRight w:val="0"/>
          <w:marTop w:val="0"/>
          <w:marBottom w:val="0"/>
          <w:divBdr>
            <w:top w:val="none" w:sz="0" w:space="0" w:color="auto"/>
            <w:left w:val="none" w:sz="0" w:space="0" w:color="auto"/>
            <w:bottom w:val="none" w:sz="0" w:space="0" w:color="auto"/>
            <w:right w:val="none" w:sz="0" w:space="0" w:color="auto"/>
          </w:divBdr>
          <w:divsChild>
            <w:div w:id="449394066">
              <w:marLeft w:val="0"/>
              <w:marRight w:val="0"/>
              <w:marTop w:val="0"/>
              <w:marBottom w:val="0"/>
              <w:divBdr>
                <w:top w:val="none" w:sz="0" w:space="0" w:color="auto"/>
                <w:left w:val="none" w:sz="0" w:space="0" w:color="auto"/>
                <w:bottom w:val="none" w:sz="0" w:space="0" w:color="auto"/>
                <w:right w:val="none" w:sz="0" w:space="0" w:color="auto"/>
              </w:divBdr>
            </w:div>
          </w:divsChild>
        </w:div>
        <w:div w:id="1263610244">
          <w:marLeft w:val="0"/>
          <w:marRight w:val="0"/>
          <w:marTop w:val="0"/>
          <w:marBottom w:val="0"/>
          <w:divBdr>
            <w:top w:val="none" w:sz="0" w:space="0" w:color="auto"/>
            <w:left w:val="none" w:sz="0" w:space="0" w:color="auto"/>
            <w:bottom w:val="none" w:sz="0" w:space="0" w:color="auto"/>
            <w:right w:val="none" w:sz="0" w:space="0" w:color="auto"/>
          </w:divBdr>
          <w:divsChild>
            <w:div w:id="915044386">
              <w:marLeft w:val="0"/>
              <w:marRight w:val="0"/>
              <w:marTop w:val="0"/>
              <w:marBottom w:val="0"/>
              <w:divBdr>
                <w:top w:val="none" w:sz="0" w:space="0" w:color="auto"/>
                <w:left w:val="none" w:sz="0" w:space="0" w:color="auto"/>
                <w:bottom w:val="none" w:sz="0" w:space="0" w:color="auto"/>
                <w:right w:val="none" w:sz="0" w:space="0" w:color="auto"/>
              </w:divBdr>
            </w:div>
          </w:divsChild>
        </w:div>
        <w:div w:id="1300111736">
          <w:marLeft w:val="0"/>
          <w:marRight w:val="0"/>
          <w:marTop w:val="0"/>
          <w:marBottom w:val="0"/>
          <w:divBdr>
            <w:top w:val="none" w:sz="0" w:space="0" w:color="auto"/>
            <w:left w:val="none" w:sz="0" w:space="0" w:color="auto"/>
            <w:bottom w:val="none" w:sz="0" w:space="0" w:color="auto"/>
            <w:right w:val="none" w:sz="0" w:space="0" w:color="auto"/>
          </w:divBdr>
          <w:divsChild>
            <w:div w:id="1592085892">
              <w:marLeft w:val="0"/>
              <w:marRight w:val="0"/>
              <w:marTop w:val="0"/>
              <w:marBottom w:val="0"/>
              <w:divBdr>
                <w:top w:val="none" w:sz="0" w:space="0" w:color="auto"/>
                <w:left w:val="none" w:sz="0" w:space="0" w:color="auto"/>
                <w:bottom w:val="none" w:sz="0" w:space="0" w:color="auto"/>
                <w:right w:val="none" w:sz="0" w:space="0" w:color="auto"/>
              </w:divBdr>
            </w:div>
          </w:divsChild>
        </w:div>
        <w:div w:id="1383938729">
          <w:marLeft w:val="0"/>
          <w:marRight w:val="0"/>
          <w:marTop w:val="0"/>
          <w:marBottom w:val="0"/>
          <w:divBdr>
            <w:top w:val="none" w:sz="0" w:space="0" w:color="auto"/>
            <w:left w:val="none" w:sz="0" w:space="0" w:color="auto"/>
            <w:bottom w:val="none" w:sz="0" w:space="0" w:color="auto"/>
            <w:right w:val="none" w:sz="0" w:space="0" w:color="auto"/>
          </w:divBdr>
          <w:divsChild>
            <w:div w:id="44181085">
              <w:marLeft w:val="0"/>
              <w:marRight w:val="0"/>
              <w:marTop w:val="0"/>
              <w:marBottom w:val="0"/>
              <w:divBdr>
                <w:top w:val="none" w:sz="0" w:space="0" w:color="auto"/>
                <w:left w:val="none" w:sz="0" w:space="0" w:color="auto"/>
                <w:bottom w:val="none" w:sz="0" w:space="0" w:color="auto"/>
                <w:right w:val="none" w:sz="0" w:space="0" w:color="auto"/>
              </w:divBdr>
            </w:div>
          </w:divsChild>
        </w:div>
        <w:div w:id="1386565416">
          <w:marLeft w:val="0"/>
          <w:marRight w:val="0"/>
          <w:marTop w:val="0"/>
          <w:marBottom w:val="0"/>
          <w:divBdr>
            <w:top w:val="none" w:sz="0" w:space="0" w:color="auto"/>
            <w:left w:val="none" w:sz="0" w:space="0" w:color="auto"/>
            <w:bottom w:val="none" w:sz="0" w:space="0" w:color="auto"/>
            <w:right w:val="none" w:sz="0" w:space="0" w:color="auto"/>
          </w:divBdr>
          <w:divsChild>
            <w:div w:id="2004431547">
              <w:marLeft w:val="0"/>
              <w:marRight w:val="0"/>
              <w:marTop w:val="0"/>
              <w:marBottom w:val="0"/>
              <w:divBdr>
                <w:top w:val="none" w:sz="0" w:space="0" w:color="auto"/>
                <w:left w:val="none" w:sz="0" w:space="0" w:color="auto"/>
                <w:bottom w:val="none" w:sz="0" w:space="0" w:color="auto"/>
                <w:right w:val="none" w:sz="0" w:space="0" w:color="auto"/>
              </w:divBdr>
            </w:div>
          </w:divsChild>
        </w:div>
        <w:div w:id="1399590980">
          <w:marLeft w:val="0"/>
          <w:marRight w:val="0"/>
          <w:marTop w:val="0"/>
          <w:marBottom w:val="0"/>
          <w:divBdr>
            <w:top w:val="none" w:sz="0" w:space="0" w:color="auto"/>
            <w:left w:val="none" w:sz="0" w:space="0" w:color="auto"/>
            <w:bottom w:val="none" w:sz="0" w:space="0" w:color="auto"/>
            <w:right w:val="none" w:sz="0" w:space="0" w:color="auto"/>
          </w:divBdr>
          <w:divsChild>
            <w:div w:id="498889815">
              <w:marLeft w:val="0"/>
              <w:marRight w:val="0"/>
              <w:marTop w:val="0"/>
              <w:marBottom w:val="0"/>
              <w:divBdr>
                <w:top w:val="none" w:sz="0" w:space="0" w:color="auto"/>
                <w:left w:val="none" w:sz="0" w:space="0" w:color="auto"/>
                <w:bottom w:val="none" w:sz="0" w:space="0" w:color="auto"/>
                <w:right w:val="none" w:sz="0" w:space="0" w:color="auto"/>
              </w:divBdr>
            </w:div>
          </w:divsChild>
        </w:div>
        <w:div w:id="1521625980">
          <w:marLeft w:val="0"/>
          <w:marRight w:val="0"/>
          <w:marTop w:val="0"/>
          <w:marBottom w:val="0"/>
          <w:divBdr>
            <w:top w:val="none" w:sz="0" w:space="0" w:color="auto"/>
            <w:left w:val="none" w:sz="0" w:space="0" w:color="auto"/>
            <w:bottom w:val="none" w:sz="0" w:space="0" w:color="auto"/>
            <w:right w:val="none" w:sz="0" w:space="0" w:color="auto"/>
          </w:divBdr>
          <w:divsChild>
            <w:div w:id="311451487">
              <w:marLeft w:val="0"/>
              <w:marRight w:val="0"/>
              <w:marTop w:val="0"/>
              <w:marBottom w:val="0"/>
              <w:divBdr>
                <w:top w:val="none" w:sz="0" w:space="0" w:color="auto"/>
                <w:left w:val="none" w:sz="0" w:space="0" w:color="auto"/>
                <w:bottom w:val="none" w:sz="0" w:space="0" w:color="auto"/>
                <w:right w:val="none" w:sz="0" w:space="0" w:color="auto"/>
              </w:divBdr>
            </w:div>
          </w:divsChild>
        </w:div>
        <w:div w:id="1622107541">
          <w:marLeft w:val="0"/>
          <w:marRight w:val="0"/>
          <w:marTop w:val="0"/>
          <w:marBottom w:val="0"/>
          <w:divBdr>
            <w:top w:val="none" w:sz="0" w:space="0" w:color="auto"/>
            <w:left w:val="none" w:sz="0" w:space="0" w:color="auto"/>
            <w:bottom w:val="none" w:sz="0" w:space="0" w:color="auto"/>
            <w:right w:val="none" w:sz="0" w:space="0" w:color="auto"/>
          </w:divBdr>
          <w:divsChild>
            <w:div w:id="2022929535">
              <w:marLeft w:val="0"/>
              <w:marRight w:val="0"/>
              <w:marTop w:val="0"/>
              <w:marBottom w:val="0"/>
              <w:divBdr>
                <w:top w:val="none" w:sz="0" w:space="0" w:color="auto"/>
                <w:left w:val="none" w:sz="0" w:space="0" w:color="auto"/>
                <w:bottom w:val="none" w:sz="0" w:space="0" w:color="auto"/>
                <w:right w:val="none" w:sz="0" w:space="0" w:color="auto"/>
              </w:divBdr>
            </w:div>
          </w:divsChild>
        </w:div>
        <w:div w:id="1627656673">
          <w:marLeft w:val="0"/>
          <w:marRight w:val="0"/>
          <w:marTop w:val="0"/>
          <w:marBottom w:val="0"/>
          <w:divBdr>
            <w:top w:val="none" w:sz="0" w:space="0" w:color="auto"/>
            <w:left w:val="none" w:sz="0" w:space="0" w:color="auto"/>
            <w:bottom w:val="none" w:sz="0" w:space="0" w:color="auto"/>
            <w:right w:val="none" w:sz="0" w:space="0" w:color="auto"/>
          </w:divBdr>
          <w:divsChild>
            <w:div w:id="1534924550">
              <w:marLeft w:val="0"/>
              <w:marRight w:val="0"/>
              <w:marTop w:val="0"/>
              <w:marBottom w:val="0"/>
              <w:divBdr>
                <w:top w:val="none" w:sz="0" w:space="0" w:color="auto"/>
                <w:left w:val="none" w:sz="0" w:space="0" w:color="auto"/>
                <w:bottom w:val="none" w:sz="0" w:space="0" w:color="auto"/>
                <w:right w:val="none" w:sz="0" w:space="0" w:color="auto"/>
              </w:divBdr>
            </w:div>
          </w:divsChild>
        </w:div>
        <w:div w:id="1647054450">
          <w:marLeft w:val="0"/>
          <w:marRight w:val="0"/>
          <w:marTop w:val="0"/>
          <w:marBottom w:val="0"/>
          <w:divBdr>
            <w:top w:val="none" w:sz="0" w:space="0" w:color="auto"/>
            <w:left w:val="none" w:sz="0" w:space="0" w:color="auto"/>
            <w:bottom w:val="none" w:sz="0" w:space="0" w:color="auto"/>
            <w:right w:val="none" w:sz="0" w:space="0" w:color="auto"/>
          </w:divBdr>
          <w:divsChild>
            <w:div w:id="1678656529">
              <w:marLeft w:val="0"/>
              <w:marRight w:val="0"/>
              <w:marTop w:val="0"/>
              <w:marBottom w:val="0"/>
              <w:divBdr>
                <w:top w:val="none" w:sz="0" w:space="0" w:color="auto"/>
                <w:left w:val="none" w:sz="0" w:space="0" w:color="auto"/>
                <w:bottom w:val="none" w:sz="0" w:space="0" w:color="auto"/>
                <w:right w:val="none" w:sz="0" w:space="0" w:color="auto"/>
              </w:divBdr>
            </w:div>
          </w:divsChild>
        </w:div>
        <w:div w:id="1678116980">
          <w:marLeft w:val="0"/>
          <w:marRight w:val="0"/>
          <w:marTop w:val="0"/>
          <w:marBottom w:val="0"/>
          <w:divBdr>
            <w:top w:val="none" w:sz="0" w:space="0" w:color="auto"/>
            <w:left w:val="none" w:sz="0" w:space="0" w:color="auto"/>
            <w:bottom w:val="none" w:sz="0" w:space="0" w:color="auto"/>
            <w:right w:val="none" w:sz="0" w:space="0" w:color="auto"/>
          </w:divBdr>
          <w:divsChild>
            <w:div w:id="966547695">
              <w:marLeft w:val="0"/>
              <w:marRight w:val="0"/>
              <w:marTop w:val="0"/>
              <w:marBottom w:val="0"/>
              <w:divBdr>
                <w:top w:val="none" w:sz="0" w:space="0" w:color="auto"/>
                <w:left w:val="none" w:sz="0" w:space="0" w:color="auto"/>
                <w:bottom w:val="none" w:sz="0" w:space="0" w:color="auto"/>
                <w:right w:val="none" w:sz="0" w:space="0" w:color="auto"/>
              </w:divBdr>
            </w:div>
          </w:divsChild>
        </w:div>
        <w:div w:id="1762725465">
          <w:marLeft w:val="0"/>
          <w:marRight w:val="0"/>
          <w:marTop w:val="0"/>
          <w:marBottom w:val="0"/>
          <w:divBdr>
            <w:top w:val="none" w:sz="0" w:space="0" w:color="auto"/>
            <w:left w:val="none" w:sz="0" w:space="0" w:color="auto"/>
            <w:bottom w:val="none" w:sz="0" w:space="0" w:color="auto"/>
            <w:right w:val="none" w:sz="0" w:space="0" w:color="auto"/>
          </w:divBdr>
          <w:divsChild>
            <w:div w:id="847713901">
              <w:marLeft w:val="0"/>
              <w:marRight w:val="0"/>
              <w:marTop w:val="0"/>
              <w:marBottom w:val="0"/>
              <w:divBdr>
                <w:top w:val="none" w:sz="0" w:space="0" w:color="auto"/>
                <w:left w:val="none" w:sz="0" w:space="0" w:color="auto"/>
                <w:bottom w:val="none" w:sz="0" w:space="0" w:color="auto"/>
                <w:right w:val="none" w:sz="0" w:space="0" w:color="auto"/>
              </w:divBdr>
            </w:div>
          </w:divsChild>
        </w:div>
        <w:div w:id="1860390917">
          <w:marLeft w:val="0"/>
          <w:marRight w:val="0"/>
          <w:marTop w:val="0"/>
          <w:marBottom w:val="0"/>
          <w:divBdr>
            <w:top w:val="none" w:sz="0" w:space="0" w:color="auto"/>
            <w:left w:val="none" w:sz="0" w:space="0" w:color="auto"/>
            <w:bottom w:val="none" w:sz="0" w:space="0" w:color="auto"/>
            <w:right w:val="none" w:sz="0" w:space="0" w:color="auto"/>
          </w:divBdr>
          <w:divsChild>
            <w:div w:id="1882285650">
              <w:marLeft w:val="0"/>
              <w:marRight w:val="0"/>
              <w:marTop w:val="0"/>
              <w:marBottom w:val="0"/>
              <w:divBdr>
                <w:top w:val="none" w:sz="0" w:space="0" w:color="auto"/>
                <w:left w:val="none" w:sz="0" w:space="0" w:color="auto"/>
                <w:bottom w:val="none" w:sz="0" w:space="0" w:color="auto"/>
                <w:right w:val="none" w:sz="0" w:space="0" w:color="auto"/>
              </w:divBdr>
            </w:div>
          </w:divsChild>
        </w:div>
        <w:div w:id="1880319174">
          <w:marLeft w:val="0"/>
          <w:marRight w:val="0"/>
          <w:marTop w:val="0"/>
          <w:marBottom w:val="0"/>
          <w:divBdr>
            <w:top w:val="none" w:sz="0" w:space="0" w:color="auto"/>
            <w:left w:val="none" w:sz="0" w:space="0" w:color="auto"/>
            <w:bottom w:val="none" w:sz="0" w:space="0" w:color="auto"/>
            <w:right w:val="none" w:sz="0" w:space="0" w:color="auto"/>
          </w:divBdr>
          <w:divsChild>
            <w:div w:id="1179005318">
              <w:marLeft w:val="0"/>
              <w:marRight w:val="0"/>
              <w:marTop w:val="0"/>
              <w:marBottom w:val="0"/>
              <w:divBdr>
                <w:top w:val="none" w:sz="0" w:space="0" w:color="auto"/>
                <w:left w:val="none" w:sz="0" w:space="0" w:color="auto"/>
                <w:bottom w:val="none" w:sz="0" w:space="0" w:color="auto"/>
                <w:right w:val="none" w:sz="0" w:space="0" w:color="auto"/>
              </w:divBdr>
            </w:div>
          </w:divsChild>
        </w:div>
        <w:div w:id="1926381470">
          <w:marLeft w:val="0"/>
          <w:marRight w:val="0"/>
          <w:marTop w:val="0"/>
          <w:marBottom w:val="0"/>
          <w:divBdr>
            <w:top w:val="none" w:sz="0" w:space="0" w:color="auto"/>
            <w:left w:val="none" w:sz="0" w:space="0" w:color="auto"/>
            <w:bottom w:val="none" w:sz="0" w:space="0" w:color="auto"/>
            <w:right w:val="none" w:sz="0" w:space="0" w:color="auto"/>
          </w:divBdr>
          <w:divsChild>
            <w:div w:id="407843716">
              <w:marLeft w:val="0"/>
              <w:marRight w:val="0"/>
              <w:marTop w:val="0"/>
              <w:marBottom w:val="0"/>
              <w:divBdr>
                <w:top w:val="none" w:sz="0" w:space="0" w:color="auto"/>
                <w:left w:val="none" w:sz="0" w:space="0" w:color="auto"/>
                <w:bottom w:val="none" w:sz="0" w:space="0" w:color="auto"/>
                <w:right w:val="none" w:sz="0" w:space="0" w:color="auto"/>
              </w:divBdr>
            </w:div>
          </w:divsChild>
        </w:div>
        <w:div w:id="1944024792">
          <w:marLeft w:val="0"/>
          <w:marRight w:val="0"/>
          <w:marTop w:val="0"/>
          <w:marBottom w:val="0"/>
          <w:divBdr>
            <w:top w:val="none" w:sz="0" w:space="0" w:color="auto"/>
            <w:left w:val="none" w:sz="0" w:space="0" w:color="auto"/>
            <w:bottom w:val="none" w:sz="0" w:space="0" w:color="auto"/>
            <w:right w:val="none" w:sz="0" w:space="0" w:color="auto"/>
          </w:divBdr>
          <w:divsChild>
            <w:div w:id="1951425553">
              <w:marLeft w:val="0"/>
              <w:marRight w:val="0"/>
              <w:marTop w:val="0"/>
              <w:marBottom w:val="0"/>
              <w:divBdr>
                <w:top w:val="none" w:sz="0" w:space="0" w:color="auto"/>
                <w:left w:val="none" w:sz="0" w:space="0" w:color="auto"/>
                <w:bottom w:val="none" w:sz="0" w:space="0" w:color="auto"/>
                <w:right w:val="none" w:sz="0" w:space="0" w:color="auto"/>
              </w:divBdr>
            </w:div>
          </w:divsChild>
        </w:div>
        <w:div w:id="1956790386">
          <w:marLeft w:val="0"/>
          <w:marRight w:val="0"/>
          <w:marTop w:val="0"/>
          <w:marBottom w:val="0"/>
          <w:divBdr>
            <w:top w:val="none" w:sz="0" w:space="0" w:color="auto"/>
            <w:left w:val="none" w:sz="0" w:space="0" w:color="auto"/>
            <w:bottom w:val="none" w:sz="0" w:space="0" w:color="auto"/>
            <w:right w:val="none" w:sz="0" w:space="0" w:color="auto"/>
          </w:divBdr>
          <w:divsChild>
            <w:div w:id="1029990740">
              <w:marLeft w:val="0"/>
              <w:marRight w:val="0"/>
              <w:marTop w:val="0"/>
              <w:marBottom w:val="0"/>
              <w:divBdr>
                <w:top w:val="none" w:sz="0" w:space="0" w:color="auto"/>
                <w:left w:val="none" w:sz="0" w:space="0" w:color="auto"/>
                <w:bottom w:val="none" w:sz="0" w:space="0" w:color="auto"/>
                <w:right w:val="none" w:sz="0" w:space="0" w:color="auto"/>
              </w:divBdr>
            </w:div>
          </w:divsChild>
        </w:div>
        <w:div w:id="1969820166">
          <w:marLeft w:val="0"/>
          <w:marRight w:val="0"/>
          <w:marTop w:val="0"/>
          <w:marBottom w:val="0"/>
          <w:divBdr>
            <w:top w:val="none" w:sz="0" w:space="0" w:color="auto"/>
            <w:left w:val="none" w:sz="0" w:space="0" w:color="auto"/>
            <w:bottom w:val="none" w:sz="0" w:space="0" w:color="auto"/>
            <w:right w:val="none" w:sz="0" w:space="0" w:color="auto"/>
          </w:divBdr>
          <w:divsChild>
            <w:div w:id="792096802">
              <w:marLeft w:val="0"/>
              <w:marRight w:val="0"/>
              <w:marTop w:val="0"/>
              <w:marBottom w:val="0"/>
              <w:divBdr>
                <w:top w:val="none" w:sz="0" w:space="0" w:color="auto"/>
                <w:left w:val="none" w:sz="0" w:space="0" w:color="auto"/>
                <w:bottom w:val="none" w:sz="0" w:space="0" w:color="auto"/>
                <w:right w:val="none" w:sz="0" w:space="0" w:color="auto"/>
              </w:divBdr>
            </w:div>
          </w:divsChild>
        </w:div>
        <w:div w:id="2022778038">
          <w:marLeft w:val="0"/>
          <w:marRight w:val="0"/>
          <w:marTop w:val="0"/>
          <w:marBottom w:val="0"/>
          <w:divBdr>
            <w:top w:val="none" w:sz="0" w:space="0" w:color="auto"/>
            <w:left w:val="none" w:sz="0" w:space="0" w:color="auto"/>
            <w:bottom w:val="none" w:sz="0" w:space="0" w:color="auto"/>
            <w:right w:val="none" w:sz="0" w:space="0" w:color="auto"/>
          </w:divBdr>
          <w:divsChild>
            <w:div w:id="1537355212">
              <w:marLeft w:val="0"/>
              <w:marRight w:val="0"/>
              <w:marTop w:val="0"/>
              <w:marBottom w:val="0"/>
              <w:divBdr>
                <w:top w:val="none" w:sz="0" w:space="0" w:color="auto"/>
                <w:left w:val="none" w:sz="0" w:space="0" w:color="auto"/>
                <w:bottom w:val="none" w:sz="0" w:space="0" w:color="auto"/>
                <w:right w:val="none" w:sz="0" w:space="0" w:color="auto"/>
              </w:divBdr>
            </w:div>
          </w:divsChild>
        </w:div>
        <w:div w:id="2116169579">
          <w:marLeft w:val="0"/>
          <w:marRight w:val="0"/>
          <w:marTop w:val="0"/>
          <w:marBottom w:val="0"/>
          <w:divBdr>
            <w:top w:val="none" w:sz="0" w:space="0" w:color="auto"/>
            <w:left w:val="none" w:sz="0" w:space="0" w:color="auto"/>
            <w:bottom w:val="none" w:sz="0" w:space="0" w:color="auto"/>
            <w:right w:val="none" w:sz="0" w:space="0" w:color="auto"/>
          </w:divBdr>
          <w:divsChild>
            <w:div w:id="32158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534065">
      <w:bodyDiv w:val="1"/>
      <w:marLeft w:val="0"/>
      <w:marRight w:val="0"/>
      <w:marTop w:val="0"/>
      <w:marBottom w:val="0"/>
      <w:divBdr>
        <w:top w:val="none" w:sz="0" w:space="0" w:color="auto"/>
        <w:left w:val="none" w:sz="0" w:space="0" w:color="auto"/>
        <w:bottom w:val="none" w:sz="0" w:space="0" w:color="auto"/>
        <w:right w:val="none" w:sz="0" w:space="0" w:color="auto"/>
      </w:divBdr>
      <w:divsChild>
        <w:div w:id="672802520">
          <w:marLeft w:val="0"/>
          <w:marRight w:val="0"/>
          <w:marTop w:val="0"/>
          <w:marBottom w:val="0"/>
          <w:divBdr>
            <w:top w:val="none" w:sz="0" w:space="0" w:color="auto"/>
            <w:left w:val="none" w:sz="0" w:space="0" w:color="auto"/>
            <w:bottom w:val="none" w:sz="0" w:space="0" w:color="auto"/>
            <w:right w:val="none" w:sz="0" w:space="0" w:color="auto"/>
          </w:divBdr>
        </w:div>
        <w:div w:id="872881212">
          <w:marLeft w:val="0"/>
          <w:marRight w:val="0"/>
          <w:marTop w:val="0"/>
          <w:marBottom w:val="0"/>
          <w:divBdr>
            <w:top w:val="none" w:sz="0" w:space="0" w:color="auto"/>
            <w:left w:val="none" w:sz="0" w:space="0" w:color="auto"/>
            <w:bottom w:val="none" w:sz="0" w:space="0" w:color="auto"/>
            <w:right w:val="none" w:sz="0" w:space="0" w:color="auto"/>
          </w:divBdr>
          <w:divsChild>
            <w:div w:id="656958095">
              <w:marLeft w:val="0"/>
              <w:marRight w:val="0"/>
              <w:marTop w:val="30"/>
              <w:marBottom w:val="30"/>
              <w:divBdr>
                <w:top w:val="none" w:sz="0" w:space="0" w:color="auto"/>
                <w:left w:val="none" w:sz="0" w:space="0" w:color="auto"/>
                <w:bottom w:val="none" w:sz="0" w:space="0" w:color="auto"/>
                <w:right w:val="none" w:sz="0" w:space="0" w:color="auto"/>
              </w:divBdr>
              <w:divsChild>
                <w:div w:id="5057684">
                  <w:marLeft w:val="0"/>
                  <w:marRight w:val="0"/>
                  <w:marTop w:val="0"/>
                  <w:marBottom w:val="0"/>
                  <w:divBdr>
                    <w:top w:val="none" w:sz="0" w:space="0" w:color="auto"/>
                    <w:left w:val="none" w:sz="0" w:space="0" w:color="auto"/>
                    <w:bottom w:val="none" w:sz="0" w:space="0" w:color="auto"/>
                    <w:right w:val="none" w:sz="0" w:space="0" w:color="auto"/>
                  </w:divBdr>
                  <w:divsChild>
                    <w:div w:id="863834787">
                      <w:marLeft w:val="0"/>
                      <w:marRight w:val="0"/>
                      <w:marTop w:val="0"/>
                      <w:marBottom w:val="0"/>
                      <w:divBdr>
                        <w:top w:val="none" w:sz="0" w:space="0" w:color="auto"/>
                        <w:left w:val="none" w:sz="0" w:space="0" w:color="auto"/>
                        <w:bottom w:val="none" w:sz="0" w:space="0" w:color="auto"/>
                        <w:right w:val="none" w:sz="0" w:space="0" w:color="auto"/>
                      </w:divBdr>
                    </w:div>
                  </w:divsChild>
                </w:div>
                <w:div w:id="6445389">
                  <w:marLeft w:val="0"/>
                  <w:marRight w:val="0"/>
                  <w:marTop w:val="0"/>
                  <w:marBottom w:val="0"/>
                  <w:divBdr>
                    <w:top w:val="none" w:sz="0" w:space="0" w:color="auto"/>
                    <w:left w:val="none" w:sz="0" w:space="0" w:color="auto"/>
                    <w:bottom w:val="none" w:sz="0" w:space="0" w:color="auto"/>
                    <w:right w:val="none" w:sz="0" w:space="0" w:color="auto"/>
                  </w:divBdr>
                  <w:divsChild>
                    <w:div w:id="335155448">
                      <w:marLeft w:val="0"/>
                      <w:marRight w:val="0"/>
                      <w:marTop w:val="0"/>
                      <w:marBottom w:val="0"/>
                      <w:divBdr>
                        <w:top w:val="none" w:sz="0" w:space="0" w:color="auto"/>
                        <w:left w:val="none" w:sz="0" w:space="0" w:color="auto"/>
                        <w:bottom w:val="none" w:sz="0" w:space="0" w:color="auto"/>
                        <w:right w:val="none" w:sz="0" w:space="0" w:color="auto"/>
                      </w:divBdr>
                    </w:div>
                  </w:divsChild>
                </w:div>
                <w:div w:id="55933600">
                  <w:marLeft w:val="0"/>
                  <w:marRight w:val="0"/>
                  <w:marTop w:val="0"/>
                  <w:marBottom w:val="0"/>
                  <w:divBdr>
                    <w:top w:val="none" w:sz="0" w:space="0" w:color="auto"/>
                    <w:left w:val="none" w:sz="0" w:space="0" w:color="auto"/>
                    <w:bottom w:val="none" w:sz="0" w:space="0" w:color="auto"/>
                    <w:right w:val="none" w:sz="0" w:space="0" w:color="auto"/>
                  </w:divBdr>
                  <w:divsChild>
                    <w:div w:id="374426539">
                      <w:marLeft w:val="0"/>
                      <w:marRight w:val="0"/>
                      <w:marTop w:val="0"/>
                      <w:marBottom w:val="0"/>
                      <w:divBdr>
                        <w:top w:val="none" w:sz="0" w:space="0" w:color="auto"/>
                        <w:left w:val="none" w:sz="0" w:space="0" w:color="auto"/>
                        <w:bottom w:val="none" w:sz="0" w:space="0" w:color="auto"/>
                        <w:right w:val="none" w:sz="0" w:space="0" w:color="auto"/>
                      </w:divBdr>
                    </w:div>
                  </w:divsChild>
                </w:div>
                <w:div w:id="96104956">
                  <w:marLeft w:val="0"/>
                  <w:marRight w:val="0"/>
                  <w:marTop w:val="0"/>
                  <w:marBottom w:val="0"/>
                  <w:divBdr>
                    <w:top w:val="none" w:sz="0" w:space="0" w:color="auto"/>
                    <w:left w:val="none" w:sz="0" w:space="0" w:color="auto"/>
                    <w:bottom w:val="none" w:sz="0" w:space="0" w:color="auto"/>
                    <w:right w:val="none" w:sz="0" w:space="0" w:color="auto"/>
                  </w:divBdr>
                  <w:divsChild>
                    <w:div w:id="158272172">
                      <w:marLeft w:val="0"/>
                      <w:marRight w:val="0"/>
                      <w:marTop w:val="0"/>
                      <w:marBottom w:val="0"/>
                      <w:divBdr>
                        <w:top w:val="none" w:sz="0" w:space="0" w:color="auto"/>
                        <w:left w:val="none" w:sz="0" w:space="0" w:color="auto"/>
                        <w:bottom w:val="none" w:sz="0" w:space="0" w:color="auto"/>
                        <w:right w:val="none" w:sz="0" w:space="0" w:color="auto"/>
                      </w:divBdr>
                    </w:div>
                    <w:div w:id="1500734047">
                      <w:marLeft w:val="0"/>
                      <w:marRight w:val="0"/>
                      <w:marTop w:val="0"/>
                      <w:marBottom w:val="0"/>
                      <w:divBdr>
                        <w:top w:val="none" w:sz="0" w:space="0" w:color="auto"/>
                        <w:left w:val="none" w:sz="0" w:space="0" w:color="auto"/>
                        <w:bottom w:val="none" w:sz="0" w:space="0" w:color="auto"/>
                        <w:right w:val="none" w:sz="0" w:space="0" w:color="auto"/>
                      </w:divBdr>
                    </w:div>
                  </w:divsChild>
                </w:div>
                <w:div w:id="96339390">
                  <w:marLeft w:val="0"/>
                  <w:marRight w:val="0"/>
                  <w:marTop w:val="0"/>
                  <w:marBottom w:val="0"/>
                  <w:divBdr>
                    <w:top w:val="none" w:sz="0" w:space="0" w:color="auto"/>
                    <w:left w:val="none" w:sz="0" w:space="0" w:color="auto"/>
                    <w:bottom w:val="none" w:sz="0" w:space="0" w:color="auto"/>
                    <w:right w:val="none" w:sz="0" w:space="0" w:color="auto"/>
                  </w:divBdr>
                  <w:divsChild>
                    <w:div w:id="1846431126">
                      <w:marLeft w:val="0"/>
                      <w:marRight w:val="0"/>
                      <w:marTop w:val="0"/>
                      <w:marBottom w:val="0"/>
                      <w:divBdr>
                        <w:top w:val="none" w:sz="0" w:space="0" w:color="auto"/>
                        <w:left w:val="none" w:sz="0" w:space="0" w:color="auto"/>
                        <w:bottom w:val="none" w:sz="0" w:space="0" w:color="auto"/>
                        <w:right w:val="none" w:sz="0" w:space="0" w:color="auto"/>
                      </w:divBdr>
                    </w:div>
                  </w:divsChild>
                </w:div>
                <w:div w:id="117917813">
                  <w:marLeft w:val="0"/>
                  <w:marRight w:val="0"/>
                  <w:marTop w:val="0"/>
                  <w:marBottom w:val="0"/>
                  <w:divBdr>
                    <w:top w:val="none" w:sz="0" w:space="0" w:color="auto"/>
                    <w:left w:val="none" w:sz="0" w:space="0" w:color="auto"/>
                    <w:bottom w:val="none" w:sz="0" w:space="0" w:color="auto"/>
                    <w:right w:val="none" w:sz="0" w:space="0" w:color="auto"/>
                  </w:divBdr>
                  <w:divsChild>
                    <w:div w:id="1246498513">
                      <w:marLeft w:val="0"/>
                      <w:marRight w:val="0"/>
                      <w:marTop w:val="0"/>
                      <w:marBottom w:val="0"/>
                      <w:divBdr>
                        <w:top w:val="none" w:sz="0" w:space="0" w:color="auto"/>
                        <w:left w:val="none" w:sz="0" w:space="0" w:color="auto"/>
                        <w:bottom w:val="none" w:sz="0" w:space="0" w:color="auto"/>
                        <w:right w:val="none" w:sz="0" w:space="0" w:color="auto"/>
                      </w:divBdr>
                    </w:div>
                    <w:div w:id="1460107916">
                      <w:marLeft w:val="0"/>
                      <w:marRight w:val="0"/>
                      <w:marTop w:val="0"/>
                      <w:marBottom w:val="0"/>
                      <w:divBdr>
                        <w:top w:val="none" w:sz="0" w:space="0" w:color="auto"/>
                        <w:left w:val="none" w:sz="0" w:space="0" w:color="auto"/>
                        <w:bottom w:val="none" w:sz="0" w:space="0" w:color="auto"/>
                        <w:right w:val="none" w:sz="0" w:space="0" w:color="auto"/>
                      </w:divBdr>
                    </w:div>
                    <w:div w:id="1751197727">
                      <w:marLeft w:val="0"/>
                      <w:marRight w:val="0"/>
                      <w:marTop w:val="0"/>
                      <w:marBottom w:val="0"/>
                      <w:divBdr>
                        <w:top w:val="none" w:sz="0" w:space="0" w:color="auto"/>
                        <w:left w:val="none" w:sz="0" w:space="0" w:color="auto"/>
                        <w:bottom w:val="none" w:sz="0" w:space="0" w:color="auto"/>
                        <w:right w:val="none" w:sz="0" w:space="0" w:color="auto"/>
                      </w:divBdr>
                    </w:div>
                  </w:divsChild>
                </w:div>
                <w:div w:id="173955671">
                  <w:marLeft w:val="0"/>
                  <w:marRight w:val="0"/>
                  <w:marTop w:val="0"/>
                  <w:marBottom w:val="0"/>
                  <w:divBdr>
                    <w:top w:val="none" w:sz="0" w:space="0" w:color="auto"/>
                    <w:left w:val="none" w:sz="0" w:space="0" w:color="auto"/>
                    <w:bottom w:val="none" w:sz="0" w:space="0" w:color="auto"/>
                    <w:right w:val="none" w:sz="0" w:space="0" w:color="auto"/>
                  </w:divBdr>
                  <w:divsChild>
                    <w:div w:id="1207445507">
                      <w:marLeft w:val="0"/>
                      <w:marRight w:val="0"/>
                      <w:marTop w:val="0"/>
                      <w:marBottom w:val="0"/>
                      <w:divBdr>
                        <w:top w:val="none" w:sz="0" w:space="0" w:color="auto"/>
                        <w:left w:val="none" w:sz="0" w:space="0" w:color="auto"/>
                        <w:bottom w:val="none" w:sz="0" w:space="0" w:color="auto"/>
                        <w:right w:val="none" w:sz="0" w:space="0" w:color="auto"/>
                      </w:divBdr>
                    </w:div>
                  </w:divsChild>
                </w:div>
                <w:div w:id="175534123">
                  <w:marLeft w:val="0"/>
                  <w:marRight w:val="0"/>
                  <w:marTop w:val="0"/>
                  <w:marBottom w:val="0"/>
                  <w:divBdr>
                    <w:top w:val="none" w:sz="0" w:space="0" w:color="auto"/>
                    <w:left w:val="none" w:sz="0" w:space="0" w:color="auto"/>
                    <w:bottom w:val="none" w:sz="0" w:space="0" w:color="auto"/>
                    <w:right w:val="none" w:sz="0" w:space="0" w:color="auto"/>
                  </w:divBdr>
                  <w:divsChild>
                    <w:div w:id="1802112111">
                      <w:marLeft w:val="0"/>
                      <w:marRight w:val="0"/>
                      <w:marTop w:val="0"/>
                      <w:marBottom w:val="0"/>
                      <w:divBdr>
                        <w:top w:val="none" w:sz="0" w:space="0" w:color="auto"/>
                        <w:left w:val="none" w:sz="0" w:space="0" w:color="auto"/>
                        <w:bottom w:val="none" w:sz="0" w:space="0" w:color="auto"/>
                        <w:right w:val="none" w:sz="0" w:space="0" w:color="auto"/>
                      </w:divBdr>
                    </w:div>
                  </w:divsChild>
                </w:div>
                <w:div w:id="193883441">
                  <w:marLeft w:val="0"/>
                  <w:marRight w:val="0"/>
                  <w:marTop w:val="0"/>
                  <w:marBottom w:val="0"/>
                  <w:divBdr>
                    <w:top w:val="none" w:sz="0" w:space="0" w:color="auto"/>
                    <w:left w:val="none" w:sz="0" w:space="0" w:color="auto"/>
                    <w:bottom w:val="none" w:sz="0" w:space="0" w:color="auto"/>
                    <w:right w:val="none" w:sz="0" w:space="0" w:color="auto"/>
                  </w:divBdr>
                  <w:divsChild>
                    <w:div w:id="668947082">
                      <w:marLeft w:val="0"/>
                      <w:marRight w:val="0"/>
                      <w:marTop w:val="0"/>
                      <w:marBottom w:val="0"/>
                      <w:divBdr>
                        <w:top w:val="none" w:sz="0" w:space="0" w:color="auto"/>
                        <w:left w:val="none" w:sz="0" w:space="0" w:color="auto"/>
                        <w:bottom w:val="none" w:sz="0" w:space="0" w:color="auto"/>
                        <w:right w:val="none" w:sz="0" w:space="0" w:color="auto"/>
                      </w:divBdr>
                    </w:div>
                  </w:divsChild>
                </w:div>
                <w:div w:id="302851805">
                  <w:marLeft w:val="0"/>
                  <w:marRight w:val="0"/>
                  <w:marTop w:val="0"/>
                  <w:marBottom w:val="0"/>
                  <w:divBdr>
                    <w:top w:val="none" w:sz="0" w:space="0" w:color="auto"/>
                    <w:left w:val="none" w:sz="0" w:space="0" w:color="auto"/>
                    <w:bottom w:val="none" w:sz="0" w:space="0" w:color="auto"/>
                    <w:right w:val="none" w:sz="0" w:space="0" w:color="auto"/>
                  </w:divBdr>
                  <w:divsChild>
                    <w:div w:id="1633366036">
                      <w:marLeft w:val="0"/>
                      <w:marRight w:val="0"/>
                      <w:marTop w:val="0"/>
                      <w:marBottom w:val="0"/>
                      <w:divBdr>
                        <w:top w:val="none" w:sz="0" w:space="0" w:color="auto"/>
                        <w:left w:val="none" w:sz="0" w:space="0" w:color="auto"/>
                        <w:bottom w:val="none" w:sz="0" w:space="0" w:color="auto"/>
                        <w:right w:val="none" w:sz="0" w:space="0" w:color="auto"/>
                      </w:divBdr>
                    </w:div>
                  </w:divsChild>
                </w:div>
                <w:div w:id="305164688">
                  <w:marLeft w:val="0"/>
                  <w:marRight w:val="0"/>
                  <w:marTop w:val="0"/>
                  <w:marBottom w:val="0"/>
                  <w:divBdr>
                    <w:top w:val="none" w:sz="0" w:space="0" w:color="auto"/>
                    <w:left w:val="none" w:sz="0" w:space="0" w:color="auto"/>
                    <w:bottom w:val="none" w:sz="0" w:space="0" w:color="auto"/>
                    <w:right w:val="none" w:sz="0" w:space="0" w:color="auto"/>
                  </w:divBdr>
                  <w:divsChild>
                    <w:div w:id="126511979">
                      <w:marLeft w:val="0"/>
                      <w:marRight w:val="0"/>
                      <w:marTop w:val="0"/>
                      <w:marBottom w:val="0"/>
                      <w:divBdr>
                        <w:top w:val="none" w:sz="0" w:space="0" w:color="auto"/>
                        <w:left w:val="none" w:sz="0" w:space="0" w:color="auto"/>
                        <w:bottom w:val="none" w:sz="0" w:space="0" w:color="auto"/>
                        <w:right w:val="none" w:sz="0" w:space="0" w:color="auto"/>
                      </w:divBdr>
                    </w:div>
                  </w:divsChild>
                </w:div>
                <w:div w:id="485174596">
                  <w:marLeft w:val="0"/>
                  <w:marRight w:val="0"/>
                  <w:marTop w:val="0"/>
                  <w:marBottom w:val="0"/>
                  <w:divBdr>
                    <w:top w:val="none" w:sz="0" w:space="0" w:color="auto"/>
                    <w:left w:val="none" w:sz="0" w:space="0" w:color="auto"/>
                    <w:bottom w:val="none" w:sz="0" w:space="0" w:color="auto"/>
                    <w:right w:val="none" w:sz="0" w:space="0" w:color="auto"/>
                  </w:divBdr>
                  <w:divsChild>
                    <w:div w:id="760107448">
                      <w:marLeft w:val="0"/>
                      <w:marRight w:val="0"/>
                      <w:marTop w:val="0"/>
                      <w:marBottom w:val="0"/>
                      <w:divBdr>
                        <w:top w:val="none" w:sz="0" w:space="0" w:color="auto"/>
                        <w:left w:val="none" w:sz="0" w:space="0" w:color="auto"/>
                        <w:bottom w:val="none" w:sz="0" w:space="0" w:color="auto"/>
                        <w:right w:val="none" w:sz="0" w:space="0" w:color="auto"/>
                      </w:divBdr>
                    </w:div>
                  </w:divsChild>
                </w:div>
                <w:div w:id="497158454">
                  <w:marLeft w:val="0"/>
                  <w:marRight w:val="0"/>
                  <w:marTop w:val="0"/>
                  <w:marBottom w:val="0"/>
                  <w:divBdr>
                    <w:top w:val="none" w:sz="0" w:space="0" w:color="auto"/>
                    <w:left w:val="none" w:sz="0" w:space="0" w:color="auto"/>
                    <w:bottom w:val="none" w:sz="0" w:space="0" w:color="auto"/>
                    <w:right w:val="none" w:sz="0" w:space="0" w:color="auto"/>
                  </w:divBdr>
                  <w:divsChild>
                    <w:div w:id="1743869752">
                      <w:marLeft w:val="0"/>
                      <w:marRight w:val="0"/>
                      <w:marTop w:val="0"/>
                      <w:marBottom w:val="0"/>
                      <w:divBdr>
                        <w:top w:val="none" w:sz="0" w:space="0" w:color="auto"/>
                        <w:left w:val="none" w:sz="0" w:space="0" w:color="auto"/>
                        <w:bottom w:val="none" w:sz="0" w:space="0" w:color="auto"/>
                        <w:right w:val="none" w:sz="0" w:space="0" w:color="auto"/>
                      </w:divBdr>
                    </w:div>
                  </w:divsChild>
                </w:div>
                <w:div w:id="663165218">
                  <w:marLeft w:val="0"/>
                  <w:marRight w:val="0"/>
                  <w:marTop w:val="0"/>
                  <w:marBottom w:val="0"/>
                  <w:divBdr>
                    <w:top w:val="none" w:sz="0" w:space="0" w:color="auto"/>
                    <w:left w:val="none" w:sz="0" w:space="0" w:color="auto"/>
                    <w:bottom w:val="none" w:sz="0" w:space="0" w:color="auto"/>
                    <w:right w:val="none" w:sz="0" w:space="0" w:color="auto"/>
                  </w:divBdr>
                  <w:divsChild>
                    <w:div w:id="816842660">
                      <w:marLeft w:val="0"/>
                      <w:marRight w:val="0"/>
                      <w:marTop w:val="0"/>
                      <w:marBottom w:val="0"/>
                      <w:divBdr>
                        <w:top w:val="none" w:sz="0" w:space="0" w:color="auto"/>
                        <w:left w:val="none" w:sz="0" w:space="0" w:color="auto"/>
                        <w:bottom w:val="none" w:sz="0" w:space="0" w:color="auto"/>
                        <w:right w:val="none" w:sz="0" w:space="0" w:color="auto"/>
                      </w:divBdr>
                    </w:div>
                  </w:divsChild>
                </w:div>
                <w:div w:id="663169620">
                  <w:marLeft w:val="0"/>
                  <w:marRight w:val="0"/>
                  <w:marTop w:val="0"/>
                  <w:marBottom w:val="0"/>
                  <w:divBdr>
                    <w:top w:val="none" w:sz="0" w:space="0" w:color="auto"/>
                    <w:left w:val="none" w:sz="0" w:space="0" w:color="auto"/>
                    <w:bottom w:val="none" w:sz="0" w:space="0" w:color="auto"/>
                    <w:right w:val="none" w:sz="0" w:space="0" w:color="auto"/>
                  </w:divBdr>
                  <w:divsChild>
                    <w:div w:id="176308199">
                      <w:marLeft w:val="0"/>
                      <w:marRight w:val="0"/>
                      <w:marTop w:val="0"/>
                      <w:marBottom w:val="0"/>
                      <w:divBdr>
                        <w:top w:val="none" w:sz="0" w:space="0" w:color="auto"/>
                        <w:left w:val="none" w:sz="0" w:space="0" w:color="auto"/>
                        <w:bottom w:val="none" w:sz="0" w:space="0" w:color="auto"/>
                        <w:right w:val="none" w:sz="0" w:space="0" w:color="auto"/>
                      </w:divBdr>
                    </w:div>
                  </w:divsChild>
                </w:div>
                <w:div w:id="781455106">
                  <w:marLeft w:val="0"/>
                  <w:marRight w:val="0"/>
                  <w:marTop w:val="0"/>
                  <w:marBottom w:val="0"/>
                  <w:divBdr>
                    <w:top w:val="none" w:sz="0" w:space="0" w:color="auto"/>
                    <w:left w:val="none" w:sz="0" w:space="0" w:color="auto"/>
                    <w:bottom w:val="none" w:sz="0" w:space="0" w:color="auto"/>
                    <w:right w:val="none" w:sz="0" w:space="0" w:color="auto"/>
                  </w:divBdr>
                  <w:divsChild>
                    <w:div w:id="604919879">
                      <w:marLeft w:val="0"/>
                      <w:marRight w:val="0"/>
                      <w:marTop w:val="0"/>
                      <w:marBottom w:val="0"/>
                      <w:divBdr>
                        <w:top w:val="none" w:sz="0" w:space="0" w:color="auto"/>
                        <w:left w:val="none" w:sz="0" w:space="0" w:color="auto"/>
                        <w:bottom w:val="none" w:sz="0" w:space="0" w:color="auto"/>
                        <w:right w:val="none" w:sz="0" w:space="0" w:color="auto"/>
                      </w:divBdr>
                    </w:div>
                  </w:divsChild>
                </w:div>
                <w:div w:id="931548827">
                  <w:marLeft w:val="0"/>
                  <w:marRight w:val="0"/>
                  <w:marTop w:val="0"/>
                  <w:marBottom w:val="0"/>
                  <w:divBdr>
                    <w:top w:val="none" w:sz="0" w:space="0" w:color="auto"/>
                    <w:left w:val="none" w:sz="0" w:space="0" w:color="auto"/>
                    <w:bottom w:val="none" w:sz="0" w:space="0" w:color="auto"/>
                    <w:right w:val="none" w:sz="0" w:space="0" w:color="auto"/>
                  </w:divBdr>
                  <w:divsChild>
                    <w:div w:id="536241788">
                      <w:marLeft w:val="0"/>
                      <w:marRight w:val="0"/>
                      <w:marTop w:val="0"/>
                      <w:marBottom w:val="0"/>
                      <w:divBdr>
                        <w:top w:val="none" w:sz="0" w:space="0" w:color="auto"/>
                        <w:left w:val="none" w:sz="0" w:space="0" w:color="auto"/>
                        <w:bottom w:val="none" w:sz="0" w:space="0" w:color="auto"/>
                        <w:right w:val="none" w:sz="0" w:space="0" w:color="auto"/>
                      </w:divBdr>
                    </w:div>
                  </w:divsChild>
                </w:div>
                <w:div w:id="978999163">
                  <w:marLeft w:val="0"/>
                  <w:marRight w:val="0"/>
                  <w:marTop w:val="0"/>
                  <w:marBottom w:val="0"/>
                  <w:divBdr>
                    <w:top w:val="none" w:sz="0" w:space="0" w:color="auto"/>
                    <w:left w:val="none" w:sz="0" w:space="0" w:color="auto"/>
                    <w:bottom w:val="none" w:sz="0" w:space="0" w:color="auto"/>
                    <w:right w:val="none" w:sz="0" w:space="0" w:color="auto"/>
                  </w:divBdr>
                  <w:divsChild>
                    <w:div w:id="1002784454">
                      <w:marLeft w:val="0"/>
                      <w:marRight w:val="0"/>
                      <w:marTop w:val="0"/>
                      <w:marBottom w:val="0"/>
                      <w:divBdr>
                        <w:top w:val="none" w:sz="0" w:space="0" w:color="auto"/>
                        <w:left w:val="none" w:sz="0" w:space="0" w:color="auto"/>
                        <w:bottom w:val="none" w:sz="0" w:space="0" w:color="auto"/>
                        <w:right w:val="none" w:sz="0" w:space="0" w:color="auto"/>
                      </w:divBdr>
                    </w:div>
                  </w:divsChild>
                </w:div>
                <w:div w:id="989217138">
                  <w:marLeft w:val="0"/>
                  <w:marRight w:val="0"/>
                  <w:marTop w:val="0"/>
                  <w:marBottom w:val="0"/>
                  <w:divBdr>
                    <w:top w:val="none" w:sz="0" w:space="0" w:color="auto"/>
                    <w:left w:val="none" w:sz="0" w:space="0" w:color="auto"/>
                    <w:bottom w:val="none" w:sz="0" w:space="0" w:color="auto"/>
                    <w:right w:val="none" w:sz="0" w:space="0" w:color="auto"/>
                  </w:divBdr>
                  <w:divsChild>
                    <w:div w:id="1899706887">
                      <w:marLeft w:val="0"/>
                      <w:marRight w:val="0"/>
                      <w:marTop w:val="0"/>
                      <w:marBottom w:val="0"/>
                      <w:divBdr>
                        <w:top w:val="none" w:sz="0" w:space="0" w:color="auto"/>
                        <w:left w:val="none" w:sz="0" w:space="0" w:color="auto"/>
                        <w:bottom w:val="none" w:sz="0" w:space="0" w:color="auto"/>
                        <w:right w:val="none" w:sz="0" w:space="0" w:color="auto"/>
                      </w:divBdr>
                    </w:div>
                  </w:divsChild>
                </w:div>
                <w:div w:id="1067217431">
                  <w:marLeft w:val="0"/>
                  <w:marRight w:val="0"/>
                  <w:marTop w:val="0"/>
                  <w:marBottom w:val="0"/>
                  <w:divBdr>
                    <w:top w:val="none" w:sz="0" w:space="0" w:color="auto"/>
                    <w:left w:val="none" w:sz="0" w:space="0" w:color="auto"/>
                    <w:bottom w:val="none" w:sz="0" w:space="0" w:color="auto"/>
                    <w:right w:val="none" w:sz="0" w:space="0" w:color="auto"/>
                  </w:divBdr>
                  <w:divsChild>
                    <w:div w:id="56511518">
                      <w:marLeft w:val="0"/>
                      <w:marRight w:val="0"/>
                      <w:marTop w:val="0"/>
                      <w:marBottom w:val="0"/>
                      <w:divBdr>
                        <w:top w:val="none" w:sz="0" w:space="0" w:color="auto"/>
                        <w:left w:val="none" w:sz="0" w:space="0" w:color="auto"/>
                        <w:bottom w:val="none" w:sz="0" w:space="0" w:color="auto"/>
                        <w:right w:val="none" w:sz="0" w:space="0" w:color="auto"/>
                      </w:divBdr>
                    </w:div>
                  </w:divsChild>
                </w:div>
                <w:div w:id="1164972895">
                  <w:marLeft w:val="0"/>
                  <w:marRight w:val="0"/>
                  <w:marTop w:val="0"/>
                  <w:marBottom w:val="0"/>
                  <w:divBdr>
                    <w:top w:val="none" w:sz="0" w:space="0" w:color="auto"/>
                    <w:left w:val="none" w:sz="0" w:space="0" w:color="auto"/>
                    <w:bottom w:val="none" w:sz="0" w:space="0" w:color="auto"/>
                    <w:right w:val="none" w:sz="0" w:space="0" w:color="auto"/>
                  </w:divBdr>
                  <w:divsChild>
                    <w:div w:id="67852513">
                      <w:marLeft w:val="0"/>
                      <w:marRight w:val="0"/>
                      <w:marTop w:val="0"/>
                      <w:marBottom w:val="0"/>
                      <w:divBdr>
                        <w:top w:val="none" w:sz="0" w:space="0" w:color="auto"/>
                        <w:left w:val="none" w:sz="0" w:space="0" w:color="auto"/>
                        <w:bottom w:val="none" w:sz="0" w:space="0" w:color="auto"/>
                        <w:right w:val="none" w:sz="0" w:space="0" w:color="auto"/>
                      </w:divBdr>
                    </w:div>
                  </w:divsChild>
                </w:div>
                <w:div w:id="1175879389">
                  <w:marLeft w:val="0"/>
                  <w:marRight w:val="0"/>
                  <w:marTop w:val="0"/>
                  <w:marBottom w:val="0"/>
                  <w:divBdr>
                    <w:top w:val="none" w:sz="0" w:space="0" w:color="auto"/>
                    <w:left w:val="none" w:sz="0" w:space="0" w:color="auto"/>
                    <w:bottom w:val="none" w:sz="0" w:space="0" w:color="auto"/>
                    <w:right w:val="none" w:sz="0" w:space="0" w:color="auto"/>
                  </w:divBdr>
                  <w:divsChild>
                    <w:div w:id="1392843599">
                      <w:marLeft w:val="0"/>
                      <w:marRight w:val="0"/>
                      <w:marTop w:val="0"/>
                      <w:marBottom w:val="0"/>
                      <w:divBdr>
                        <w:top w:val="none" w:sz="0" w:space="0" w:color="auto"/>
                        <w:left w:val="none" w:sz="0" w:space="0" w:color="auto"/>
                        <w:bottom w:val="none" w:sz="0" w:space="0" w:color="auto"/>
                        <w:right w:val="none" w:sz="0" w:space="0" w:color="auto"/>
                      </w:divBdr>
                    </w:div>
                  </w:divsChild>
                </w:div>
                <w:div w:id="1241794559">
                  <w:marLeft w:val="0"/>
                  <w:marRight w:val="0"/>
                  <w:marTop w:val="0"/>
                  <w:marBottom w:val="0"/>
                  <w:divBdr>
                    <w:top w:val="none" w:sz="0" w:space="0" w:color="auto"/>
                    <w:left w:val="none" w:sz="0" w:space="0" w:color="auto"/>
                    <w:bottom w:val="none" w:sz="0" w:space="0" w:color="auto"/>
                    <w:right w:val="none" w:sz="0" w:space="0" w:color="auto"/>
                  </w:divBdr>
                  <w:divsChild>
                    <w:div w:id="1514495628">
                      <w:marLeft w:val="0"/>
                      <w:marRight w:val="0"/>
                      <w:marTop w:val="0"/>
                      <w:marBottom w:val="0"/>
                      <w:divBdr>
                        <w:top w:val="none" w:sz="0" w:space="0" w:color="auto"/>
                        <w:left w:val="none" w:sz="0" w:space="0" w:color="auto"/>
                        <w:bottom w:val="none" w:sz="0" w:space="0" w:color="auto"/>
                        <w:right w:val="none" w:sz="0" w:space="0" w:color="auto"/>
                      </w:divBdr>
                    </w:div>
                  </w:divsChild>
                </w:div>
                <w:div w:id="1254582837">
                  <w:marLeft w:val="0"/>
                  <w:marRight w:val="0"/>
                  <w:marTop w:val="0"/>
                  <w:marBottom w:val="0"/>
                  <w:divBdr>
                    <w:top w:val="none" w:sz="0" w:space="0" w:color="auto"/>
                    <w:left w:val="none" w:sz="0" w:space="0" w:color="auto"/>
                    <w:bottom w:val="none" w:sz="0" w:space="0" w:color="auto"/>
                    <w:right w:val="none" w:sz="0" w:space="0" w:color="auto"/>
                  </w:divBdr>
                  <w:divsChild>
                    <w:div w:id="337776506">
                      <w:marLeft w:val="0"/>
                      <w:marRight w:val="0"/>
                      <w:marTop w:val="0"/>
                      <w:marBottom w:val="0"/>
                      <w:divBdr>
                        <w:top w:val="none" w:sz="0" w:space="0" w:color="auto"/>
                        <w:left w:val="none" w:sz="0" w:space="0" w:color="auto"/>
                        <w:bottom w:val="none" w:sz="0" w:space="0" w:color="auto"/>
                        <w:right w:val="none" w:sz="0" w:space="0" w:color="auto"/>
                      </w:divBdr>
                    </w:div>
                  </w:divsChild>
                </w:div>
                <w:div w:id="1291788665">
                  <w:marLeft w:val="0"/>
                  <w:marRight w:val="0"/>
                  <w:marTop w:val="0"/>
                  <w:marBottom w:val="0"/>
                  <w:divBdr>
                    <w:top w:val="none" w:sz="0" w:space="0" w:color="auto"/>
                    <w:left w:val="none" w:sz="0" w:space="0" w:color="auto"/>
                    <w:bottom w:val="none" w:sz="0" w:space="0" w:color="auto"/>
                    <w:right w:val="none" w:sz="0" w:space="0" w:color="auto"/>
                  </w:divBdr>
                  <w:divsChild>
                    <w:div w:id="341930905">
                      <w:marLeft w:val="0"/>
                      <w:marRight w:val="0"/>
                      <w:marTop w:val="0"/>
                      <w:marBottom w:val="0"/>
                      <w:divBdr>
                        <w:top w:val="none" w:sz="0" w:space="0" w:color="auto"/>
                        <w:left w:val="none" w:sz="0" w:space="0" w:color="auto"/>
                        <w:bottom w:val="none" w:sz="0" w:space="0" w:color="auto"/>
                        <w:right w:val="none" w:sz="0" w:space="0" w:color="auto"/>
                      </w:divBdr>
                    </w:div>
                  </w:divsChild>
                </w:div>
                <w:div w:id="1343505917">
                  <w:marLeft w:val="0"/>
                  <w:marRight w:val="0"/>
                  <w:marTop w:val="0"/>
                  <w:marBottom w:val="0"/>
                  <w:divBdr>
                    <w:top w:val="none" w:sz="0" w:space="0" w:color="auto"/>
                    <w:left w:val="none" w:sz="0" w:space="0" w:color="auto"/>
                    <w:bottom w:val="none" w:sz="0" w:space="0" w:color="auto"/>
                    <w:right w:val="none" w:sz="0" w:space="0" w:color="auto"/>
                  </w:divBdr>
                  <w:divsChild>
                    <w:div w:id="1201355031">
                      <w:marLeft w:val="0"/>
                      <w:marRight w:val="0"/>
                      <w:marTop w:val="0"/>
                      <w:marBottom w:val="0"/>
                      <w:divBdr>
                        <w:top w:val="none" w:sz="0" w:space="0" w:color="auto"/>
                        <w:left w:val="none" w:sz="0" w:space="0" w:color="auto"/>
                        <w:bottom w:val="none" w:sz="0" w:space="0" w:color="auto"/>
                        <w:right w:val="none" w:sz="0" w:space="0" w:color="auto"/>
                      </w:divBdr>
                    </w:div>
                  </w:divsChild>
                </w:div>
                <w:div w:id="1418019093">
                  <w:marLeft w:val="0"/>
                  <w:marRight w:val="0"/>
                  <w:marTop w:val="0"/>
                  <w:marBottom w:val="0"/>
                  <w:divBdr>
                    <w:top w:val="none" w:sz="0" w:space="0" w:color="auto"/>
                    <w:left w:val="none" w:sz="0" w:space="0" w:color="auto"/>
                    <w:bottom w:val="none" w:sz="0" w:space="0" w:color="auto"/>
                    <w:right w:val="none" w:sz="0" w:space="0" w:color="auto"/>
                  </w:divBdr>
                  <w:divsChild>
                    <w:div w:id="2014411610">
                      <w:marLeft w:val="0"/>
                      <w:marRight w:val="0"/>
                      <w:marTop w:val="0"/>
                      <w:marBottom w:val="0"/>
                      <w:divBdr>
                        <w:top w:val="none" w:sz="0" w:space="0" w:color="auto"/>
                        <w:left w:val="none" w:sz="0" w:space="0" w:color="auto"/>
                        <w:bottom w:val="none" w:sz="0" w:space="0" w:color="auto"/>
                        <w:right w:val="none" w:sz="0" w:space="0" w:color="auto"/>
                      </w:divBdr>
                    </w:div>
                  </w:divsChild>
                </w:div>
                <w:div w:id="1451432885">
                  <w:marLeft w:val="0"/>
                  <w:marRight w:val="0"/>
                  <w:marTop w:val="0"/>
                  <w:marBottom w:val="0"/>
                  <w:divBdr>
                    <w:top w:val="none" w:sz="0" w:space="0" w:color="auto"/>
                    <w:left w:val="none" w:sz="0" w:space="0" w:color="auto"/>
                    <w:bottom w:val="none" w:sz="0" w:space="0" w:color="auto"/>
                    <w:right w:val="none" w:sz="0" w:space="0" w:color="auto"/>
                  </w:divBdr>
                  <w:divsChild>
                    <w:div w:id="1547251884">
                      <w:marLeft w:val="0"/>
                      <w:marRight w:val="0"/>
                      <w:marTop w:val="0"/>
                      <w:marBottom w:val="0"/>
                      <w:divBdr>
                        <w:top w:val="none" w:sz="0" w:space="0" w:color="auto"/>
                        <w:left w:val="none" w:sz="0" w:space="0" w:color="auto"/>
                        <w:bottom w:val="none" w:sz="0" w:space="0" w:color="auto"/>
                        <w:right w:val="none" w:sz="0" w:space="0" w:color="auto"/>
                      </w:divBdr>
                    </w:div>
                  </w:divsChild>
                </w:div>
                <w:div w:id="1475101293">
                  <w:marLeft w:val="0"/>
                  <w:marRight w:val="0"/>
                  <w:marTop w:val="0"/>
                  <w:marBottom w:val="0"/>
                  <w:divBdr>
                    <w:top w:val="none" w:sz="0" w:space="0" w:color="auto"/>
                    <w:left w:val="none" w:sz="0" w:space="0" w:color="auto"/>
                    <w:bottom w:val="none" w:sz="0" w:space="0" w:color="auto"/>
                    <w:right w:val="none" w:sz="0" w:space="0" w:color="auto"/>
                  </w:divBdr>
                  <w:divsChild>
                    <w:div w:id="163710518">
                      <w:marLeft w:val="0"/>
                      <w:marRight w:val="0"/>
                      <w:marTop w:val="0"/>
                      <w:marBottom w:val="0"/>
                      <w:divBdr>
                        <w:top w:val="none" w:sz="0" w:space="0" w:color="auto"/>
                        <w:left w:val="none" w:sz="0" w:space="0" w:color="auto"/>
                        <w:bottom w:val="none" w:sz="0" w:space="0" w:color="auto"/>
                        <w:right w:val="none" w:sz="0" w:space="0" w:color="auto"/>
                      </w:divBdr>
                    </w:div>
                  </w:divsChild>
                </w:div>
                <w:div w:id="1485194372">
                  <w:marLeft w:val="0"/>
                  <w:marRight w:val="0"/>
                  <w:marTop w:val="0"/>
                  <w:marBottom w:val="0"/>
                  <w:divBdr>
                    <w:top w:val="none" w:sz="0" w:space="0" w:color="auto"/>
                    <w:left w:val="none" w:sz="0" w:space="0" w:color="auto"/>
                    <w:bottom w:val="none" w:sz="0" w:space="0" w:color="auto"/>
                    <w:right w:val="none" w:sz="0" w:space="0" w:color="auto"/>
                  </w:divBdr>
                  <w:divsChild>
                    <w:div w:id="872959457">
                      <w:marLeft w:val="0"/>
                      <w:marRight w:val="0"/>
                      <w:marTop w:val="0"/>
                      <w:marBottom w:val="0"/>
                      <w:divBdr>
                        <w:top w:val="none" w:sz="0" w:space="0" w:color="auto"/>
                        <w:left w:val="none" w:sz="0" w:space="0" w:color="auto"/>
                        <w:bottom w:val="none" w:sz="0" w:space="0" w:color="auto"/>
                        <w:right w:val="none" w:sz="0" w:space="0" w:color="auto"/>
                      </w:divBdr>
                    </w:div>
                  </w:divsChild>
                </w:div>
                <w:div w:id="1486510411">
                  <w:marLeft w:val="0"/>
                  <w:marRight w:val="0"/>
                  <w:marTop w:val="0"/>
                  <w:marBottom w:val="0"/>
                  <w:divBdr>
                    <w:top w:val="none" w:sz="0" w:space="0" w:color="auto"/>
                    <w:left w:val="none" w:sz="0" w:space="0" w:color="auto"/>
                    <w:bottom w:val="none" w:sz="0" w:space="0" w:color="auto"/>
                    <w:right w:val="none" w:sz="0" w:space="0" w:color="auto"/>
                  </w:divBdr>
                  <w:divsChild>
                    <w:div w:id="256065893">
                      <w:marLeft w:val="0"/>
                      <w:marRight w:val="0"/>
                      <w:marTop w:val="0"/>
                      <w:marBottom w:val="0"/>
                      <w:divBdr>
                        <w:top w:val="none" w:sz="0" w:space="0" w:color="auto"/>
                        <w:left w:val="none" w:sz="0" w:space="0" w:color="auto"/>
                        <w:bottom w:val="none" w:sz="0" w:space="0" w:color="auto"/>
                        <w:right w:val="none" w:sz="0" w:space="0" w:color="auto"/>
                      </w:divBdr>
                    </w:div>
                  </w:divsChild>
                </w:div>
                <w:div w:id="1506363253">
                  <w:marLeft w:val="0"/>
                  <w:marRight w:val="0"/>
                  <w:marTop w:val="0"/>
                  <w:marBottom w:val="0"/>
                  <w:divBdr>
                    <w:top w:val="none" w:sz="0" w:space="0" w:color="auto"/>
                    <w:left w:val="none" w:sz="0" w:space="0" w:color="auto"/>
                    <w:bottom w:val="none" w:sz="0" w:space="0" w:color="auto"/>
                    <w:right w:val="none" w:sz="0" w:space="0" w:color="auto"/>
                  </w:divBdr>
                  <w:divsChild>
                    <w:div w:id="1882328864">
                      <w:marLeft w:val="0"/>
                      <w:marRight w:val="0"/>
                      <w:marTop w:val="0"/>
                      <w:marBottom w:val="0"/>
                      <w:divBdr>
                        <w:top w:val="none" w:sz="0" w:space="0" w:color="auto"/>
                        <w:left w:val="none" w:sz="0" w:space="0" w:color="auto"/>
                        <w:bottom w:val="none" w:sz="0" w:space="0" w:color="auto"/>
                        <w:right w:val="none" w:sz="0" w:space="0" w:color="auto"/>
                      </w:divBdr>
                    </w:div>
                  </w:divsChild>
                </w:div>
                <w:div w:id="1507402853">
                  <w:marLeft w:val="0"/>
                  <w:marRight w:val="0"/>
                  <w:marTop w:val="0"/>
                  <w:marBottom w:val="0"/>
                  <w:divBdr>
                    <w:top w:val="none" w:sz="0" w:space="0" w:color="auto"/>
                    <w:left w:val="none" w:sz="0" w:space="0" w:color="auto"/>
                    <w:bottom w:val="none" w:sz="0" w:space="0" w:color="auto"/>
                    <w:right w:val="none" w:sz="0" w:space="0" w:color="auto"/>
                  </w:divBdr>
                  <w:divsChild>
                    <w:div w:id="272059610">
                      <w:marLeft w:val="0"/>
                      <w:marRight w:val="0"/>
                      <w:marTop w:val="0"/>
                      <w:marBottom w:val="0"/>
                      <w:divBdr>
                        <w:top w:val="none" w:sz="0" w:space="0" w:color="auto"/>
                        <w:left w:val="none" w:sz="0" w:space="0" w:color="auto"/>
                        <w:bottom w:val="none" w:sz="0" w:space="0" w:color="auto"/>
                        <w:right w:val="none" w:sz="0" w:space="0" w:color="auto"/>
                      </w:divBdr>
                    </w:div>
                  </w:divsChild>
                </w:div>
                <w:div w:id="1657495884">
                  <w:marLeft w:val="0"/>
                  <w:marRight w:val="0"/>
                  <w:marTop w:val="0"/>
                  <w:marBottom w:val="0"/>
                  <w:divBdr>
                    <w:top w:val="none" w:sz="0" w:space="0" w:color="auto"/>
                    <w:left w:val="none" w:sz="0" w:space="0" w:color="auto"/>
                    <w:bottom w:val="none" w:sz="0" w:space="0" w:color="auto"/>
                    <w:right w:val="none" w:sz="0" w:space="0" w:color="auto"/>
                  </w:divBdr>
                  <w:divsChild>
                    <w:div w:id="1412893923">
                      <w:marLeft w:val="0"/>
                      <w:marRight w:val="0"/>
                      <w:marTop w:val="0"/>
                      <w:marBottom w:val="0"/>
                      <w:divBdr>
                        <w:top w:val="none" w:sz="0" w:space="0" w:color="auto"/>
                        <w:left w:val="none" w:sz="0" w:space="0" w:color="auto"/>
                        <w:bottom w:val="none" w:sz="0" w:space="0" w:color="auto"/>
                        <w:right w:val="none" w:sz="0" w:space="0" w:color="auto"/>
                      </w:divBdr>
                    </w:div>
                  </w:divsChild>
                </w:div>
                <w:div w:id="1663773731">
                  <w:marLeft w:val="0"/>
                  <w:marRight w:val="0"/>
                  <w:marTop w:val="0"/>
                  <w:marBottom w:val="0"/>
                  <w:divBdr>
                    <w:top w:val="none" w:sz="0" w:space="0" w:color="auto"/>
                    <w:left w:val="none" w:sz="0" w:space="0" w:color="auto"/>
                    <w:bottom w:val="none" w:sz="0" w:space="0" w:color="auto"/>
                    <w:right w:val="none" w:sz="0" w:space="0" w:color="auto"/>
                  </w:divBdr>
                  <w:divsChild>
                    <w:div w:id="688412944">
                      <w:marLeft w:val="0"/>
                      <w:marRight w:val="0"/>
                      <w:marTop w:val="0"/>
                      <w:marBottom w:val="0"/>
                      <w:divBdr>
                        <w:top w:val="none" w:sz="0" w:space="0" w:color="auto"/>
                        <w:left w:val="none" w:sz="0" w:space="0" w:color="auto"/>
                        <w:bottom w:val="none" w:sz="0" w:space="0" w:color="auto"/>
                        <w:right w:val="none" w:sz="0" w:space="0" w:color="auto"/>
                      </w:divBdr>
                    </w:div>
                  </w:divsChild>
                </w:div>
                <w:div w:id="1671173299">
                  <w:marLeft w:val="0"/>
                  <w:marRight w:val="0"/>
                  <w:marTop w:val="0"/>
                  <w:marBottom w:val="0"/>
                  <w:divBdr>
                    <w:top w:val="none" w:sz="0" w:space="0" w:color="auto"/>
                    <w:left w:val="none" w:sz="0" w:space="0" w:color="auto"/>
                    <w:bottom w:val="none" w:sz="0" w:space="0" w:color="auto"/>
                    <w:right w:val="none" w:sz="0" w:space="0" w:color="auto"/>
                  </w:divBdr>
                  <w:divsChild>
                    <w:div w:id="43722941">
                      <w:marLeft w:val="0"/>
                      <w:marRight w:val="0"/>
                      <w:marTop w:val="0"/>
                      <w:marBottom w:val="0"/>
                      <w:divBdr>
                        <w:top w:val="none" w:sz="0" w:space="0" w:color="auto"/>
                        <w:left w:val="none" w:sz="0" w:space="0" w:color="auto"/>
                        <w:bottom w:val="none" w:sz="0" w:space="0" w:color="auto"/>
                        <w:right w:val="none" w:sz="0" w:space="0" w:color="auto"/>
                      </w:divBdr>
                    </w:div>
                  </w:divsChild>
                </w:div>
                <w:div w:id="1679305032">
                  <w:marLeft w:val="0"/>
                  <w:marRight w:val="0"/>
                  <w:marTop w:val="0"/>
                  <w:marBottom w:val="0"/>
                  <w:divBdr>
                    <w:top w:val="none" w:sz="0" w:space="0" w:color="auto"/>
                    <w:left w:val="none" w:sz="0" w:space="0" w:color="auto"/>
                    <w:bottom w:val="none" w:sz="0" w:space="0" w:color="auto"/>
                    <w:right w:val="none" w:sz="0" w:space="0" w:color="auto"/>
                  </w:divBdr>
                  <w:divsChild>
                    <w:div w:id="862715963">
                      <w:marLeft w:val="0"/>
                      <w:marRight w:val="0"/>
                      <w:marTop w:val="0"/>
                      <w:marBottom w:val="0"/>
                      <w:divBdr>
                        <w:top w:val="none" w:sz="0" w:space="0" w:color="auto"/>
                        <w:left w:val="none" w:sz="0" w:space="0" w:color="auto"/>
                        <w:bottom w:val="none" w:sz="0" w:space="0" w:color="auto"/>
                        <w:right w:val="none" w:sz="0" w:space="0" w:color="auto"/>
                      </w:divBdr>
                    </w:div>
                  </w:divsChild>
                </w:div>
                <w:div w:id="1754471660">
                  <w:marLeft w:val="0"/>
                  <w:marRight w:val="0"/>
                  <w:marTop w:val="0"/>
                  <w:marBottom w:val="0"/>
                  <w:divBdr>
                    <w:top w:val="none" w:sz="0" w:space="0" w:color="auto"/>
                    <w:left w:val="none" w:sz="0" w:space="0" w:color="auto"/>
                    <w:bottom w:val="none" w:sz="0" w:space="0" w:color="auto"/>
                    <w:right w:val="none" w:sz="0" w:space="0" w:color="auto"/>
                  </w:divBdr>
                  <w:divsChild>
                    <w:div w:id="1737897110">
                      <w:marLeft w:val="0"/>
                      <w:marRight w:val="0"/>
                      <w:marTop w:val="0"/>
                      <w:marBottom w:val="0"/>
                      <w:divBdr>
                        <w:top w:val="none" w:sz="0" w:space="0" w:color="auto"/>
                        <w:left w:val="none" w:sz="0" w:space="0" w:color="auto"/>
                        <w:bottom w:val="none" w:sz="0" w:space="0" w:color="auto"/>
                        <w:right w:val="none" w:sz="0" w:space="0" w:color="auto"/>
                      </w:divBdr>
                    </w:div>
                  </w:divsChild>
                </w:div>
                <w:div w:id="1792743390">
                  <w:marLeft w:val="0"/>
                  <w:marRight w:val="0"/>
                  <w:marTop w:val="0"/>
                  <w:marBottom w:val="0"/>
                  <w:divBdr>
                    <w:top w:val="none" w:sz="0" w:space="0" w:color="auto"/>
                    <w:left w:val="none" w:sz="0" w:space="0" w:color="auto"/>
                    <w:bottom w:val="none" w:sz="0" w:space="0" w:color="auto"/>
                    <w:right w:val="none" w:sz="0" w:space="0" w:color="auto"/>
                  </w:divBdr>
                  <w:divsChild>
                    <w:div w:id="164785516">
                      <w:marLeft w:val="0"/>
                      <w:marRight w:val="0"/>
                      <w:marTop w:val="0"/>
                      <w:marBottom w:val="0"/>
                      <w:divBdr>
                        <w:top w:val="none" w:sz="0" w:space="0" w:color="auto"/>
                        <w:left w:val="none" w:sz="0" w:space="0" w:color="auto"/>
                        <w:bottom w:val="none" w:sz="0" w:space="0" w:color="auto"/>
                        <w:right w:val="none" w:sz="0" w:space="0" w:color="auto"/>
                      </w:divBdr>
                    </w:div>
                  </w:divsChild>
                </w:div>
                <w:div w:id="1827553572">
                  <w:marLeft w:val="0"/>
                  <w:marRight w:val="0"/>
                  <w:marTop w:val="0"/>
                  <w:marBottom w:val="0"/>
                  <w:divBdr>
                    <w:top w:val="none" w:sz="0" w:space="0" w:color="auto"/>
                    <w:left w:val="none" w:sz="0" w:space="0" w:color="auto"/>
                    <w:bottom w:val="none" w:sz="0" w:space="0" w:color="auto"/>
                    <w:right w:val="none" w:sz="0" w:space="0" w:color="auto"/>
                  </w:divBdr>
                  <w:divsChild>
                    <w:div w:id="600769672">
                      <w:marLeft w:val="0"/>
                      <w:marRight w:val="0"/>
                      <w:marTop w:val="0"/>
                      <w:marBottom w:val="0"/>
                      <w:divBdr>
                        <w:top w:val="none" w:sz="0" w:space="0" w:color="auto"/>
                        <w:left w:val="none" w:sz="0" w:space="0" w:color="auto"/>
                        <w:bottom w:val="none" w:sz="0" w:space="0" w:color="auto"/>
                        <w:right w:val="none" w:sz="0" w:space="0" w:color="auto"/>
                      </w:divBdr>
                    </w:div>
                  </w:divsChild>
                </w:div>
                <w:div w:id="1845319744">
                  <w:marLeft w:val="0"/>
                  <w:marRight w:val="0"/>
                  <w:marTop w:val="0"/>
                  <w:marBottom w:val="0"/>
                  <w:divBdr>
                    <w:top w:val="none" w:sz="0" w:space="0" w:color="auto"/>
                    <w:left w:val="none" w:sz="0" w:space="0" w:color="auto"/>
                    <w:bottom w:val="none" w:sz="0" w:space="0" w:color="auto"/>
                    <w:right w:val="none" w:sz="0" w:space="0" w:color="auto"/>
                  </w:divBdr>
                  <w:divsChild>
                    <w:div w:id="2063361551">
                      <w:marLeft w:val="0"/>
                      <w:marRight w:val="0"/>
                      <w:marTop w:val="0"/>
                      <w:marBottom w:val="0"/>
                      <w:divBdr>
                        <w:top w:val="none" w:sz="0" w:space="0" w:color="auto"/>
                        <w:left w:val="none" w:sz="0" w:space="0" w:color="auto"/>
                        <w:bottom w:val="none" w:sz="0" w:space="0" w:color="auto"/>
                        <w:right w:val="none" w:sz="0" w:space="0" w:color="auto"/>
                      </w:divBdr>
                    </w:div>
                  </w:divsChild>
                </w:div>
                <w:div w:id="1863126037">
                  <w:marLeft w:val="0"/>
                  <w:marRight w:val="0"/>
                  <w:marTop w:val="0"/>
                  <w:marBottom w:val="0"/>
                  <w:divBdr>
                    <w:top w:val="none" w:sz="0" w:space="0" w:color="auto"/>
                    <w:left w:val="none" w:sz="0" w:space="0" w:color="auto"/>
                    <w:bottom w:val="none" w:sz="0" w:space="0" w:color="auto"/>
                    <w:right w:val="none" w:sz="0" w:space="0" w:color="auto"/>
                  </w:divBdr>
                  <w:divsChild>
                    <w:div w:id="791094271">
                      <w:marLeft w:val="0"/>
                      <w:marRight w:val="0"/>
                      <w:marTop w:val="0"/>
                      <w:marBottom w:val="0"/>
                      <w:divBdr>
                        <w:top w:val="none" w:sz="0" w:space="0" w:color="auto"/>
                        <w:left w:val="none" w:sz="0" w:space="0" w:color="auto"/>
                        <w:bottom w:val="none" w:sz="0" w:space="0" w:color="auto"/>
                        <w:right w:val="none" w:sz="0" w:space="0" w:color="auto"/>
                      </w:divBdr>
                    </w:div>
                  </w:divsChild>
                </w:div>
                <w:div w:id="1871723630">
                  <w:marLeft w:val="0"/>
                  <w:marRight w:val="0"/>
                  <w:marTop w:val="0"/>
                  <w:marBottom w:val="0"/>
                  <w:divBdr>
                    <w:top w:val="none" w:sz="0" w:space="0" w:color="auto"/>
                    <w:left w:val="none" w:sz="0" w:space="0" w:color="auto"/>
                    <w:bottom w:val="none" w:sz="0" w:space="0" w:color="auto"/>
                    <w:right w:val="none" w:sz="0" w:space="0" w:color="auto"/>
                  </w:divBdr>
                  <w:divsChild>
                    <w:div w:id="1445466479">
                      <w:marLeft w:val="0"/>
                      <w:marRight w:val="0"/>
                      <w:marTop w:val="0"/>
                      <w:marBottom w:val="0"/>
                      <w:divBdr>
                        <w:top w:val="none" w:sz="0" w:space="0" w:color="auto"/>
                        <w:left w:val="none" w:sz="0" w:space="0" w:color="auto"/>
                        <w:bottom w:val="none" w:sz="0" w:space="0" w:color="auto"/>
                        <w:right w:val="none" w:sz="0" w:space="0" w:color="auto"/>
                      </w:divBdr>
                    </w:div>
                  </w:divsChild>
                </w:div>
                <w:div w:id="1912078496">
                  <w:marLeft w:val="0"/>
                  <w:marRight w:val="0"/>
                  <w:marTop w:val="0"/>
                  <w:marBottom w:val="0"/>
                  <w:divBdr>
                    <w:top w:val="none" w:sz="0" w:space="0" w:color="auto"/>
                    <w:left w:val="none" w:sz="0" w:space="0" w:color="auto"/>
                    <w:bottom w:val="none" w:sz="0" w:space="0" w:color="auto"/>
                    <w:right w:val="none" w:sz="0" w:space="0" w:color="auto"/>
                  </w:divBdr>
                  <w:divsChild>
                    <w:div w:id="1032414438">
                      <w:marLeft w:val="0"/>
                      <w:marRight w:val="0"/>
                      <w:marTop w:val="0"/>
                      <w:marBottom w:val="0"/>
                      <w:divBdr>
                        <w:top w:val="none" w:sz="0" w:space="0" w:color="auto"/>
                        <w:left w:val="none" w:sz="0" w:space="0" w:color="auto"/>
                        <w:bottom w:val="none" w:sz="0" w:space="0" w:color="auto"/>
                        <w:right w:val="none" w:sz="0" w:space="0" w:color="auto"/>
                      </w:divBdr>
                    </w:div>
                  </w:divsChild>
                </w:div>
                <w:div w:id="1934707373">
                  <w:marLeft w:val="0"/>
                  <w:marRight w:val="0"/>
                  <w:marTop w:val="0"/>
                  <w:marBottom w:val="0"/>
                  <w:divBdr>
                    <w:top w:val="none" w:sz="0" w:space="0" w:color="auto"/>
                    <w:left w:val="none" w:sz="0" w:space="0" w:color="auto"/>
                    <w:bottom w:val="none" w:sz="0" w:space="0" w:color="auto"/>
                    <w:right w:val="none" w:sz="0" w:space="0" w:color="auto"/>
                  </w:divBdr>
                  <w:divsChild>
                    <w:div w:id="1320042807">
                      <w:marLeft w:val="0"/>
                      <w:marRight w:val="0"/>
                      <w:marTop w:val="0"/>
                      <w:marBottom w:val="0"/>
                      <w:divBdr>
                        <w:top w:val="none" w:sz="0" w:space="0" w:color="auto"/>
                        <w:left w:val="none" w:sz="0" w:space="0" w:color="auto"/>
                        <w:bottom w:val="none" w:sz="0" w:space="0" w:color="auto"/>
                        <w:right w:val="none" w:sz="0" w:space="0" w:color="auto"/>
                      </w:divBdr>
                    </w:div>
                  </w:divsChild>
                </w:div>
                <w:div w:id="2035307748">
                  <w:marLeft w:val="0"/>
                  <w:marRight w:val="0"/>
                  <w:marTop w:val="0"/>
                  <w:marBottom w:val="0"/>
                  <w:divBdr>
                    <w:top w:val="none" w:sz="0" w:space="0" w:color="auto"/>
                    <w:left w:val="none" w:sz="0" w:space="0" w:color="auto"/>
                    <w:bottom w:val="none" w:sz="0" w:space="0" w:color="auto"/>
                    <w:right w:val="none" w:sz="0" w:space="0" w:color="auto"/>
                  </w:divBdr>
                  <w:divsChild>
                    <w:div w:id="558790587">
                      <w:marLeft w:val="0"/>
                      <w:marRight w:val="0"/>
                      <w:marTop w:val="0"/>
                      <w:marBottom w:val="0"/>
                      <w:divBdr>
                        <w:top w:val="none" w:sz="0" w:space="0" w:color="auto"/>
                        <w:left w:val="none" w:sz="0" w:space="0" w:color="auto"/>
                        <w:bottom w:val="none" w:sz="0" w:space="0" w:color="auto"/>
                        <w:right w:val="none" w:sz="0" w:space="0" w:color="auto"/>
                      </w:divBdr>
                    </w:div>
                    <w:div w:id="833032511">
                      <w:marLeft w:val="0"/>
                      <w:marRight w:val="0"/>
                      <w:marTop w:val="0"/>
                      <w:marBottom w:val="0"/>
                      <w:divBdr>
                        <w:top w:val="none" w:sz="0" w:space="0" w:color="auto"/>
                        <w:left w:val="none" w:sz="0" w:space="0" w:color="auto"/>
                        <w:bottom w:val="none" w:sz="0" w:space="0" w:color="auto"/>
                        <w:right w:val="none" w:sz="0" w:space="0" w:color="auto"/>
                      </w:divBdr>
                    </w:div>
                    <w:div w:id="938293813">
                      <w:marLeft w:val="0"/>
                      <w:marRight w:val="0"/>
                      <w:marTop w:val="0"/>
                      <w:marBottom w:val="0"/>
                      <w:divBdr>
                        <w:top w:val="none" w:sz="0" w:space="0" w:color="auto"/>
                        <w:left w:val="none" w:sz="0" w:space="0" w:color="auto"/>
                        <w:bottom w:val="none" w:sz="0" w:space="0" w:color="auto"/>
                        <w:right w:val="none" w:sz="0" w:space="0" w:color="auto"/>
                      </w:divBdr>
                    </w:div>
                    <w:div w:id="1892883955">
                      <w:marLeft w:val="0"/>
                      <w:marRight w:val="0"/>
                      <w:marTop w:val="0"/>
                      <w:marBottom w:val="0"/>
                      <w:divBdr>
                        <w:top w:val="none" w:sz="0" w:space="0" w:color="auto"/>
                        <w:left w:val="none" w:sz="0" w:space="0" w:color="auto"/>
                        <w:bottom w:val="none" w:sz="0" w:space="0" w:color="auto"/>
                        <w:right w:val="none" w:sz="0" w:space="0" w:color="auto"/>
                      </w:divBdr>
                    </w:div>
                  </w:divsChild>
                </w:div>
                <w:div w:id="2073851164">
                  <w:marLeft w:val="0"/>
                  <w:marRight w:val="0"/>
                  <w:marTop w:val="0"/>
                  <w:marBottom w:val="0"/>
                  <w:divBdr>
                    <w:top w:val="none" w:sz="0" w:space="0" w:color="auto"/>
                    <w:left w:val="none" w:sz="0" w:space="0" w:color="auto"/>
                    <w:bottom w:val="none" w:sz="0" w:space="0" w:color="auto"/>
                    <w:right w:val="none" w:sz="0" w:space="0" w:color="auto"/>
                  </w:divBdr>
                  <w:divsChild>
                    <w:div w:id="397020004">
                      <w:marLeft w:val="0"/>
                      <w:marRight w:val="0"/>
                      <w:marTop w:val="0"/>
                      <w:marBottom w:val="0"/>
                      <w:divBdr>
                        <w:top w:val="none" w:sz="0" w:space="0" w:color="auto"/>
                        <w:left w:val="none" w:sz="0" w:space="0" w:color="auto"/>
                        <w:bottom w:val="none" w:sz="0" w:space="0" w:color="auto"/>
                        <w:right w:val="none" w:sz="0" w:space="0" w:color="auto"/>
                      </w:divBdr>
                    </w:div>
                  </w:divsChild>
                </w:div>
                <w:div w:id="2115130661">
                  <w:marLeft w:val="0"/>
                  <w:marRight w:val="0"/>
                  <w:marTop w:val="0"/>
                  <w:marBottom w:val="0"/>
                  <w:divBdr>
                    <w:top w:val="none" w:sz="0" w:space="0" w:color="auto"/>
                    <w:left w:val="none" w:sz="0" w:space="0" w:color="auto"/>
                    <w:bottom w:val="none" w:sz="0" w:space="0" w:color="auto"/>
                    <w:right w:val="none" w:sz="0" w:space="0" w:color="auto"/>
                  </w:divBdr>
                  <w:divsChild>
                    <w:div w:id="2004813728">
                      <w:marLeft w:val="0"/>
                      <w:marRight w:val="0"/>
                      <w:marTop w:val="0"/>
                      <w:marBottom w:val="0"/>
                      <w:divBdr>
                        <w:top w:val="none" w:sz="0" w:space="0" w:color="auto"/>
                        <w:left w:val="none" w:sz="0" w:space="0" w:color="auto"/>
                        <w:bottom w:val="none" w:sz="0" w:space="0" w:color="auto"/>
                        <w:right w:val="none" w:sz="0" w:space="0" w:color="auto"/>
                      </w:divBdr>
                    </w:div>
                  </w:divsChild>
                </w:div>
                <w:div w:id="2136171815">
                  <w:marLeft w:val="0"/>
                  <w:marRight w:val="0"/>
                  <w:marTop w:val="0"/>
                  <w:marBottom w:val="0"/>
                  <w:divBdr>
                    <w:top w:val="none" w:sz="0" w:space="0" w:color="auto"/>
                    <w:left w:val="none" w:sz="0" w:space="0" w:color="auto"/>
                    <w:bottom w:val="none" w:sz="0" w:space="0" w:color="auto"/>
                    <w:right w:val="none" w:sz="0" w:space="0" w:color="auto"/>
                  </w:divBdr>
                  <w:divsChild>
                    <w:div w:id="188123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749404">
      <w:bodyDiv w:val="1"/>
      <w:marLeft w:val="0"/>
      <w:marRight w:val="0"/>
      <w:marTop w:val="0"/>
      <w:marBottom w:val="0"/>
      <w:divBdr>
        <w:top w:val="none" w:sz="0" w:space="0" w:color="auto"/>
        <w:left w:val="none" w:sz="0" w:space="0" w:color="auto"/>
        <w:bottom w:val="none" w:sz="0" w:space="0" w:color="auto"/>
        <w:right w:val="none" w:sz="0" w:space="0" w:color="auto"/>
      </w:divBdr>
      <w:divsChild>
        <w:div w:id="189533163">
          <w:marLeft w:val="0"/>
          <w:marRight w:val="0"/>
          <w:marTop w:val="0"/>
          <w:marBottom w:val="0"/>
          <w:divBdr>
            <w:top w:val="none" w:sz="0" w:space="0" w:color="auto"/>
            <w:left w:val="none" w:sz="0" w:space="0" w:color="auto"/>
            <w:bottom w:val="none" w:sz="0" w:space="0" w:color="auto"/>
            <w:right w:val="none" w:sz="0" w:space="0" w:color="auto"/>
          </w:divBdr>
        </w:div>
        <w:div w:id="716053505">
          <w:marLeft w:val="0"/>
          <w:marRight w:val="0"/>
          <w:marTop w:val="0"/>
          <w:marBottom w:val="0"/>
          <w:divBdr>
            <w:top w:val="none" w:sz="0" w:space="0" w:color="auto"/>
            <w:left w:val="none" w:sz="0" w:space="0" w:color="auto"/>
            <w:bottom w:val="none" w:sz="0" w:space="0" w:color="auto"/>
            <w:right w:val="none" w:sz="0" w:space="0" w:color="auto"/>
          </w:divBdr>
          <w:divsChild>
            <w:div w:id="1450278638">
              <w:marLeft w:val="-75"/>
              <w:marRight w:val="0"/>
              <w:marTop w:val="30"/>
              <w:marBottom w:val="30"/>
              <w:divBdr>
                <w:top w:val="none" w:sz="0" w:space="0" w:color="auto"/>
                <w:left w:val="none" w:sz="0" w:space="0" w:color="auto"/>
                <w:bottom w:val="none" w:sz="0" w:space="0" w:color="auto"/>
                <w:right w:val="none" w:sz="0" w:space="0" w:color="auto"/>
              </w:divBdr>
              <w:divsChild>
                <w:div w:id="95487662">
                  <w:marLeft w:val="0"/>
                  <w:marRight w:val="0"/>
                  <w:marTop w:val="0"/>
                  <w:marBottom w:val="0"/>
                  <w:divBdr>
                    <w:top w:val="none" w:sz="0" w:space="0" w:color="auto"/>
                    <w:left w:val="none" w:sz="0" w:space="0" w:color="auto"/>
                    <w:bottom w:val="none" w:sz="0" w:space="0" w:color="auto"/>
                    <w:right w:val="none" w:sz="0" w:space="0" w:color="auto"/>
                  </w:divBdr>
                  <w:divsChild>
                    <w:div w:id="1175068678">
                      <w:marLeft w:val="0"/>
                      <w:marRight w:val="0"/>
                      <w:marTop w:val="0"/>
                      <w:marBottom w:val="0"/>
                      <w:divBdr>
                        <w:top w:val="none" w:sz="0" w:space="0" w:color="auto"/>
                        <w:left w:val="none" w:sz="0" w:space="0" w:color="auto"/>
                        <w:bottom w:val="none" w:sz="0" w:space="0" w:color="auto"/>
                        <w:right w:val="none" w:sz="0" w:space="0" w:color="auto"/>
                      </w:divBdr>
                    </w:div>
                  </w:divsChild>
                </w:div>
                <w:div w:id="149294787">
                  <w:marLeft w:val="0"/>
                  <w:marRight w:val="0"/>
                  <w:marTop w:val="0"/>
                  <w:marBottom w:val="0"/>
                  <w:divBdr>
                    <w:top w:val="none" w:sz="0" w:space="0" w:color="auto"/>
                    <w:left w:val="none" w:sz="0" w:space="0" w:color="auto"/>
                    <w:bottom w:val="none" w:sz="0" w:space="0" w:color="auto"/>
                    <w:right w:val="none" w:sz="0" w:space="0" w:color="auto"/>
                  </w:divBdr>
                  <w:divsChild>
                    <w:div w:id="962425791">
                      <w:marLeft w:val="0"/>
                      <w:marRight w:val="0"/>
                      <w:marTop w:val="0"/>
                      <w:marBottom w:val="0"/>
                      <w:divBdr>
                        <w:top w:val="none" w:sz="0" w:space="0" w:color="auto"/>
                        <w:left w:val="none" w:sz="0" w:space="0" w:color="auto"/>
                        <w:bottom w:val="none" w:sz="0" w:space="0" w:color="auto"/>
                        <w:right w:val="none" w:sz="0" w:space="0" w:color="auto"/>
                      </w:divBdr>
                    </w:div>
                  </w:divsChild>
                </w:div>
                <w:div w:id="210122008">
                  <w:marLeft w:val="0"/>
                  <w:marRight w:val="0"/>
                  <w:marTop w:val="0"/>
                  <w:marBottom w:val="0"/>
                  <w:divBdr>
                    <w:top w:val="none" w:sz="0" w:space="0" w:color="auto"/>
                    <w:left w:val="none" w:sz="0" w:space="0" w:color="auto"/>
                    <w:bottom w:val="none" w:sz="0" w:space="0" w:color="auto"/>
                    <w:right w:val="none" w:sz="0" w:space="0" w:color="auto"/>
                  </w:divBdr>
                  <w:divsChild>
                    <w:div w:id="721097663">
                      <w:marLeft w:val="0"/>
                      <w:marRight w:val="0"/>
                      <w:marTop w:val="0"/>
                      <w:marBottom w:val="0"/>
                      <w:divBdr>
                        <w:top w:val="none" w:sz="0" w:space="0" w:color="auto"/>
                        <w:left w:val="none" w:sz="0" w:space="0" w:color="auto"/>
                        <w:bottom w:val="none" w:sz="0" w:space="0" w:color="auto"/>
                        <w:right w:val="none" w:sz="0" w:space="0" w:color="auto"/>
                      </w:divBdr>
                    </w:div>
                  </w:divsChild>
                </w:div>
                <w:div w:id="391126740">
                  <w:marLeft w:val="0"/>
                  <w:marRight w:val="0"/>
                  <w:marTop w:val="0"/>
                  <w:marBottom w:val="0"/>
                  <w:divBdr>
                    <w:top w:val="none" w:sz="0" w:space="0" w:color="auto"/>
                    <w:left w:val="none" w:sz="0" w:space="0" w:color="auto"/>
                    <w:bottom w:val="none" w:sz="0" w:space="0" w:color="auto"/>
                    <w:right w:val="none" w:sz="0" w:space="0" w:color="auto"/>
                  </w:divBdr>
                  <w:divsChild>
                    <w:div w:id="1267620777">
                      <w:marLeft w:val="0"/>
                      <w:marRight w:val="0"/>
                      <w:marTop w:val="0"/>
                      <w:marBottom w:val="0"/>
                      <w:divBdr>
                        <w:top w:val="none" w:sz="0" w:space="0" w:color="auto"/>
                        <w:left w:val="none" w:sz="0" w:space="0" w:color="auto"/>
                        <w:bottom w:val="none" w:sz="0" w:space="0" w:color="auto"/>
                        <w:right w:val="none" w:sz="0" w:space="0" w:color="auto"/>
                      </w:divBdr>
                    </w:div>
                  </w:divsChild>
                </w:div>
                <w:div w:id="637413587">
                  <w:marLeft w:val="0"/>
                  <w:marRight w:val="0"/>
                  <w:marTop w:val="0"/>
                  <w:marBottom w:val="0"/>
                  <w:divBdr>
                    <w:top w:val="none" w:sz="0" w:space="0" w:color="auto"/>
                    <w:left w:val="none" w:sz="0" w:space="0" w:color="auto"/>
                    <w:bottom w:val="none" w:sz="0" w:space="0" w:color="auto"/>
                    <w:right w:val="none" w:sz="0" w:space="0" w:color="auto"/>
                  </w:divBdr>
                  <w:divsChild>
                    <w:div w:id="1156186947">
                      <w:marLeft w:val="0"/>
                      <w:marRight w:val="0"/>
                      <w:marTop w:val="0"/>
                      <w:marBottom w:val="0"/>
                      <w:divBdr>
                        <w:top w:val="none" w:sz="0" w:space="0" w:color="auto"/>
                        <w:left w:val="none" w:sz="0" w:space="0" w:color="auto"/>
                        <w:bottom w:val="none" w:sz="0" w:space="0" w:color="auto"/>
                        <w:right w:val="none" w:sz="0" w:space="0" w:color="auto"/>
                      </w:divBdr>
                    </w:div>
                  </w:divsChild>
                </w:div>
                <w:div w:id="659239871">
                  <w:marLeft w:val="0"/>
                  <w:marRight w:val="0"/>
                  <w:marTop w:val="0"/>
                  <w:marBottom w:val="0"/>
                  <w:divBdr>
                    <w:top w:val="none" w:sz="0" w:space="0" w:color="auto"/>
                    <w:left w:val="none" w:sz="0" w:space="0" w:color="auto"/>
                    <w:bottom w:val="none" w:sz="0" w:space="0" w:color="auto"/>
                    <w:right w:val="none" w:sz="0" w:space="0" w:color="auto"/>
                  </w:divBdr>
                  <w:divsChild>
                    <w:div w:id="40592639">
                      <w:marLeft w:val="0"/>
                      <w:marRight w:val="0"/>
                      <w:marTop w:val="0"/>
                      <w:marBottom w:val="0"/>
                      <w:divBdr>
                        <w:top w:val="none" w:sz="0" w:space="0" w:color="auto"/>
                        <w:left w:val="none" w:sz="0" w:space="0" w:color="auto"/>
                        <w:bottom w:val="none" w:sz="0" w:space="0" w:color="auto"/>
                        <w:right w:val="none" w:sz="0" w:space="0" w:color="auto"/>
                      </w:divBdr>
                    </w:div>
                  </w:divsChild>
                </w:div>
                <w:div w:id="938563373">
                  <w:marLeft w:val="0"/>
                  <w:marRight w:val="0"/>
                  <w:marTop w:val="0"/>
                  <w:marBottom w:val="0"/>
                  <w:divBdr>
                    <w:top w:val="none" w:sz="0" w:space="0" w:color="auto"/>
                    <w:left w:val="none" w:sz="0" w:space="0" w:color="auto"/>
                    <w:bottom w:val="none" w:sz="0" w:space="0" w:color="auto"/>
                    <w:right w:val="none" w:sz="0" w:space="0" w:color="auto"/>
                  </w:divBdr>
                  <w:divsChild>
                    <w:div w:id="1570923912">
                      <w:marLeft w:val="0"/>
                      <w:marRight w:val="0"/>
                      <w:marTop w:val="0"/>
                      <w:marBottom w:val="0"/>
                      <w:divBdr>
                        <w:top w:val="none" w:sz="0" w:space="0" w:color="auto"/>
                        <w:left w:val="none" w:sz="0" w:space="0" w:color="auto"/>
                        <w:bottom w:val="none" w:sz="0" w:space="0" w:color="auto"/>
                        <w:right w:val="none" w:sz="0" w:space="0" w:color="auto"/>
                      </w:divBdr>
                    </w:div>
                  </w:divsChild>
                </w:div>
                <w:div w:id="1190803248">
                  <w:marLeft w:val="0"/>
                  <w:marRight w:val="0"/>
                  <w:marTop w:val="0"/>
                  <w:marBottom w:val="0"/>
                  <w:divBdr>
                    <w:top w:val="none" w:sz="0" w:space="0" w:color="auto"/>
                    <w:left w:val="none" w:sz="0" w:space="0" w:color="auto"/>
                    <w:bottom w:val="none" w:sz="0" w:space="0" w:color="auto"/>
                    <w:right w:val="none" w:sz="0" w:space="0" w:color="auto"/>
                  </w:divBdr>
                  <w:divsChild>
                    <w:div w:id="108228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045132">
          <w:marLeft w:val="0"/>
          <w:marRight w:val="0"/>
          <w:marTop w:val="0"/>
          <w:marBottom w:val="0"/>
          <w:divBdr>
            <w:top w:val="none" w:sz="0" w:space="0" w:color="auto"/>
            <w:left w:val="none" w:sz="0" w:space="0" w:color="auto"/>
            <w:bottom w:val="none" w:sz="0" w:space="0" w:color="auto"/>
            <w:right w:val="none" w:sz="0" w:space="0" w:color="auto"/>
          </w:divBdr>
        </w:div>
        <w:div w:id="1548490805">
          <w:marLeft w:val="0"/>
          <w:marRight w:val="0"/>
          <w:marTop w:val="0"/>
          <w:marBottom w:val="0"/>
          <w:divBdr>
            <w:top w:val="none" w:sz="0" w:space="0" w:color="auto"/>
            <w:left w:val="none" w:sz="0" w:space="0" w:color="auto"/>
            <w:bottom w:val="none" w:sz="0" w:space="0" w:color="auto"/>
            <w:right w:val="none" w:sz="0" w:space="0" w:color="auto"/>
          </w:divBdr>
        </w:div>
      </w:divsChild>
    </w:div>
    <w:div w:id="982154998">
      <w:bodyDiv w:val="1"/>
      <w:marLeft w:val="0"/>
      <w:marRight w:val="0"/>
      <w:marTop w:val="0"/>
      <w:marBottom w:val="0"/>
      <w:divBdr>
        <w:top w:val="none" w:sz="0" w:space="0" w:color="auto"/>
        <w:left w:val="none" w:sz="0" w:space="0" w:color="auto"/>
        <w:bottom w:val="none" w:sz="0" w:space="0" w:color="auto"/>
        <w:right w:val="none" w:sz="0" w:space="0" w:color="auto"/>
      </w:divBdr>
      <w:divsChild>
        <w:div w:id="117455562">
          <w:marLeft w:val="0"/>
          <w:marRight w:val="0"/>
          <w:marTop w:val="0"/>
          <w:marBottom w:val="0"/>
          <w:divBdr>
            <w:top w:val="none" w:sz="0" w:space="0" w:color="auto"/>
            <w:left w:val="none" w:sz="0" w:space="0" w:color="auto"/>
            <w:bottom w:val="none" w:sz="0" w:space="0" w:color="auto"/>
            <w:right w:val="none" w:sz="0" w:space="0" w:color="auto"/>
          </w:divBdr>
          <w:divsChild>
            <w:div w:id="571742784">
              <w:marLeft w:val="0"/>
              <w:marRight w:val="0"/>
              <w:marTop w:val="0"/>
              <w:marBottom w:val="0"/>
              <w:divBdr>
                <w:top w:val="none" w:sz="0" w:space="0" w:color="auto"/>
                <w:left w:val="none" w:sz="0" w:space="0" w:color="auto"/>
                <w:bottom w:val="none" w:sz="0" w:space="0" w:color="auto"/>
                <w:right w:val="none" w:sz="0" w:space="0" w:color="auto"/>
              </w:divBdr>
            </w:div>
          </w:divsChild>
        </w:div>
        <w:div w:id="140393853">
          <w:marLeft w:val="0"/>
          <w:marRight w:val="0"/>
          <w:marTop w:val="0"/>
          <w:marBottom w:val="0"/>
          <w:divBdr>
            <w:top w:val="none" w:sz="0" w:space="0" w:color="auto"/>
            <w:left w:val="none" w:sz="0" w:space="0" w:color="auto"/>
            <w:bottom w:val="none" w:sz="0" w:space="0" w:color="auto"/>
            <w:right w:val="none" w:sz="0" w:space="0" w:color="auto"/>
          </w:divBdr>
          <w:divsChild>
            <w:div w:id="193659120">
              <w:marLeft w:val="0"/>
              <w:marRight w:val="0"/>
              <w:marTop w:val="0"/>
              <w:marBottom w:val="0"/>
              <w:divBdr>
                <w:top w:val="none" w:sz="0" w:space="0" w:color="auto"/>
                <w:left w:val="none" w:sz="0" w:space="0" w:color="auto"/>
                <w:bottom w:val="none" w:sz="0" w:space="0" w:color="auto"/>
                <w:right w:val="none" w:sz="0" w:space="0" w:color="auto"/>
              </w:divBdr>
            </w:div>
          </w:divsChild>
        </w:div>
        <w:div w:id="182747102">
          <w:marLeft w:val="0"/>
          <w:marRight w:val="0"/>
          <w:marTop w:val="0"/>
          <w:marBottom w:val="0"/>
          <w:divBdr>
            <w:top w:val="none" w:sz="0" w:space="0" w:color="auto"/>
            <w:left w:val="none" w:sz="0" w:space="0" w:color="auto"/>
            <w:bottom w:val="none" w:sz="0" w:space="0" w:color="auto"/>
            <w:right w:val="none" w:sz="0" w:space="0" w:color="auto"/>
          </w:divBdr>
          <w:divsChild>
            <w:div w:id="17585415">
              <w:marLeft w:val="0"/>
              <w:marRight w:val="0"/>
              <w:marTop w:val="0"/>
              <w:marBottom w:val="0"/>
              <w:divBdr>
                <w:top w:val="none" w:sz="0" w:space="0" w:color="auto"/>
                <w:left w:val="none" w:sz="0" w:space="0" w:color="auto"/>
                <w:bottom w:val="none" w:sz="0" w:space="0" w:color="auto"/>
                <w:right w:val="none" w:sz="0" w:space="0" w:color="auto"/>
              </w:divBdr>
            </w:div>
            <w:div w:id="298343110">
              <w:marLeft w:val="0"/>
              <w:marRight w:val="0"/>
              <w:marTop w:val="0"/>
              <w:marBottom w:val="0"/>
              <w:divBdr>
                <w:top w:val="none" w:sz="0" w:space="0" w:color="auto"/>
                <w:left w:val="none" w:sz="0" w:space="0" w:color="auto"/>
                <w:bottom w:val="none" w:sz="0" w:space="0" w:color="auto"/>
                <w:right w:val="none" w:sz="0" w:space="0" w:color="auto"/>
              </w:divBdr>
            </w:div>
          </w:divsChild>
        </w:div>
        <w:div w:id="188222782">
          <w:marLeft w:val="0"/>
          <w:marRight w:val="0"/>
          <w:marTop w:val="0"/>
          <w:marBottom w:val="0"/>
          <w:divBdr>
            <w:top w:val="none" w:sz="0" w:space="0" w:color="auto"/>
            <w:left w:val="none" w:sz="0" w:space="0" w:color="auto"/>
            <w:bottom w:val="none" w:sz="0" w:space="0" w:color="auto"/>
            <w:right w:val="none" w:sz="0" w:space="0" w:color="auto"/>
          </w:divBdr>
          <w:divsChild>
            <w:div w:id="1208756898">
              <w:marLeft w:val="0"/>
              <w:marRight w:val="0"/>
              <w:marTop w:val="0"/>
              <w:marBottom w:val="0"/>
              <w:divBdr>
                <w:top w:val="none" w:sz="0" w:space="0" w:color="auto"/>
                <w:left w:val="none" w:sz="0" w:space="0" w:color="auto"/>
                <w:bottom w:val="none" w:sz="0" w:space="0" w:color="auto"/>
                <w:right w:val="none" w:sz="0" w:space="0" w:color="auto"/>
              </w:divBdr>
            </w:div>
          </w:divsChild>
        </w:div>
        <w:div w:id="570847804">
          <w:marLeft w:val="0"/>
          <w:marRight w:val="0"/>
          <w:marTop w:val="0"/>
          <w:marBottom w:val="0"/>
          <w:divBdr>
            <w:top w:val="none" w:sz="0" w:space="0" w:color="auto"/>
            <w:left w:val="none" w:sz="0" w:space="0" w:color="auto"/>
            <w:bottom w:val="none" w:sz="0" w:space="0" w:color="auto"/>
            <w:right w:val="none" w:sz="0" w:space="0" w:color="auto"/>
          </w:divBdr>
          <w:divsChild>
            <w:div w:id="2060981640">
              <w:marLeft w:val="0"/>
              <w:marRight w:val="0"/>
              <w:marTop w:val="0"/>
              <w:marBottom w:val="0"/>
              <w:divBdr>
                <w:top w:val="none" w:sz="0" w:space="0" w:color="auto"/>
                <w:left w:val="none" w:sz="0" w:space="0" w:color="auto"/>
                <w:bottom w:val="none" w:sz="0" w:space="0" w:color="auto"/>
                <w:right w:val="none" w:sz="0" w:space="0" w:color="auto"/>
              </w:divBdr>
            </w:div>
          </w:divsChild>
        </w:div>
        <w:div w:id="597713819">
          <w:marLeft w:val="0"/>
          <w:marRight w:val="0"/>
          <w:marTop w:val="0"/>
          <w:marBottom w:val="0"/>
          <w:divBdr>
            <w:top w:val="none" w:sz="0" w:space="0" w:color="auto"/>
            <w:left w:val="none" w:sz="0" w:space="0" w:color="auto"/>
            <w:bottom w:val="none" w:sz="0" w:space="0" w:color="auto"/>
            <w:right w:val="none" w:sz="0" w:space="0" w:color="auto"/>
          </w:divBdr>
          <w:divsChild>
            <w:div w:id="1756200849">
              <w:marLeft w:val="0"/>
              <w:marRight w:val="0"/>
              <w:marTop w:val="0"/>
              <w:marBottom w:val="0"/>
              <w:divBdr>
                <w:top w:val="none" w:sz="0" w:space="0" w:color="auto"/>
                <w:left w:val="none" w:sz="0" w:space="0" w:color="auto"/>
                <w:bottom w:val="none" w:sz="0" w:space="0" w:color="auto"/>
                <w:right w:val="none" w:sz="0" w:space="0" w:color="auto"/>
              </w:divBdr>
            </w:div>
            <w:div w:id="2108767470">
              <w:marLeft w:val="0"/>
              <w:marRight w:val="0"/>
              <w:marTop w:val="0"/>
              <w:marBottom w:val="0"/>
              <w:divBdr>
                <w:top w:val="none" w:sz="0" w:space="0" w:color="auto"/>
                <w:left w:val="none" w:sz="0" w:space="0" w:color="auto"/>
                <w:bottom w:val="none" w:sz="0" w:space="0" w:color="auto"/>
                <w:right w:val="none" w:sz="0" w:space="0" w:color="auto"/>
              </w:divBdr>
            </w:div>
          </w:divsChild>
        </w:div>
        <w:div w:id="769200572">
          <w:marLeft w:val="0"/>
          <w:marRight w:val="0"/>
          <w:marTop w:val="0"/>
          <w:marBottom w:val="0"/>
          <w:divBdr>
            <w:top w:val="none" w:sz="0" w:space="0" w:color="auto"/>
            <w:left w:val="none" w:sz="0" w:space="0" w:color="auto"/>
            <w:bottom w:val="none" w:sz="0" w:space="0" w:color="auto"/>
            <w:right w:val="none" w:sz="0" w:space="0" w:color="auto"/>
          </w:divBdr>
          <w:divsChild>
            <w:div w:id="1679039094">
              <w:marLeft w:val="0"/>
              <w:marRight w:val="0"/>
              <w:marTop w:val="0"/>
              <w:marBottom w:val="0"/>
              <w:divBdr>
                <w:top w:val="none" w:sz="0" w:space="0" w:color="auto"/>
                <w:left w:val="none" w:sz="0" w:space="0" w:color="auto"/>
                <w:bottom w:val="none" w:sz="0" w:space="0" w:color="auto"/>
                <w:right w:val="none" w:sz="0" w:space="0" w:color="auto"/>
              </w:divBdr>
            </w:div>
          </w:divsChild>
        </w:div>
        <w:div w:id="808867209">
          <w:marLeft w:val="0"/>
          <w:marRight w:val="0"/>
          <w:marTop w:val="0"/>
          <w:marBottom w:val="0"/>
          <w:divBdr>
            <w:top w:val="none" w:sz="0" w:space="0" w:color="auto"/>
            <w:left w:val="none" w:sz="0" w:space="0" w:color="auto"/>
            <w:bottom w:val="none" w:sz="0" w:space="0" w:color="auto"/>
            <w:right w:val="none" w:sz="0" w:space="0" w:color="auto"/>
          </w:divBdr>
          <w:divsChild>
            <w:div w:id="1297372099">
              <w:marLeft w:val="0"/>
              <w:marRight w:val="0"/>
              <w:marTop w:val="0"/>
              <w:marBottom w:val="0"/>
              <w:divBdr>
                <w:top w:val="none" w:sz="0" w:space="0" w:color="auto"/>
                <w:left w:val="none" w:sz="0" w:space="0" w:color="auto"/>
                <w:bottom w:val="none" w:sz="0" w:space="0" w:color="auto"/>
                <w:right w:val="none" w:sz="0" w:space="0" w:color="auto"/>
              </w:divBdr>
            </w:div>
            <w:div w:id="1961180359">
              <w:marLeft w:val="0"/>
              <w:marRight w:val="0"/>
              <w:marTop w:val="0"/>
              <w:marBottom w:val="0"/>
              <w:divBdr>
                <w:top w:val="none" w:sz="0" w:space="0" w:color="auto"/>
                <w:left w:val="none" w:sz="0" w:space="0" w:color="auto"/>
                <w:bottom w:val="none" w:sz="0" w:space="0" w:color="auto"/>
                <w:right w:val="none" w:sz="0" w:space="0" w:color="auto"/>
              </w:divBdr>
            </w:div>
          </w:divsChild>
        </w:div>
        <w:div w:id="1059475163">
          <w:marLeft w:val="0"/>
          <w:marRight w:val="0"/>
          <w:marTop w:val="0"/>
          <w:marBottom w:val="0"/>
          <w:divBdr>
            <w:top w:val="none" w:sz="0" w:space="0" w:color="auto"/>
            <w:left w:val="none" w:sz="0" w:space="0" w:color="auto"/>
            <w:bottom w:val="none" w:sz="0" w:space="0" w:color="auto"/>
            <w:right w:val="none" w:sz="0" w:space="0" w:color="auto"/>
          </w:divBdr>
          <w:divsChild>
            <w:div w:id="279533092">
              <w:marLeft w:val="0"/>
              <w:marRight w:val="0"/>
              <w:marTop w:val="0"/>
              <w:marBottom w:val="0"/>
              <w:divBdr>
                <w:top w:val="none" w:sz="0" w:space="0" w:color="auto"/>
                <w:left w:val="none" w:sz="0" w:space="0" w:color="auto"/>
                <w:bottom w:val="none" w:sz="0" w:space="0" w:color="auto"/>
                <w:right w:val="none" w:sz="0" w:space="0" w:color="auto"/>
              </w:divBdr>
            </w:div>
            <w:div w:id="998579580">
              <w:marLeft w:val="0"/>
              <w:marRight w:val="0"/>
              <w:marTop w:val="0"/>
              <w:marBottom w:val="0"/>
              <w:divBdr>
                <w:top w:val="none" w:sz="0" w:space="0" w:color="auto"/>
                <w:left w:val="none" w:sz="0" w:space="0" w:color="auto"/>
                <w:bottom w:val="none" w:sz="0" w:space="0" w:color="auto"/>
                <w:right w:val="none" w:sz="0" w:space="0" w:color="auto"/>
              </w:divBdr>
            </w:div>
          </w:divsChild>
        </w:div>
        <w:div w:id="1370106476">
          <w:marLeft w:val="0"/>
          <w:marRight w:val="0"/>
          <w:marTop w:val="0"/>
          <w:marBottom w:val="0"/>
          <w:divBdr>
            <w:top w:val="none" w:sz="0" w:space="0" w:color="auto"/>
            <w:left w:val="none" w:sz="0" w:space="0" w:color="auto"/>
            <w:bottom w:val="none" w:sz="0" w:space="0" w:color="auto"/>
            <w:right w:val="none" w:sz="0" w:space="0" w:color="auto"/>
          </w:divBdr>
          <w:divsChild>
            <w:div w:id="358044880">
              <w:marLeft w:val="0"/>
              <w:marRight w:val="0"/>
              <w:marTop w:val="0"/>
              <w:marBottom w:val="0"/>
              <w:divBdr>
                <w:top w:val="none" w:sz="0" w:space="0" w:color="auto"/>
                <w:left w:val="none" w:sz="0" w:space="0" w:color="auto"/>
                <w:bottom w:val="none" w:sz="0" w:space="0" w:color="auto"/>
                <w:right w:val="none" w:sz="0" w:space="0" w:color="auto"/>
              </w:divBdr>
            </w:div>
          </w:divsChild>
        </w:div>
        <w:div w:id="1918518796">
          <w:marLeft w:val="0"/>
          <w:marRight w:val="0"/>
          <w:marTop w:val="0"/>
          <w:marBottom w:val="0"/>
          <w:divBdr>
            <w:top w:val="none" w:sz="0" w:space="0" w:color="auto"/>
            <w:left w:val="none" w:sz="0" w:space="0" w:color="auto"/>
            <w:bottom w:val="none" w:sz="0" w:space="0" w:color="auto"/>
            <w:right w:val="none" w:sz="0" w:space="0" w:color="auto"/>
          </w:divBdr>
          <w:divsChild>
            <w:div w:id="893128007">
              <w:marLeft w:val="0"/>
              <w:marRight w:val="0"/>
              <w:marTop w:val="0"/>
              <w:marBottom w:val="0"/>
              <w:divBdr>
                <w:top w:val="none" w:sz="0" w:space="0" w:color="auto"/>
                <w:left w:val="none" w:sz="0" w:space="0" w:color="auto"/>
                <w:bottom w:val="none" w:sz="0" w:space="0" w:color="auto"/>
                <w:right w:val="none" w:sz="0" w:space="0" w:color="auto"/>
              </w:divBdr>
            </w:div>
          </w:divsChild>
        </w:div>
        <w:div w:id="1973095338">
          <w:marLeft w:val="0"/>
          <w:marRight w:val="0"/>
          <w:marTop w:val="0"/>
          <w:marBottom w:val="0"/>
          <w:divBdr>
            <w:top w:val="none" w:sz="0" w:space="0" w:color="auto"/>
            <w:left w:val="none" w:sz="0" w:space="0" w:color="auto"/>
            <w:bottom w:val="none" w:sz="0" w:space="0" w:color="auto"/>
            <w:right w:val="none" w:sz="0" w:space="0" w:color="auto"/>
          </w:divBdr>
          <w:divsChild>
            <w:div w:id="1861894779">
              <w:marLeft w:val="0"/>
              <w:marRight w:val="0"/>
              <w:marTop w:val="0"/>
              <w:marBottom w:val="0"/>
              <w:divBdr>
                <w:top w:val="none" w:sz="0" w:space="0" w:color="auto"/>
                <w:left w:val="none" w:sz="0" w:space="0" w:color="auto"/>
                <w:bottom w:val="none" w:sz="0" w:space="0" w:color="auto"/>
                <w:right w:val="none" w:sz="0" w:space="0" w:color="auto"/>
              </w:divBdr>
            </w:div>
            <w:div w:id="204204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6281">
      <w:bodyDiv w:val="1"/>
      <w:marLeft w:val="0"/>
      <w:marRight w:val="0"/>
      <w:marTop w:val="0"/>
      <w:marBottom w:val="0"/>
      <w:divBdr>
        <w:top w:val="none" w:sz="0" w:space="0" w:color="auto"/>
        <w:left w:val="none" w:sz="0" w:space="0" w:color="auto"/>
        <w:bottom w:val="none" w:sz="0" w:space="0" w:color="auto"/>
        <w:right w:val="none" w:sz="0" w:space="0" w:color="auto"/>
      </w:divBdr>
    </w:div>
    <w:div w:id="1009600391">
      <w:bodyDiv w:val="1"/>
      <w:marLeft w:val="0"/>
      <w:marRight w:val="0"/>
      <w:marTop w:val="0"/>
      <w:marBottom w:val="0"/>
      <w:divBdr>
        <w:top w:val="none" w:sz="0" w:space="0" w:color="auto"/>
        <w:left w:val="none" w:sz="0" w:space="0" w:color="auto"/>
        <w:bottom w:val="none" w:sz="0" w:space="0" w:color="auto"/>
        <w:right w:val="none" w:sz="0" w:space="0" w:color="auto"/>
      </w:divBdr>
    </w:div>
    <w:div w:id="1021708860">
      <w:bodyDiv w:val="1"/>
      <w:marLeft w:val="0"/>
      <w:marRight w:val="0"/>
      <w:marTop w:val="0"/>
      <w:marBottom w:val="0"/>
      <w:divBdr>
        <w:top w:val="none" w:sz="0" w:space="0" w:color="auto"/>
        <w:left w:val="none" w:sz="0" w:space="0" w:color="auto"/>
        <w:bottom w:val="none" w:sz="0" w:space="0" w:color="auto"/>
        <w:right w:val="none" w:sz="0" w:space="0" w:color="auto"/>
      </w:divBdr>
      <w:divsChild>
        <w:div w:id="165170144">
          <w:marLeft w:val="0"/>
          <w:marRight w:val="0"/>
          <w:marTop w:val="0"/>
          <w:marBottom w:val="0"/>
          <w:divBdr>
            <w:top w:val="none" w:sz="0" w:space="0" w:color="auto"/>
            <w:left w:val="none" w:sz="0" w:space="0" w:color="auto"/>
            <w:bottom w:val="none" w:sz="0" w:space="0" w:color="auto"/>
            <w:right w:val="none" w:sz="0" w:space="0" w:color="auto"/>
          </w:divBdr>
          <w:divsChild>
            <w:div w:id="2010674461">
              <w:marLeft w:val="0"/>
              <w:marRight w:val="0"/>
              <w:marTop w:val="0"/>
              <w:marBottom w:val="0"/>
              <w:divBdr>
                <w:top w:val="none" w:sz="0" w:space="0" w:color="auto"/>
                <w:left w:val="none" w:sz="0" w:space="0" w:color="auto"/>
                <w:bottom w:val="none" w:sz="0" w:space="0" w:color="auto"/>
                <w:right w:val="none" w:sz="0" w:space="0" w:color="auto"/>
              </w:divBdr>
            </w:div>
          </w:divsChild>
        </w:div>
        <w:div w:id="169299288">
          <w:marLeft w:val="0"/>
          <w:marRight w:val="0"/>
          <w:marTop w:val="0"/>
          <w:marBottom w:val="0"/>
          <w:divBdr>
            <w:top w:val="none" w:sz="0" w:space="0" w:color="auto"/>
            <w:left w:val="none" w:sz="0" w:space="0" w:color="auto"/>
            <w:bottom w:val="none" w:sz="0" w:space="0" w:color="auto"/>
            <w:right w:val="none" w:sz="0" w:space="0" w:color="auto"/>
          </w:divBdr>
          <w:divsChild>
            <w:div w:id="201065726">
              <w:marLeft w:val="0"/>
              <w:marRight w:val="0"/>
              <w:marTop w:val="0"/>
              <w:marBottom w:val="0"/>
              <w:divBdr>
                <w:top w:val="none" w:sz="0" w:space="0" w:color="auto"/>
                <w:left w:val="none" w:sz="0" w:space="0" w:color="auto"/>
                <w:bottom w:val="none" w:sz="0" w:space="0" w:color="auto"/>
                <w:right w:val="none" w:sz="0" w:space="0" w:color="auto"/>
              </w:divBdr>
            </w:div>
            <w:div w:id="537664377">
              <w:marLeft w:val="0"/>
              <w:marRight w:val="0"/>
              <w:marTop w:val="0"/>
              <w:marBottom w:val="0"/>
              <w:divBdr>
                <w:top w:val="none" w:sz="0" w:space="0" w:color="auto"/>
                <w:left w:val="none" w:sz="0" w:space="0" w:color="auto"/>
                <w:bottom w:val="none" w:sz="0" w:space="0" w:color="auto"/>
                <w:right w:val="none" w:sz="0" w:space="0" w:color="auto"/>
              </w:divBdr>
            </w:div>
          </w:divsChild>
        </w:div>
        <w:div w:id="1119687576">
          <w:marLeft w:val="0"/>
          <w:marRight w:val="0"/>
          <w:marTop w:val="0"/>
          <w:marBottom w:val="0"/>
          <w:divBdr>
            <w:top w:val="none" w:sz="0" w:space="0" w:color="auto"/>
            <w:left w:val="none" w:sz="0" w:space="0" w:color="auto"/>
            <w:bottom w:val="none" w:sz="0" w:space="0" w:color="auto"/>
            <w:right w:val="none" w:sz="0" w:space="0" w:color="auto"/>
          </w:divBdr>
          <w:divsChild>
            <w:div w:id="196549525">
              <w:marLeft w:val="0"/>
              <w:marRight w:val="0"/>
              <w:marTop w:val="0"/>
              <w:marBottom w:val="0"/>
              <w:divBdr>
                <w:top w:val="none" w:sz="0" w:space="0" w:color="auto"/>
                <w:left w:val="none" w:sz="0" w:space="0" w:color="auto"/>
                <w:bottom w:val="none" w:sz="0" w:space="0" w:color="auto"/>
                <w:right w:val="none" w:sz="0" w:space="0" w:color="auto"/>
              </w:divBdr>
            </w:div>
            <w:div w:id="997340751">
              <w:marLeft w:val="0"/>
              <w:marRight w:val="0"/>
              <w:marTop w:val="0"/>
              <w:marBottom w:val="0"/>
              <w:divBdr>
                <w:top w:val="none" w:sz="0" w:space="0" w:color="auto"/>
                <w:left w:val="none" w:sz="0" w:space="0" w:color="auto"/>
                <w:bottom w:val="none" w:sz="0" w:space="0" w:color="auto"/>
                <w:right w:val="none" w:sz="0" w:space="0" w:color="auto"/>
              </w:divBdr>
            </w:div>
          </w:divsChild>
        </w:div>
        <w:div w:id="1131290857">
          <w:marLeft w:val="0"/>
          <w:marRight w:val="0"/>
          <w:marTop w:val="0"/>
          <w:marBottom w:val="0"/>
          <w:divBdr>
            <w:top w:val="none" w:sz="0" w:space="0" w:color="auto"/>
            <w:left w:val="none" w:sz="0" w:space="0" w:color="auto"/>
            <w:bottom w:val="none" w:sz="0" w:space="0" w:color="auto"/>
            <w:right w:val="none" w:sz="0" w:space="0" w:color="auto"/>
          </w:divBdr>
          <w:divsChild>
            <w:div w:id="811945544">
              <w:marLeft w:val="0"/>
              <w:marRight w:val="0"/>
              <w:marTop w:val="0"/>
              <w:marBottom w:val="0"/>
              <w:divBdr>
                <w:top w:val="none" w:sz="0" w:space="0" w:color="auto"/>
                <w:left w:val="none" w:sz="0" w:space="0" w:color="auto"/>
                <w:bottom w:val="none" w:sz="0" w:space="0" w:color="auto"/>
                <w:right w:val="none" w:sz="0" w:space="0" w:color="auto"/>
              </w:divBdr>
            </w:div>
            <w:div w:id="2056927901">
              <w:marLeft w:val="0"/>
              <w:marRight w:val="0"/>
              <w:marTop w:val="0"/>
              <w:marBottom w:val="0"/>
              <w:divBdr>
                <w:top w:val="none" w:sz="0" w:space="0" w:color="auto"/>
                <w:left w:val="none" w:sz="0" w:space="0" w:color="auto"/>
                <w:bottom w:val="none" w:sz="0" w:space="0" w:color="auto"/>
                <w:right w:val="none" w:sz="0" w:space="0" w:color="auto"/>
              </w:divBdr>
            </w:div>
          </w:divsChild>
        </w:div>
        <w:div w:id="1576622877">
          <w:marLeft w:val="0"/>
          <w:marRight w:val="0"/>
          <w:marTop w:val="0"/>
          <w:marBottom w:val="0"/>
          <w:divBdr>
            <w:top w:val="none" w:sz="0" w:space="0" w:color="auto"/>
            <w:left w:val="none" w:sz="0" w:space="0" w:color="auto"/>
            <w:bottom w:val="none" w:sz="0" w:space="0" w:color="auto"/>
            <w:right w:val="none" w:sz="0" w:space="0" w:color="auto"/>
          </w:divBdr>
          <w:divsChild>
            <w:div w:id="1005285797">
              <w:marLeft w:val="0"/>
              <w:marRight w:val="0"/>
              <w:marTop w:val="0"/>
              <w:marBottom w:val="0"/>
              <w:divBdr>
                <w:top w:val="none" w:sz="0" w:space="0" w:color="auto"/>
                <w:left w:val="none" w:sz="0" w:space="0" w:color="auto"/>
                <w:bottom w:val="none" w:sz="0" w:space="0" w:color="auto"/>
                <w:right w:val="none" w:sz="0" w:space="0" w:color="auto"/>
              </w:divBdr>
            </w:div>
          </w:divsChild>
        </w:div>
        <w:div w:id="1746495145">
          <w:marLeft w:val="0"/>
          <w:marRight w:val="0"/>
          <w:marTop w:val="0"/>
          <w:marBottom w:val="0"/>
          <w:divBdr>
            <w:top w:val="none" w:sz="0" w:space="0" w:color="auto"/>
            <w:left w:val="none" w:sz="0" w:space="0" w:color="auto"/>
            <w:bottom w:val="none" w:sz="0" w:space="0" w:color="auto"/>
            <w:right w:val="none" w:sz="0" w:space="0" w:color="auto"/>
          </w:divBdr>
          <w:divsChild>
            <w:div w:id="1177034603">
              <w:marLeft w:val="0"/>
              <w:marRight w:val="0"/>
              <w:marTop w:val="0"/>
              <w:marBottom w:val="0"/>
              <w:divBdr>
                <w:top w:val="none" w:sz="0" w:space="0" w:color="auto"/>
                <w:left w:val="none" w:sz="0" w:space="0" w:color="auto"/>
                <w:bottom w:val="none" w:sz="0" w:space="0" w:color="auto"/>
                <w:right w:val="none" w:sz="0" w:space="0" w:color="auto"/>
              </w:divBdr>
            </w:div>
          </w:divsChild>
        </w:div>
        <w:div w:id="1793934810">
          <w:marLeft w:val="0"/>
          <w:marRight w:val="0"/>
          <w:marTop w:val="0"/>
          <w:marBottom w:val="0"/>
          <w:divBdr>
            <w:top w:val="none" w:sz="0" w:space="0" w:color="auto"/>
            <w:left w:val="none" w:sz="0" w:space="0" w:color="auto"/>
            <w:bottom w:val="none" w:sz="0" w:space="0" w:color="auto"/>
            <w:right w:val="none" w:sz="0" w:space="0" w:color="auto"/>
          </w:divBdr>
          <w:divsChild>
            <w:div w:id="478036767">
              <w:marLeft w:val="0"/>
              <w:marRight w:val="0"/>
              <w:marTop w:val="0"/>
              <w:marBottom w:val="0"/>
              <w:divBdr>
                <w:top w:val="none" w:sz="0" w:space="0" w:color="auto"/>
                <w:left w:val="none" w:sz="0" w:space="0" w:color="auto"/>
                <w:bottom w:val="none" w:sz="0" w:space="0" w:color="auto"/>
                <w:right w:val="none" w:sz="0" w:space="0" w:color="auto"/>
              </w:divBdr>
            </w:div>
            <w:div w:id="715347820">
              <w:marLeft w:val="0"/>
              <w:marRight w:val="0"/>
              <w:marTop w:val="0"/>
              <w:marBottom w:val="0"/>
              <w:divBdr>
                <w:top w:val="none" w:sz="0" w:space="0" w:color="auto"/>
                <w:left w:val="none" w:sz="0" w:space="0" w:color="auto"/>
                <w:bottom w:val="none" w:sz="0" w:space="0" w:color="auto"/>
                <w:right w:val="none" w:sz="0" w:space="0" w:color="auto"/>
              </w:divBdr>
            </w:div>
          </w:divsChild>
        </w:div>
        <w:div w:id="1873763788">
          <w:marLeft w:val="0"/>
          <w:marRight w:val="0"/>
          <w:marTop w:val="0"/>
          <w:marBottom w:val="0"/>
          <w:divBdr>
            <w:top w:val="none" w:sz="0" w:space="0" w:color="auto"/>
            <w:left w:val="none" w:sz="0" w:space="0" w:color="auto"/>
            <w:bottom w:val="none" w:sz="0" w:space="0" w:color="auto"/>
            <w:right w:val="none" w:sz="0" w:space="0" w:color="auto"/>
          </w:divBdr>
          <w:divsChild>
            <w:div w:id="146323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065411">
      <w:bodyDiv w:val="1"/>
      <w:marLeft w:val="0"/>
      <w:marRight w:val="0"/>
      <w:marTop w:val="0"/>
      <w:marBottom w:val="0"/>
      <w:divBdr>
        <w:top w:val="none" w:sz="0" w:space="0" w:color="auto"/>
        <w:left w:val="none" w:sz="0" w:space="0" w:color="auto"/>
        <w:bottom w:val="none" w:sz="0" w:space="0" w:color="auto"/>
        <w:right w:val="none" w:sz="0" w:space="0" w:color="auto"/>
      </w:divBdr>
    </w:div>
    <w:div w:id="1066732437">
      <w:bodyDiv w:val="1"/>
      <w:marLeft w:val="0"/>
      <w:marRight w:val="0"/>
      <w:marTop w:val="0"/>
      <w:marBottom w:val="0"/>
      <w:divBdr>
        <w:top w:val="none" w:sz="0" w:space="0" w:color="auto"/>
        <w:left w:val="none" w:sz="0" w:space="0" w:color="auto"/>
        <w:bottom w:val="none" w:sz="0" w:space="0" w:color="auto"/>
        <w:right w:val="none" w:sz="0" w:space="0" w:color="auto"/>
      </w:divBdr>
    </w:div>
    <w:div w:id="1094980596">
      <w:bodyDiv w:val="1"/>
      <w:marLeft w:val="0"/>
      <w:marRight w:val="0"/>
      <w:marTop w:val="0"/>
      <w:marBottom w:val="0"/>
      <w:divBdr>
        <w:top w:val="none" w:sz="0" w:space="0" w:color="auto"/>
        <w:left w:val="none" w:sz="0" w:space="0" w:color="auto"/>
        <w:bottom w:val="none" w:sz="0" w:space="0" w:color="auto"/>
        <w:right w:val="none" w:sz="0" w:space="0" w:color="auto"/>
      </w:divBdr>
    </w:div>
    <w:div w:id="1110050408">
      <w:bodyDiv w:val="1"/>
      <w:marLeft w:val="0"/>
      <w:marRight w:val="0"/>
      <w:marTop w:val="0"/>
      <w:marBottom w:val="0"/>
      <w:divBdr>
        <w:top w:val="none" w:sz="0" w:space="0" w:color="auto"/>
        <w:left w:val="none" w:sz="0" w:space="0" w:color="auto"/>
        <w:bottom w:val="none" w:sz="0" w:space="0" w:color="auto"/>
        <w:right w:val="none" w:sz="0" w:space="0" w:color="auto"/>
      </w:divBdr>
      <w:divsChild>
        <w:div w:id="455952944">
          <w:marLeft w:val="274"/>
          <w:marRight w:val="0"/>
          <w:marTop w:val="0"/>
          <w:marBottom w:val="60"/>
          <w:divBdr>
            <w:top w:val="none" w:sz="0" w:space="0" w:color="auto"/>
            <w:left w:val="none" w:sz="0" w:space="0" w:color="auto"/>
            <w:bottom w:val="none" w:sz="0" w:space="0" w:color="auto"/>
            <w:right w:val="none" w:sz="0" w:space="0" w:color="auto"/>
          </w:divBdr>
        </w:div>
      </w:divsChild>
    </w:div>
    <w:div w:id="1135105533">
      <w:bodyDiv w:val="1"/>
      <w:marLeft w:val="0"/>
      <w:marRight w:val="0"/>
      <w:marTop w:val="0"/>
      <w:marBottom w:val="0"/>
      <w:divBdr>
        <w:top w:val="none" w:sz="0" w:space="0" w:color="auto"/>
        <w:left w:val="none" w:sz="0" w:space="0" w:color="auto"/>
        <w:bottom w:val="none" w:sz="0" w:space="0" w:color="auto"/>
        <w:right w:val="none" w:sz="0" w:space="0" w:color="auto"/>
      </w:divBdr>
      <w:divsChild>
        <w:div w:id="495263771">
          <w:marLeft w:val="0"/>
          <w:marRight w:val="0"/>
          <w:marTop w:val="0"/>
          <w:marBottom w:val="0"/>
          <w:divBdr>
            <w:top w:val="none" w:sz="0" w:space="0" w:color="auto"/>
            <w:left w:val="none" w:sz="0" w:space="0" w:color="auto"/>
            <w:bottom w:val="none" w:sz="0" w:space="0" w:color="auto"/>
            <w:right w:val="none" w:sz="0" w:space="0" w:color="auto"/>
          </w:divBdr>
          <w:divsChild>
            <w:div w:id="774984507">
              <w:marLeft w:val="0"/>
              <w:marRight w:val="0"/>
              <w:marTop w:val="30"/>
              <w:marBottom w:val="30"/>
              <w:divBdr>
                <w:top w:val="none" w:sz="0" w:space="0" w:color="auto"/>
                <w:left w:val="none" w:sz="0" w:space="0" w:color="auto"/>
                <w:bottom w:val="none" w:sz="0" w:space="0" w:color="auto"/>
                <w:right w:val="none" w:sz="0" w:space="0" w:color="auto"/>
              </w:divBdr>
              <w:divsChild>
                <w:div w:id="37094278">
                  <w:marLeft w:val="0"/>
                  <w:marRight w:val="0"/>
                  <w:marTop w:val="0"/>
                  <w:marBottom w:val="0"/>
                  <w:divBdr>
                    <w:top w:val="none" w:sz="0" w:space="0" w:color="auto"/>
                    <w:left w:val="none" w:sz="0" w:space="0" w:color="auto"/>
                    <w:bottom w:val="none" w:sz="0" w:space="0" w:color="auto"/>
                    <w:right w:val="none" w:sz="0" w:space="0" w:color="auto"/>
                  </w:divBdr>
                  <w:divsChild>
                    <w:div w:id="208300783">
                      <w:marLeft w:val="0"/>
                      <w:marRight w:val="0"/>
                      <w:marTop w:val="0"/>
                      <w:marBottom w:val="0"/>
                      <w:divBdr>
                        <w:top w:val="none" w:sz="0" w:space="0" w:color="auto"/>
                        <w:left w:val="none" w:sz="0" w:space="0" w:color="auto"/>
                        <w:bottom w:val="none" w:sz="0" w:space="0" w:color="auto"/>
                        <w:right w:val="none" w:sz="0" w:space="0" w:color="auto"/>
                      </w:divBdr>
                    </w:div>
                  </w:divsChild>
                </w:div>
                <w:div w:id="38091921">
                  <w:marLeft w:val="0"/>
                  <w:marRight w:val="0"/>
                  <w:marTop w:val="0"/>
                  <w:marBottom w:val="0"/>
                  <w:divBdr>
                    <w:top w:val="none" w:sz="0" w:space="0" w:color="auto"/>
                    <w:left w:val="none" w:sz="0" w:space="0" w:color="auto"/>
                    <w:bottom w:val="none" w:sz="0" w:space="0" w:color="auto"/>
                    <w:right w:val="none" w:sz="0" w:space="0" w:color="auto"/>
                  </w:divBdr>
                  <w:divsChild>
                    <w:div w:id="1588995562">
                      <w:marLeft w:val="0"/>
                      <w:marRight w:val="0"/>
                      <w:marTop w:val="0"/>
                      <w:marBottom w:val="0"/>
                      <w:divBdr>
                        <w:top w:val="none" w:sz="0" w:space="0" w:color="auto"/>
                        <w:left w:val="none" w:sz="0" w:space="0" w:color="auto"/>
                        <w:bottom w:val="none" w:sz="0" w:space="0" w:color="auto"/>
                        <w:right w:val="none" w:sz="0" w:space="0" w:color="auto"/>
                      </w:divBdr>
                    </w:div>
                  </w:divsChild>
                </w:div>
                <w:div w:id="52167594">
                  <w:marLeft w:val="0"/>
                  <w:marRight w:val="0"/>
                  <w:marTop w:val="0"/>
                  <w:marBottom w:val="0"/>
                  <w:divBdr>
                    <w:top w:val="none" w:sz="0" w:space="0" w:color="auto"/>
                    <w:left w:val="none" w:sz="0" w:space="0" w:color="auto"/>
                    <w:bottom w:val="none" w:sz="0" w:space="0" w:color="auto"/>
                    <w:right w:val="none" w:sz="0" w:space="0" w:color="auto"/>
                  </w:divBdr>
                  <w:divsChild>
                    <w:div w:id="627316714">
                      <w:marLeft w:val="0"/>
                      <w:marRight w:val="0"/>
                      <w:marTop w:val="0"/>
                      <w:marBottom w:val="0"/>
                      <w:divBdr>
                        <w:top w:val="none" w:sz="0" w:space="0" w:color="auto"/>
                        <w:left w:val="none" w:sz="0" w:space="0" w:color="auto"/>
                        <w:bottom w:val="none" w:sz="0" w:space="0" w:color="auto"/>
                        <w:right w:val="none" w:sz="0" w:space="0" w:color="auto"/>
                      </w:divBdr>
                    </w:div>
                  </w:divsChild>
                </w:div>
                <w:div w:id="101195819">
                  <w:marLeft w:val="0"/>
                  <w:marRight w:val="0"/>
                  <w:marTop w:val="0"/>
                  <w:marBottom w:val="0"/>
                  <w:divBdr>
                    <w:top w:val="none" w:sz="0" w:space="0" w:color="auto"/>
                    <w:left w:val="none" w:sz="0" w:space="0" w:color="auto"/>
                    <w:bottom w:val="none" w:sz="0" w:space="0" w:color="auto"/>
                    <w:right w:val="none" w:sz="0" w:space="0" w:color="auto"/>
                  </w:divBdr>
                  <w:divsChild>
                    <w:div w:id="1238829073">
                      <w:marLeft w:val="0"/>
                      <w:marRight w:val="0"/>
                      <w:marTop w:val="0"/>
                      <w:marBottom w:val="0"/>
                      <w:divBdr>
                        <w:top w:val="none" w:sz="0" w:space="0" w:color="auto"/>
                        <w:left w:val="none" w:sz="0" w:space="0" w:color="auto"/>
                        <w:bottom w:val="none" w:sz="0" w:space="0" w:color="auto"/>
                        <w:right w:val="none" w:sz="0" w:space="0" w:color="auto"/>
                      </w:divBdr>
                    </w:div>
                  </w:divsChild>
                </w:div>
                <w:div w:id="226183534">
                  <w:marLeft w:val="0"/>
                  <w:marRight w:val="0"/>
                  <w:marTop w:val="0"/>
                  <w:marBottom w:val="0"/>
                  <w:divBdr>
                    <w:top w:val="none" w:sz="0" w:space="0" w:color="auto"/>
                    <w:left w:val="none" w:sz="0" w:space="0" w:color="auto"/>
                    <w:bottom w:val="none" w:sz="0" w:space="0" w:color="auto"/>
                    <w:right w:val="none" w:sz="0" w:space="0" w:color="auto"/>
                  </w:divBdr>
                  <w:divsChild>
                    <w:div w:id="649407007">
                      <w:marLeft w:val="0"/>
                      <w:marRight w:val="0"/>
                      <w:marTop w:val="0"/>
                      <w:marBottom w:val="0"/>
                      <w:divBdr>
                        <w:top w:val="none" w:sz="0" w:space="0" w:color="auto"/>
                        <w:left w:val="none" w:sz="0" w:space="0" w:color="auto"/>
                        <w:bottom w:val="none" w:sz="0" w:space="0" w:color="auto"/>
                        <w:right w:val="none" w:sz="0" w:space="0" w:color="auto"/>
                      </w:divBdr>
                    </w:div>
                  </w:divsChild>
                </w:div>
                <w:div w:id="346105209">
                  <w:marLeft w:val="0"/>
                  <w:marRight w:val="0"/>
                  <w:marTop w:val="0"/>
                  <w:marBottom w:val="0"/>
                  <w:divBdr>
                    <w:top w:val="none" w:sz="0" w:space="0" w:color="auto"/>
                    <w:left w:val="none" w:sz="0" w:space="0" w:color="auto"/>
                    <w:bottom w:val="none" w:sz="0" w:space="0" w:color="auto"/>
                    <w:right w:val="none" w:sz="0" w:space="0" w:color="auto"/>
                  </w:divBdr>
                  <w:divsChild>
                    <w:div w:id="1077674178">
                      <w:marLeft w:val="0"/>
                      <w:marRight w:val="0"/>
                      <w:marTop w:val="0"/>
                      <w:marBottom w:val="0"/>
                      <w:divBdr>
                        <w:top w:val="none" w:sz="0" w:space="0" w:color="auto"/>
                        <w:left w:val="none" w:sz="0" w:space="0" w:color="auto"/>
                        <w:bottom w:val="none" w:sz="0" w:space="0" w:color="auto"/>
                        <w:right w:val="none" w:sz="0" w:space="0" w:color="auto"/>
                      </w:divBdr>
                    </w:div>
                  </w:divsChild>
                </w:div>
                <w:div w:id="400300273">
                  <w:marLeft w:val="0"/>
                  <w:marRight w:val="0"/>
                  <w:marTop w:val="0"/>
                  <w:marBottom w:val="0"/>
                  <w:divBdr>
                    <w:top w:val="none" w:sz="0" w:space="0" w:color="auto"/>
                    <w:left w:val="none" w:sz="0" w:space="0" w:color="auto"/>
                    <w:bottom w:val="none" w:sz="0" w:space="0" w:color="auto"/>
                    <w:right w:val="none" w:sz="0" w:space="0" w:color="auto"/>
                  </w:divBdr>
                  <w:divsChild>
                    <w:div w:id="1815369011">
                      <w:marLeft w:val="0"/>
                      <w:marRight w:val="0"/>
                      <w:marTop w:val="0"/>
                      <w:marBottom w:val="0"/>
                      <w:divBdr>
                        <w:top w:val="none" w:sz="0" w:space="0" w:color="auto"/>
                        <w:left w:val="none" w:sz="0" w:space="0" w:color="auto"/>
                        <w:bottom w:val="none" w:sz="0" w:space="0" w:color="auto"/>
                        <w:right w:val="none" w:sz="0" w:space="0" w:color="auto"/>
                      </w:divBdr>
                    </w:div>
                  </w:divsChild>
                </w:div>
                <w:div w:id="510873615">
                  <w:marLeft w:val="0"/>
                  <w:marRight w:val="0"/>
                  <w:marTop w:val="0"/>
                  <w:marBottom w:val="0"/>
                  <w:divBdr>
                    <w:top w:val="none" w:sz="0" w:space="0" w:color="auto"/>
                    <w:left w:val="none" w:sz="0" w:space="0" w:color="auto"/>
                    <w:bottom w:val="none" w:sz="0" w:space="0" w:color="auto"/>
                    <w:right w:val="none" w:sz="0" w:space="0" w:color="auto"/>
                  </w:divBdr>
                  <w:divsChild>
                    <w:div w:id="1778403541">
                      <w:marLeft w:val="0"/>
                      <w:marRight w:val="0"/>
                      <w:marTop w:val="0"/>
                      <w:marBottom w:val="0"/>
                      <w:divBdr>
                        <w:top w:val="none" w:sz="0" w:space="0" w:color="auto"/>
                        <w:left w:val="none" w:sz="0" w:space="0" w:color="auto"/>
                        <w:bottom w:val="none" w:sz="0" w:space="0" w:color="auto"/>
                        <w:right w:val="none" w:sz="0" w:space="0" w:color="auto"/>
                      </w:divBdr>
                    </w:div>
                  </w:divsChild>
                </w:div>
                <w:div w:id="526868287">
                  <w:marLeft w:val="0"/>
                  <w:marRight w:val="0"/>
                  <w:marTop w:val="0"/>
                  <w:marBottom w:val="0"/>
                  <w:divBdr>
                    <w:top w:val="none" w:sz="0" w:space="0" w:color="auto"/>
                    <w:left w:val="none" w:sz="0" w:space="0" w:color="auto"/>
                    <w:bottom w:val="none" w:sz="0" w:space="0" w:color="auto"/>
                    <w:right w:val="none" w:sz="0" w:space="0" w:color="auto"/>
                  </w:divBdr>
                  <w:divsChild>
                    <w:div w:id="1253662684">
                      <w:marLeft w:val="0"/>
                      <w:marRight w:val="0"/>
                      <w:marTop w:val="0"/>
                      <w:marBottom w:val="0"/>
                      <w:divBdr>
                        <w:top w:val="none" w:sz="0" w:space="0" w:color="auto"/>
                        <w:left w:val="none" w:sz="0" w:space="0" w:color="auto"/>
                        <w:bottom w:val="none" w:sz="0" w:space="0" w:color="auto"/>
                        <w:right w:val="none" w:sz="0" w:space="0" w:color="auto"/>
                      </w:divBdr>
                    </w:div>
                  </w:divsChild>
                </w:div>
                <w:div w:id="581109706">
                  <w:marLeft w:val="0"/>
                  <w:marRight w:val="0"/>
                  <w:marTop w:val="0"/>
                  <w:marBottom w:val="0"/>
                  <w:divBdr>
                    <w:top w:val="none" w:sz="0" w:space="0" w:color="auto"/>
                    <w:left w:val="none" w:sz="0" w:space="0" w:color="auto"/>
                    <w:bottom w:val="none" w:sz="0" w:space="0" w:color="auto"/>
                    <w:right w:val="none" w:sz="0" w:space="0" w:color="auto"/>
                  </w:divBdr>
                  <w:divsChild>
                    <w:div w:id="1910771897">
                      <w:marLeft w:val="0"/>
                      <w:marRight w:val="0"/>
                      <w:marTop w:val="0"/>
                      <w:marBottom w:val="0"/>
                      <w:divBdr>
                        <w:top w:val="none" w:sz="0" w:space="0" w:color="auto"/>
                        <w:left w:val="none" w:sz="0" w:space="0" w:color="auto"/>
                        <w:bottom w:val="none" w:sz="0" w:space="0" w:color="auto"/>
                        <w:right w:val="none" w:sz="0" w:space="0" w:color="auto"/>
                      </w:divBdr>
                    </w:div>
                  </w:divsChild>
                </w:div>
                <w:div w:id="587664672">
                  <w:marLeft w:val="0"/>
                  <w:marRight w:val="0"/>
                  <w:marTop w:val="0"/>
                  <w:marBottom w:val="0"/>
                  <w:divBdr>
                    <w:top w:val="none" w:sz="0" w:space="0" w:color="auto"/>
                    <w:left w:val="none" w:sz="0" w:space="0" w:color="auto"/>
                    <w:bottom w:val="none" w:sz="0" w:space="0" w:color="auto"/>
                    <w:right w:val="none" w:sz="0" w:space="0" w:color="auto"/>
                  </w:divBdr>
                  <w:divsChild>
                    <w:div w:id="1651978141">
                      <w:marLeft w:val="0"/>
                      <w:marRight w:val="0"/>
                      <w:marTop w:val="0"/>
                      <w:marBottom w:val="0"/>
                      <w:divBdr>
                        <w:top w:val="none" w:sz="0" w:space="0" w:color="auto"/>
                        <w:left w:val="none" w:sz="0" w:space="0" w:color="auto"/>
                        <w:bottom w:val="none" w:sz="0" w:space="0" w:color="auto"/>
                        <w:right w:val="none" w:sz="0" w:space="0" w:color="auto"/>
                      </w:divBdr>
                    </w:div>
                  </w:divsChild>
                </w:div>
                <w:div w:id="659193389">
                  <w:marLeft w:val="0"/>
                  <w:marRight w:val="0"/>
                  <w:marTop w:val="0"/>
                  <w:marBottom w:val="0"/>
                  <w:divBdr>
                    <w:top w:val="none" w:sz="0" w:space="0" w:color="auto"/>
                    <w:left w:val="none" w:sz="0" w:space="0" w:color="auto"/>
                    <w:bottom w:val="none" w:sz="0" w:space="0" w:color="auto"/>
                    <w:right w:val="none" w:sz="0" w:space="0" w:color="auto"/>
                  </w:divBdr>
                  <w:divsChild>
                    <w:div w:id="323633915">
                      <w:marLeft w:val="0"/>
                      <w:marRight w:val="0"/>
                      <w:marTop w:val="0"/>
                      <w:marBottom w:val="0"/>
                      <w:divBdr>
                        <w:top w:val="none" w:sz="0" w:space="0" w:color="auto"/>
                        <w:left w:val="none" w:sz="0" w:space="0" w:color="auto"/>
                        <w:bottom w:val="none" w:sz="0" w:space="0" w:color="auto"/>
                        <w:right w:val="none" w:sz="0" w:space="0" w:color="auto"/>
                      </w:divBdr>
                    </w:div>
                  </w:divsChild>
                </w:div>
                <w:div w:id="774249981">
                  <w:marLeft w:val="0"/>
                  <w:marRight w:val="0"/>
                  <w:marTop w:val="0"/>
                  <w:marBottom w:val="0"/>
                  <w:divBdr>
                    <w:top w:val="none" w:sz="0" w:space="0" w:color="auto"/>
                    <w:left w:val="none" w:sz="0" w:space="0" w:color="auto"/>
                    <w:bottom w:val="none" w:sz="0" w:space="0" w:color="auto"/>
                    <w:right w:val="none" w:sz="0" w:space="0" w:color="auto"/>
                  </w:divBdr>
                  <w:divsChild>
                    <w:div w:id="82998715">
                      <w:marLeft w:val="0"/>
                      <w:marRight w:val="0"/>
                      <w:marTop w:val="0"/>
                      <w:marBottom w:val="0"/>
                      <w:divBdr>
                        <w:top w:val="none" w:sz="0" w:space="0" w:color="auto"/>
                        <w:left w:val="none" w:sz="0" w:space="0" w:color="auto"/>
                        <w:bottom w:val="none" w:sz="0" w:space="0" w:color="auto"/>
                        <w:right w:val="none" w:sz="0" w:space="0" w:color="auto"/>
                      </w:divBdr>
                    </w:div>
                  </w:divsChild>
                </w:div>
                <w:div w:id="775053996">
                  <w:marLeft w:val="0"/>
                  <w:marRight w:val="0"/>
                  <w:marTop w:val="0"/>
                  <w:marBottom w:val="0"/>
                  <w:divBdr>
                    <w:top w:val="none" w:sz="0" w:space="0" w:color="auto"/>
                    <w:left w:val="none" w:sz="0" w:space="0" w:color="auto"/>
                    <w:bottom w:val="none" w:sz="0" w:space="0" w:color="auto"/>
                    <w:right w:val="none" w:sz="0" w:space="0" w:color="auto"/>
                  </w:divBdr>
                  <w:divsChild>
                    <w:div w:id="1632443061">
                      <w:marLeft w:val="0"/>
                      <w:marRight w:val="0"/>
                      <w:marTop w:val="0"/>
                      <w:marBottom w:val="0"/>
                      <w:divBdr>
                        <w:top w:val="none" w:sz="0" w:space="0" w:color="auto"/>
                        <w:left w:val="none" w:sz="0" w:space="0" w:color="auto"/>
                        <w:bottom w:val="none" w:sz="0" w:space="0" w:color="auto"/>
                        <w:right w:val="none" w:sz="0" w:space="0" w:color="auto"/>
                      </w:divBdr>
                    </w:div>
                  </w:divsChild>
                </w:div>
                <w:div w:id="795370476">
                  <w:marLeft w:val="0"/>
                  <w:marRight w:val="0"/>
                  <w:marTop w:val="0"/>
                  <w:marBottom w:val="0"/>
                  <w:divBdr>
                    <w:top w:val="none" w:sz="0" w:space="0" w:color="auto"/>
                    <w:left w:val="none" w:sz="0" w:space="0" w:color="auto"/>
                    <w:bottom w:val="none" w:sz="0" w:space="0" w:color="auto"/>
                    <w:right w:val="none" w:sz="0" w:space="0" w:color="auto"/>
                  </w:divBdr>
                  <w:divsChild>
                    <w:div w:id="432045763">
                      <w:marLeft w:val="0"/>
                      <w:marRight w:val="0"/>
                      <w:marTop w:val="0"/>
                      <w:marBottom w:val="0"/>
                      <w:divBdr>
                        <w:top w:val="none" w:sz="0" w:space="0" w:color="auto"/>
                        <w:left w:val="none" w:sz="0" w:space="0" w:color="auto"/>
                        <w:bottom w:val="none" w:sz="0" w:space="0" w:color="auto"/>
                        <w:right w:val="none" w:sz="0" w:space="0" w:color="auto"/>
                      </w:divBdr>
                    </w:div>
                  </w:divsChild>
                </w:div>
                <w:div w:id="857306640">
                  <w:marLeft w:val="0"/>
                  <w:marRight w:val="0"/>
                  <w:marTop w:val="0"/>
                  <w:marBottom w:val="0"/>
                  <w:divBdr>
                    <w:top w:val="none" w:sz="0" w:space="0" w:color="auto"/>
                    <w:left w:val="none" w:sz="0" w:space="0" w:color="auto"/>
                    <w:bottom w:val="none" w:sz="0" w:space="0" w:color="auto"/>
                    <w:right w:val="none" w:sz="0" w:space="0" w:color="auto"/>
                  </w:divBdr>
                  <w:divsChild>
                    <w:div w:id="1963687539">
                      <w:marLeft w:val="0"/>
                      <w:marRight w:val="0"/>
                      <w:marTop w:val="0"/>
                      <w:marBottom w:val="0"/>
                      <w:divBdr>
                        <w:top w:val="none" w:sz="0" w:space="0" w:color="auto"/>
                        <w:left w:val="none" w:sz="0" w:space="0" w:color="auto"/>
                        <w:bottom w:val="none" w:sz="0" w:space="0" w:color="auto"/>
                        <w:right w:val="none" w:sz="0" w:space="0" w:color="auto"/>
                      </w:divBdr>
                    </w:div>
                  </w:divsChild>
                </w:div>
                <w:div w:id="862937549">
                  <w:marLeft w:val="0"/>
                  <w:marRight w:val="0"/>
                  <w:marTop w:val="0"/>
                  <w:marBottom w:val="0"/>
                  <w:divBdr>
                    <w:top w:val="none" w:sz="0" w:space="0" w:color="auto"/>
                    <w:left w:val="none" w:sz="0" w:space="0" w:color="auto"/>
                    <w:bottom w:val="none" w:sz="0" w:space="0" w:color="auto"/>
                    <w:right w:val="none" w:sz="0" w:space="0" w:color="auto"/>
                  </w:divBdr>
                  <w:divsChild>
                    <w:div w:id="1444301080">
                      <w:marLeft w:val="0"/>
                      <w:marRight w:val="0"/>
                      <w:marTop w:val="0"/>
                      <w:marBottom w:val="0"/>
                      <w:divBdr>
                        <w:top w:val="none" w:sz="0" w:space="0" w:color="auto"/>
                        <w:left w:val="none" w:sz="0" w:space="0" w:color="auto"/>
                        <w:bottom w:val="none" w:sz="0" w:space="0" w:color="auto"/>
                        <w:right w:val="none" w:sz="0" w:space="0" w:color="auto"/>
                      </w:divBdr>
                    </w:div>
                  </w:divsChild>
                </w:div>
                <w:div w:id="925384396">
                  <w:marLeft w:val="0"/>
                  <w:marRight w:val="0"/>
                  <w:marTop w:val="0"/>
                  <w:marBottom w:val="0"/>
                  <w:divBdr>
                    <w:top w:val="none" w:sz="0" w:space="0" w:color="auto"/>
                    <w:left w:val="none" w:sz="0" w:space="0" w:color="auto"/>
                    <w:bottom w:val="none" w:sz="0" w:space="0" w:color="auto"/>
                    <w:right w:val="none" w:sz="0" w:space="0" w:color="auto"/>
                  </w:divBdr>
                  <w:divsChild>
                    <w:div w:id="1960063548">
                      <w:marLeft w:val="0"/>
                      <w:marRight w:val="0"/>
                      <w:marTop w:val="0"/>
                      <w:marBottom w:val="0"/>
                      <w:divBdr>
                        <w:top w:val="none" w:sz="0" w:space="0" w:color="auto"/>
                        <w:left w:val="none" w:sz="0" w:space="0" w:color="auto"/>
                        <w:bottom w:val="none" w:sz="0" w:space="0" w:color="auto"/>
                        <w:right w:val="none" w:sz="0" w:space="0" w:color="auto"/>
                      </w:divBdr>
                    </w:div>
                  </w:divsChild>
                </w:div>
                <w:div w:id="953511887">
                  <w:marLeft w:val="0"/>
                  <w:marRight w:val="0"/>
                  <w:marTop w:val="0"/>
                  <w:marBottom w:val="0"/>
                  <w:divBdr>
                    <w:top w:val="none" w:sz="0" w:space="0" w:color="auto"/>
                    <w:left w:val="none" w:sz="0" w:space="0" w:color="auto"/>
                    <w:bottom w:val="none" w:sz="0" w:space="0" w:color="auto"/>
                    <w:right w:val="none" w:sz="0" w:space="0" w:color="auto"/>
                  </w:divBdr>
                  <w:divsChild>
                    <w:div w:id="1259826475">
                      <w:marLeft w:val="0"/>
                      <w:marRight w:val="0"/>
                      <w:marTop w:val="0"/>
                      <w:marBottom w:val="0"/>
                      <w:divBdr>
                        <w:top w:val="none" w:sz="0" w:space="0" w:color="auto"/>
                        <w:left w:val="none" w:sz="0" w:space="0" w:color="auto"/>
                        <w:bottom w:val="none" w:sz="0" w:space="0" w:color="auto"/>
                        <w:right w:val="none" w:sz="0" w:space="0" w:color="auto"/>
                      </w:divBdr>
                    </w:div>
                  </w:divsChild>
                </w:div>
                <w:div w:id="1155879907">
                  <w:marLeft w:val="0"/>
                  <w:marRight w:val="0"/>
                  <w:marTop w:val="0"/>
                  <w:marBottom w:val="0"/>
                  <w:divBdr>
                    <w:top w:val="none" w:sz="0" w:space="0" w:color="auto"/>
                    <w:left w:val="none" w:sz="0" w:space="0" w:color="auto"/>
                    <w:bottom w:val="none" w:sz="0" w:space="0" w:color="auto"/>
                    <w:right w:val="none" w:sz="0" w:space="0" w:color="auto"/>
                  </w:divBdr>
                  <w:divsChild>
                    <w:div w:id="107282811">
                      <w:marLeft w:val="0"/>
                      <w:marRight w:val="0"/>
                      <w:marTop w:val="0"/>
                      <w:marBottom w:val="0"/>
                      <w:divBdr>
                        <w:top w:val="none" w:sz="0" w:space="0" w:color="auto"/>
                        <w:left w:val="none" w:sz="0" w:space="0" w:color="auto"/>
                        <w:bottom w:val="none" w:sz="0" w:space="0" w:color="auto"/>
                        <w:right w:val="none" w:sz="0" w:space="0" w:color="auto"/>
                      </w:divBdr>
                    </w:div>
                  </w:divsChild>
                </w:div>
                <w:div w:id="1238517312">
                  <w:marLeft w:val="0"/>
                  <w:marRight w:val="0"/>
                  <w:marTop w:val="0"/>
                  <w:marBottom w:val="0"/>
                  <w:divBdr>
                    <w:top w:val="none" w:sz="0" w:space="0" w:color="auto"/>
                    <w:left w:val="none" w:sz="0" w:space="0" w:color="auto"/>
                    <w:bottom w:val="none" w:sz="0" w:space="0" w:color="auto"/>
                    <w:right w:val="none" w:sz="0" w:space="0" w:color="auto"/>
                  </w:divBdr>
                  <w:divsChild>
                    <w:div w:id="437146041">
                      <w:marLeft w:val="0"/>
                      <w:marRight w:val="0"/>
                      <w:marTop w:val="0"/>
                      <w:marBottom w:val="0"/>
                      <w:divBdr>
                        <w:top w:val="none" w:sz="0" w:space="0" w:color="auto"/>
                        <w:left w:val="none" w:sz="0" w:space="0" w:color="auto"/>
                        <w:bottom w:val="none" w:sz="0" w:space="0" w:color="auto"/>
                        <w:right w:val="none" w:sz="0" w:space="0" w:color="auto"/>
                      </w:divBdr>
                    </w:div>
                  </w:divsChild>
                </w:div>
                <w:div w:id="1281687741">
                  <w:marLeft w:val="0"/>
                  <w:marRight w:val="0"/>
                  <w:marTop w:val="0"/>
                  <w:marBottom w:val="0"/>
                  <w:divBdr>
                    <w:top w:val="none" w:sz="0" w:space="0" w:color="auto"/>
                    <w:left w:val="none" w:sz="0" w:space="0" w:color="auto"/>
                    <w:bottom w:val="none" w:sz="0" w:space="0" w:color="auto"/>
                    <w:right w:val="none" w:sz="0" w:space="0" w:color="auto"/>
                  </w:divBdr>
                  <w:divsChild>
                    <w:div w:id="612176736">
                      <w:marLeft w:val="0"/>
                      <w:marRight w:val="0"/>
                      <w:marTop w:val="0"/>
                      <w:marBottom w:val="0"/>
                      <w:divBdr>
                        <w:top w:val="none" w:sz="0" w:space="0" w:color="auto"/>
                        <w:left w:val="none" w:sz="0" w:space="0" w:color="auto"/>
                        <w:bottom w:val="none" w:sz="0" w:space="0" w:color="auto"/>
                        <w:right w:val="none" w:sz="0" w:space="0" w:color="auto"/>
                      </w:divBdr>
                    </w:div>
                  </w:divsChild>
                </w:div>
                <w:div w:id="1362631237">
                  <w:marLeft w:val="0"/>
                  <w:marRight w:val="0"/>
                  <w:marTop w:val="0"/>
                  <w:marBottom w:val="0"/>
                  <w:divBdr>
                    <w:top w:val="none" w:sz="0" w:space="0" w:color="auto"/>
                    <w:left w:val="none" w:sz="0" w:space="0" w:color="auto"/>
                    <w:bottom w:val="none" w:sz="0" w:space="0" w:color="auto"/>
                    <w:right w:val="none" w:sz="0" w:space="0" w:color="auto"/>
                  </w:divBdr>
                  <w:divsChild>
                    <w:div w:id="579022273">
                      <w:marLeft w:val="0"/>
                      <w:marRight w:val="0"/>
                      <w:marTop w:val="0"/>
                      <w:marBottom w:val="0"/>
                      <w:divBdr>
                        <w:top w:val="none" w:sz="0" w:space="0" w:color="auto"/>
                        <w:left w:val="none" w:sz="0" w:space="0" w:color="auto"/>
                        <w:bottom w:val="none" w:sz="0" w:space="0" w:color="auto"/>
                        <w:right w:val="none" w:sz="0" w:space="0" w:color="auto"/>
                      </w:divBdr>
                    </w:div>
                  </w:divsChild>
                </w:div>
                <w:div w:id="1554348244">
                  <w:marLeft w:val="0"/>
                  <w:marRight w:val="0"/>
                  <w:marTop w:val="0"/>
                  <w:marBottom w:val="0"/>
                  <w:divBdr>
                    <w:top w:val="none" w:sz="0" w:space="0" w:color="auto"/>
                    <w:left w:val="none" w:sz="0" w:space="0" w:color="auto"/>
                    <w:bottom w:val="none" w:sz="0" w:space="0" w:color="auto"/>
                    <w:right w:val="none" w:sz="0" w:space="0" w:color="auto"/>
                  </w:divBdr>
                  <w:divsChild>
                    <w:div w:id="1340086513">
                      <w:marLeft w:val="0"/>
                      <w:marRight w:val="0"/>
                      <w:marTop w:val="0"/>
                      <w:marBottom w:val="0"/>
                      <w:divBdr>
                        <w:top w:val="none" w:sz="0" w:space="0" w:color="auto"/>
                        <w:left w:val="none" w:sz="0" w:space="0" w:color="auto"/>
                        <w:bottom w:val="none" w:sz="0" w:space="0" w:color="auto"/>
                        <w:right w:val="none" w:sz="0" w:space="0" w:color="auto"/>
                      </w:divBdr>
                    </w:div>
                  </w:divsChild>
                </w:div>
                <w:div w:id="1660308040">
                  <w:marLeft w:val="0"/>
                  <w:marRight w:val="0"/>
                  <w:marTop w:val="0"/>
                  <w:marBottom w:val="0"/>
                  <w:divBdr>
                    <w:top w:val="none" w:sz="0" w:space="0" w:color="auto"/>
                    <w:left w:val="none" w:sz="0" w:space="0" w:color="auto"/>
                    <w:bottom w:val="none" w:sz="0" w:space="0" w:color="auto"/>
                    <w:right w:val="none" w:sz="0" w:space="0" w:color="auto"/>
                  </w:divBdr>
                  <w:divsChild>
                    <w:div w:id="487595379">
                      <w:marLeft w:val="0"/>
                      <w:marRight w:val="0"/>
                      <w:marTop w:val="0"/>
                      <w:marBottom w:val="0"/>
                      <w:divBdr>
                        <w:top w:val="none" w:sz="0" w:space="0" w:color="auto"/>
                        <w:left w:val="none" w:sz="0" w:space="0" w:color="auto"/>
                        <w:bottom w:val="none" w:sz="0" w:space="0" w:color="auto"/>
                        <w:right w:val="none" w:sz="0" w:space="0" w:color="auto"/>
                      </w:divBdr>
                    </w:div>
                  </w:divsChild>
                </w:div>
                <w:div w:id="1678772641">
                  <w:marLeft w:val="0"/>
                  <w:marRight w:val="0"/>
                  <w:marTop w:val="0"/>
                  <w:marBottom w:val="0"/>
                  <w:divBdr>
                    <w:top w:val="none" w:sz="0" w:space="0" w:color="auto"/>
                    <w:left w:val="none" w:sz="0" w:space="0" w:color="auto"/>
                    <w:bottom w:val="none" w:sz="0" w:space="0" w:color="auto"/>
                    <w:right w:val="none" w:sz="0" w:space="0" w:color="auto"/>
                  </w:divBdr>
                  <w:divsChild>
                    <w:div w:id="653994103">
                      <w:marLeft w:val="0"/>
                      <w:marRight w:val="0"/>
                      <w:marTop w:val="0"/>
                      <w:marBottom w:val="0"/>
                      <w:divBdr>
                        <w:top w:val="none" w:sz="0" w:space="0" w:color="auto"/>
                        <w:left w:val="none" w:sz="0" w:space="0" w:color="auto"/>
                        <w:bottom w:val="none" w:sz="0" w:space="0" w:color="auto"/>
                        <w:right w:val="none" w:sz="0" w:space="0" w:color="auto"/>
                      </w:divBdr>
                    </w:div>
                  </w:divsChild>
                </w:div>
                <w:div w:id="1816217567">
                  <w:marLeft w:val="0"/>
                  <w:marRight w:val="0"/>
                  <w:marTop w:val="0"/>
                  <w:marBottom w:val="0"/>
                  <w:divBdr>
                    <w:top w:val="none" w:sz="0" w:space="0" w:color="auto"/>
                    <w:left w:val="none" w:sz="0" w:space="0" w:color="auto"/>
                    <w:bottom w:val="none" w:sz="0" w:space="0" w:color="auto"/>
                    <w:right w:val="none" w:sz="0" w:space="0" w:color="auto"/>
                  </w:divBdr>
                  <w:divsChild>
                    <w:div w:id="738286291">
                      <w:marLeft w:val="0"/>
                      <w:marRight w:val="0"/>
                      <w:marTop w:val="0"/>
                      <w:marBottom w:val="0"/>
                      <w:divBdr>
                        <w:top w:val="none" w:sz="0" w:space="0" w:color="auto"/>
                        <w:left w:val="none" w:sz="0" w:space="0" w:color="auto"/>
                        <w:bottom w:val="none" w:sz="0" w:space="0" w:color="auto"/>
                        <w:right w:val="none" w:sz="0" w:space="0" w:color="auto"/>
                      </w:divBdr>
                    </w:div>
                  </w:divsChild>
                </w:div>
                <w:div w:id="1841772938">
                  <w:marLeft w:val="0"/>
                  <w:marRight w:val="0"/>
                  <w:marTop w:val="0"/>
                  <w:marBottom w:val="0"/>
                  <w:divBdr>
                    <w:top w:val="none" w:sz="0" w:space="0" w:color="auto"/>
                    <w:left w:val="none" w:sz="0" w:space="0" w:color="auto"/>
                    <w:bottom w:val="none" w:sz="0" w:space="0" w:color="auto"/>
                    <w:right w:val="none" w:sz="0" w:space="0" w:color="auto"/>
                  </w:divBdr>
                  <w:divsChild>
                    <w:div w:id="560865675">
                      <w:marLeft w:val="0"/>
                      <w:marRight w:val="0"/>
                      <w:marTop w:val="0"/>
                      <w:marBottom w:val="0"/>
                      <w:divBdr>
                        <w:top w:val="none" w:sz="0" w:space="0" w:color="auto"/>
                        <w:left w:val="none" w:sz="0" w:space="0" w:color="auto"/>
                        <w:bottom w:val="none" w:sz="0" w:space="0" w:color="auto"/>
                        <w:right w:val="none" w:sz="0" w:space="0" w:color="auto"/>
                      </w:divBdr>
                    </w:div>
                  </w:divsChild>
                </w:div>
                <w:div w:id="1858687948">
                  <w:marLeft w:val="0"/>
                  <w:marRight w:val="0"/>
                  <w:marTop w:val="0"/>
                  <w:marBottom w:val="0"/>
                  <w:divBdr>
                    <w:top w:val="none" w:sz="0" w:space="0" w:color="auto"/>
                    <w:left w:val="none" w:sz="0" w:space="0" w:color="auto"/>
                    <w:bottom w:val="none" w:sz="0" w:space="0" w:color="auto"/>
                    <w:right w:val="none" w:sz="0" w:space="0" w:color="auto"/>
                  </w:divBdr>
                  <w:divsChild>
                    <w:div w:id="1748264463">
                      <w:marLeft w:val="0"/>
                      <w:marRight w:val="0"/>
                      <w:marTop w:val="0"/>
                      <w:marBottom w:val="0"/>
                      <w:divBdr>
                        <w:top w:val="none" w:sz="0" w:space="0" w:color="auto"/>
                        <w:left w:val="none" w:sz="0" w:space="0" w:color="auto"/>
                        <w:bottom w:val="none" w:sz="0" w:space="0" w:color="auto"/>
                        <w:right w:val="none" w:sz="0" w:space="0" w:color="auto"/>
                      </w:divBdr>
                    </w:div>
                  </w:divsChild>
                </w:div>
                <w:div w:id="1890220724">
                  <w:marLeft w:val="0"/>
                  <w:marRight w:val="0"/>
                  <w:marTop w:val="0"/>
                  <w:marBottom w:val="0"/>
                  <w:divBdr>
                    <w:top w:val="none" w:sz="0" w:space="0" w:color="auto"/>
                    <w:left w:val="none" w:sz="0" w:space="0" w:color="auto"/>
                    <w:bottom w:val="none" w:sz="0" w:space="0" w:color="auto"/>
                    <w:right w:val="none" w:sz="0" w:space="0" w:color="auto"/>
                  </w:divBdr>
                  <w:divsChild>
                    <w:div w:id="15558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639461">
          <w:marLeft w:val="0"/>
          <w:marRight w:val="0"/>
          <w:marTop w:val="0"/>
          <w:marBottom w:val="0"/>
          <w:divBdr>
            <w:top w:val="none" w:sz="0" w:space="0" w:color="auto"/>
            <w:left w:val="none" w:sz="0" w:space="0" w:color="auto"/>
            <w:bottom w:val="none" w:sz="0" w:space="0" w:color="auto"/>
            <w:right w:val="none" w:sz="0" w:space="0" w:color="auto"/>
          </w:divBdr>
        </w:div>
      </w:divsChild>
    </w:div>
    <w:div w:id="1154368160">
      <w:bodyDiv w:val="1"/>
      <w:marLeft w:val="0"/>
      <w:marRight w:val="0"/>
      <w:marTop w:val="0"/>
      <w:marBottom w:val="0"/>
      <w:divBdr>
        <w:top w:val="none" w:sz="0" w:space="0" w:color="auto"/>
        <w:left w:val="none" w:sz="0" w:space="0" w:color="auto"/>
        <w:bottom w:val="none" w:sz="0" w:space="0" w:color="auto"/>
        <w:right w:val="none" w:sz="0" w:space="0" w:color="auto"/>
      </w:divBdr>
    </w:div>
    <w:div w:id="1180585393">
      <w:bodyDiv w:val="1"/>
      <w:marLeft w:val="0"/>
      <w:marRight w:val="0"/>
      <w:marTop w:val="0"/>
      <w:marBottom w:val="0"/>
      <w:divBdr>
        <w:top w:val="none" w:sz="0" w:space="0" w:color="auto"/>
        <w:left w:val="none" w:sz="0" w:space="0" w:color="auto"/>
        <w:bottom w:val="none" w:sz="0" w:space="0" w:color="auto"/>
        <w:right w:val="none" w:sz="0" w:space="0" w:color="auto"/>
      </w:divBdr>
    </w:div>
    <w:div w:id="1185368847">
      <w:bodyDiv w:val="1"/>
      <w:marLeft w:val="0"/>
      <w:marRight w:val="0"/>
      <w:marTop w:val="0"/>
      <w:marBottom w:val="0"/>
      <w:divBdr>
        <w:top w:val="none" w:sz="0" w:space="0" w:color="auto"/>
        <w:left w:val="none" w:sz="0" w:space="0" w:color="auto"/>
        <w:bottom w:val="none" w:sz="0" w:space="0" w:color="auto"/>
        <w:right w:val="none" w:sz="0" w:space="0" w:color="auto"/>
      </w:divBdr>
    </w:div>
    <w:div w:id="1229028947">
      <w:bodyDiv w:val="1"/>
      <w:marLeft w:val="0"/>
      <w:marRight w:val="0"/>
      <w:marTop w:val="0"/>
      <w:marBottom w:val="0"/>
      <w:divBdr>
        <w:top w:val="none" w:sz="0" w:space="0" w:color="auto"/>
        <w:left w:val="none" w:sz="0" w:space="0" w:color="auto"/>
        <w:bottom w:val="none" w:sz="0" w:space="0" w:color="auto"/>
        <w:right w:val="none" w:sz="0" w:space="0" w:color="auto"/>
      </w:divBdr>
    </w:div>
    <w:div w:id="1373387375">
      <w:bodyDiv w:val="1"/>
      <w:marLeft w:val="0"/>
      <w:marRight w:val="0"/>
      <w:marTop w:val="0"/>
      <w:marBottom w:val="0"/>
      <w:divBdr>
        <w:top w:val="none" w:sz="0" w:space="0" w:color="auto"/>
        <w:left w:val="none" w:sz="0" w:space="0" w:color="auto"/>
        <w:bottom w:val="none" w:sz="0" w:space="0" w:color="auto"/>
        <w:right w:val="none" w:sz="0" w:space="0" w:color="auto"/>
      </w:divBdr>
      <w:divsChild>
        <w:div w:id="547956034">
          <w:marLeft w:val="0"/>
          <w:marRight w:val="0"/>
          <w:marTop w:val="0"/>
          <w:marBottom w:val="0"/>
          <w:divBdr>
            <w:top w:val="none" w:sz="0" w:space="0" w:color="auto"/>
            <w:left w:val="none" w:sz="0" w:space="0" w:color="auto"/>
            <w:bottom w:val="none" w:sz="0" w:space="0" w:color="auto"/>
            <w:right w:val="none" w:sz="0" w:space="0" w:color="auto"/>
          </w:divBdr>
        </w:div>
        <w:div w:id="1492017011">
          <w:marLeft w:val="0"/>
          <w:marRight w:val="0"/>
          <w:marTop w:val="0"/>
          <w:marBottom w:val="0"/>
          <w:divBdr>
            <w:top w:val="none" w:sz="0" w:space="0" w:color="auto"/>
            <w:left w:val="none" w:sz="0" w:space="0" w:color="auto"/>
            <w:bottom w:val="none" w:sz="0" w:space="0" w:color="auto"/>
            <w:right w:val="none" w:sz="0" w:space="0" w:color="auto"/>
          </w:divBdr>
          <w:divsChild>
            <w:div w:id="1172795652">
              <w:marLeft w:val="0"/>
              <w:marRight w:val="0"/>
              <w:marTop w:val="30"/>
              <w:marBottom w:val="30"/>
              <w:divBdr>
                <w:top w:val="none" w:sz="0" w:space="0" w:color="auto"/>
                <w:left w:val="none" w:sz="0" w:space="0" w:color="auto"/>
                <w:bottom w:val="none" w:sz="0" w:space="0" w:color="auto"/>
                <w:right w:val="none" w:sz="0" w:space="0" w:color="auto"/>
              </w:divBdr>
              <w:divsChild>
                <w:div w:id="176583661">
                  <w:marLeft w:val="0"/>
                  <w:marRight w:val="0"/>
                  <w:marTop w:val="0"/>
                  <w:marBottom w:val="0"/>
                  <w:divBdr>
                    <w:top w:val="none" w:sz="0" w:space="0" w:color="auto"/>
                    <w:left w:val="none" w:sz="0" w:space="0" w:color="auto"/>
                    <w:bottom w:val="none" w:sz="0" w:space="0" w:color="auto"/>
                    <w:right w:val="none" w:sz="0" w:space="0" w:color="auto"/>
                  </w:divBdr>
                  <w:divsChild>
                    <w:div w:id="1494688324">
                      <w:marLeft w:val="0"/>
                      <w:marRight w:val="0"/>
                      <w:marTop w:val="0"/>
                      <w:marBottom w:val="0"/>
                      <w:divBdr>
                        <w:top w:val="none" w:sz="0" w:space="0" w:color="auto"/>
                        <w:left w:val="none" w:sz="0" w:space="0" w:color="auto"/>
                        <w:bottom w:val="none" w:sz="0" w:space="0" w:color="auto"/>
                        <w:right w:val="none" w:sz="0" w:space="0" w:color="auto"/>
                      </w:divBdr>
                    </w:div>
                  </w:divsChild>
                </w:div>
                <w:div w:id="209389030">
                  <w:marLeft w:val="0"/>
                  <w:marRight w:val="0"/>
                  <w:marTop w:val="0"/>
                  <w:marBottom w:val="0"/>
                  <w:divBdr>
                    <w:top w:val="none" w:sz="0" w:space="0" w:color="auto"/>
                    <w:left w:val="none" w:sz="0" w:space="0" w:color="auto"/>
                    <w:bottom w:val="none" w:sz="0" w:space="0" w:color="auto"/>
                    <w:right w:val="none" w:sz="0" w:space="0" w:color="auto"/>
                  </w:divBdr>
                  <w:divsChild>
                    <w:div w:id="667053117">
                      <w:marLeft w:val="0"/>
                      <w:marRight w:val="0"/>
                      <w:marTop w:val="0"/>
                      <w:marBottom w:val="0"/>
                      <w:divBdr>
                        <w:top w:val="none" w:sz="0" w:space="0" w:color="auto"/>
                        <w:left w:val="none" w:sz="0" w:space="0" w:color="auto"/>
                        <w:bottom w:val="none" w:sz="0" w:space="0" w:color="auto"/>
                        <w:right w:val="none" w:sz="0" w:space="0" w:color="auto"/>
                      </w:divBdr>
                    </w:div>
                  </w:divsChild>
                </w:div>
                <w:div w:id="253827083">
                  <w:marLeft w:val="0"/>
                  <w:marRight w:val="0"/>
                  <w:marTop w:val="0"/>
                  <w:marBottom w:val="0"/>
                  <w:divBdr>
                    <w:top w:val="none" w:sz="0" w:space="0" w:color="auto"/>
                    <w:left w:val="none" w:sz="0" w:space="0" w:color="auto"/>
                    <w:bottom w:val="none" w:sz="0" w:space="0" w:color="auto"/>
                    <w:right w:val="none" w:sz="0" w:space="0" w:color="auto"/>
                  </w:divBdr>
                  <w:divsChild>
                    <w:div w:id="234781338">
                      <w:marLeft w:val="0"/>
                      <w:marRight w:val="0"/>
                      <w:marTop w:val="0"/>
                      <w:marBottom w:val="0"/>
                      <w:divBdr>
                        <w:top w:val="none" w:sz="0" w:space="0" w:color="auto"/>
                        <w:left w:val="none" w:sz="0" w:space="0" w:color="auto"/>
                        <w:bottom w:val="none" w:sz="0" w:space="0" w:color="auto"/>
                        <w:right w:val="none" w:sz="0" w:space="0" w:color="auto"/>
                      </w:divBdr>
                    </w:div>
                  </w:divsChild>
                </w:div>
                <w:div w:id="294220029">
                  <w:marLeft w:val="0"/>
                  <w:marRight w:val="0"/>
                  <w:marTop w:val="0"/>
                  <w:marBottom w:val="0"/>
                  <w:divBdr>
                    <w:top w:val="none" w:sz="0" w:space="0" w:color="auto"/>
                    <w:left w:val="none" w:sz="0" w:space="0" w:color="auto"/>
                    <w:bottom w:val="none" w:sz="0" w:space="0" w:color="auto"/>
                    <w:right w:val="none" w:sz="0" w:space="0" w:color="auto"/>
                  </w:divBdr>
                  <w:divsChild>
                    <w:div w:id="1318192542">
                      <w:marLeft w:val="0"/>
                      <w:marRight w:val="0"/>
                      <w:marTop w:val="0"/>
                      <w:marBottom w:val="0"/>
                      <w:divBdr>
                        <w:top w:val="none" w:sz="0" w:space="0" w:color="auto"/>
                        <w:left w:val="none" w:sz="0" w:space="0" w:color="auto"/>
                        <w:bottom w:val="none" w:sz="0" w:space="0" w:color="auto"/>
                        <w:right w:val="none" w:sz="0" w:space="0" w:color="auto"/>
                      </w:divBdr>
                    </w:div>
                  </w:divsChild>
                </w:div>
                <w:div w:id="383257248">
                  <w:marLeft w:val="0"/>
                  <w:marRight w:val="0"/>
                  <w:marTop w:val="0"/>
                  <w:marBottom w:val="0"/>
                  <w:divBdr>
                    <w:top w:val="none" w:sz="0" w:space="0" w:color="auto"/>
                    <w:left w:val="none" w:sz="0" w:space="0" w:color="auto"/>
                    <w:bottom w:val="none" w:sz="0" w:space="0" w:color="auto"/>
                    <w:right w:val="none" w:sz="0" w:space="0" w:color="auto"/>
                  </w:divBdr>
                  <w:divsChild>
                    <w:div w:id="881938818">
                      <w:marLeft w:val="0"/>
                      <w:marRight w:val="0"/>
                      <w:marTop w:val="0"/>
                      <w:marBottom w:val="0"/>
                      <w:divBdr>
                        <w:top w:val="none" w:sz="0" w:space="0" w:color="auto"/>
                        <w:left w:val="none" w:sz="0" w:space="0" w:color="auto"/>
                        <w:bottom w:val="none" w:sz="0" w:space="0" w:color="auto"/>
                        <w:right w:val="none" w:sz="0" w:space="0" w:color="auto"/>
                      </w:divBdr>
                    </w:div>
                  </w:divsChild>
                </w:div>
                <w:div w:id="424155890">
                  <w:marLeft w:val="0"/>
                  <w:marRight w:val="0"/>
                  <w:marTop w:val="0"/>
                  <w:marBottom w:val="0"/>
                  <w:divBdr>
                    <w:top w:val="none" w:sz="0" w:space="0" w:color="auto"/>
                    <w:left w:val="none" w:sz="0" w:space="0" w:color="auto"/>
                    <w:bottom w:val="none" w:sz="0" w:space="0" w:color="auto"/>
                    <w:right w:val="none" w:sz="0" w:space="0" w:color="auto"/>
                  </w:divBdr>
                  <w:divsChild>
                    <w:div w:id="354426976">
                      <w:marLeft w:val="0"/>
                      <w:marRight w:val="0"/>
                      <w:marTop w:val="0"/>
                      <w:marBottom w:val="0"/>
                      <w:divBdr>
                        <w:top w:val="none" w:sz="0" w:space="0" w:color="auto"/>
                        <w:left w:val="none" w:sz="0" w:space="0" w:color="auto"/>
                        <w:bottom w:val="none" w:sz="0" w:space="0" w:color="auto"/>
                        <w:right w:val="none" w:sz="0" w:space="0" w:color="auto"/>
                      </w:divBdr>
                    </w:div>
                  </w:divsChild>
                </w:div>
                <w:div w:id="438110809">
                  <w:marLeft w:val="0"/>
                  <w:marRight w:val="0"/>
                  <w:marTop w:val="0"/>
                  <w:marBottom w:val="0"/>
                  <w:divBdr>
                    <w:top w:val="none" w:sz="0" w:space="0" w:color="auto"/>
                    <w:left w:val="none" w:sz="0" w:space="0" w:color="auto"/>
                    <w:bottom w:val="none" w:sz="0" w:space="0" w:color="auto"/>
                    <w:right w:val="none" w:sz="0" w:space="0" w:color="auto"/>
                  </w:divBdr>
                  <w:divsChild>
                    <w:div w:id="1807621563">
                      <w:marLeft w:val="0"/>
                      <w:marRight w:val="0"/>
                      <w:marTop w:val="0"/>
                      <w:marBottom w:val="0"/>
                      <w:divBdr>
                        <w:top w:val="none" w:sz="0" w:space="0" w:color="auto"/>
                        <w:left w:val="none" w:sz="0" w:space="0" w:color="auto"/>
                        <w:bottom w:val="none" w:sz="0" w:space="0" w:color="auto"/>
                        <w:right w:val="none" w:sz="0" w:space="0" w:color="auto"/>
                      </w:divBdr>
                    </w:div>
                  </w:divsChild>
                </w:div>
                <w:div w:id="456409911">
                  <w:marLeft w:val="0"/>
                  <w:marRight w:val="0"/>
                  <w:marTop w:val="0"/>
                  <w:marBottom w:val="0"/>
                  <w:divBdr>
                    <w:top w:val="none" w:sz="0" w:space="0" w:color="auto"/>
                    <w:left w:val="none" w:sz="0" w:space="0" w:color="auto"/>
                    <w:bottom w:val="none" w:sz="0" w:space="0" w:color="auto"/>
                    <w:right w:val="none" w:sz="0" w:space="0" w:color="auto"/>
                  </w:divBdr>
                  <w:divsChild>
                    <w:div w:id="960652215">
                      <w:marLeft w:val="0"/>
                      <w:marRight w:val="0"/>
                      <w:marTop w:val="0"/>
                      <w:marBottom w:val="0"/>
                      <w:divBdr>
                        <w:top w:val="none" w:sz="0" w:space="0" w:color="auto"/>
                        <w:left w:val="none" w:sz="0" w:space="0" w:color="auto"/>
                        <w:bottom w:val="none" w:sz="0" w:space="0" w:color="auto"/>
                        <w:right w:val="none" w:sz="0" w:space="0" w:color="auto"/>
                      </w:divBdr>
                    </w:div>
                  </w:divsChild>
                </w:div>
                <w:div w:id="473908490">
                  <w:marLeft w:val="0"/>
                  <w:marRight w:val="0"/>
                  <w:marTop w:val="0"/>
                  <w:marBottom w:val="0"/>
                  <w:divBdr>
                    <w:top w:val="none" w:sz="0" w:space="0" w:color="auto"/>
                    <w:left w:val="none" w:sz="0" w:space="0" w:color="auto"/>
                    <w:bottom w:val="none" w:sz="0" w:space="0" w:color="auto"/>
                    <w:right w:val="none" w:sz="0" w:space="0" w:color="auto"/>
                  </w:divBdr>
                  <w:divsChild>
                    <w:div w:id="41056245">
                      <w:marLeft w:val="0"/>
                      <w:marRight w:val="0"/>
                      <w:marTop w:val="0"/>
                      <w:marBottom w:val="0"/>
                      <w:divBdr>
                        <w:top w:val="none" w:sz="0" w:space="0" w:color="auto"/>
                        <w:left w:val="none" w:sz="0" w:space="0" w:color="auto"/>
                        <w:bottom w:val="none" w:sz="0" w:space="0" w:color="auto"/>
                        <w:right w:val="none" w:sz="0" w:space="0" w:color="auto"/>
                      </w:divBdr>
                    </w:div>
                  </w:divsChild>
                </w:div>
                <w:div w:id="516113692">
                  <w:marLeft w:val="0"/>
                  <w:marRight w:val="0"/>
                  <w:marTop w:val="0"/>
                  <w:marBottom w:val="0"/>
                  <w:divBdr>
                    <w:top w:val="none" w:sz="0" w:space="0" w:color="auto"/>
                    <w:left w:val="none" w:sz="0" w:space="0" w:color="auto"/>
                    <w:bottom w:val="none" w:sz="0" w:space="0" w:color="auto"/>
                    <w:right w:val="none" w:sz="0" w:space="0" w:color="auto"/>
                  </w:divBdr>
                  <w:divsChild>
                    <w:div w:id="1446345711">
                      <w:marLeft w:val="0"/>
                      <w:marRight w:val="0"/>
                      <w:marTop w:val="0"/>
                      <w:marBottom w:val="0"/>
                      <w:divBdr>
                        <w:top w:val="none" w:sz="0" w:space="0" w:color="auto"/>
                        <w:left w:val="none" w:sz="0" w:space="0" w:color="auto"/>
                        <w:bottom w:val="none" w:sz="0" w:space="0" w:color="auto"/>
                        <w:right w:val="none" w:sz="0" w:space="0" w:color="auto"/>
                      </w:divBdr>
                    </w:div>
                  </w:divsChild>
                </w:div>
                <w:div w:id="523714540">
                  <w:marLeft w:val="0"/>
                  <w:marRight w:val="0"/>
                  <w:marTop w:val="0"/>
                  <w:marBottom w:val="0"/>
                  <w:divBdr>
                    <w:top w:val="none" w:sz="0" w:space="0" w:color="auto"/>
                    <w:left w:val="none" w:sz="0" w:space="0" w:color="auto"/>
                    <w:bottom w:val="none" w:sz="0" w:space="0" w:color="auto"/>
                    <w:right w:val="none" w:sz="0" w:space="0" w:color="auto"/>
                  </w:divBdr>
                  <w:divsChild>
                    <w:div w:id="1286735406">
                      <w:marLeft w:val="0"/>
                      <w:marRight w:val="0"/>
                      <w:marTop w:val="0"/>
                      <w:marBottom w:val="0"/>
                      <w:divBdr>
                        <w:top w:val="none" w:sz="0" w:space="0" w:color="auto"/>
                        <w:left w:val="none" w:sz="0" w:space="0" w:color="auto"/>
                        <w:bottom w:val="none" w:sz="0" w:space="0" w:color="auto"/>
                        <w:right w:val="none" w:sz="0" w:space="0" w:color="auto"/>
                      </w:divBdr>
                    </w:div>
                  </w:divsChild>
                </w:div>
                <w:div w:id="559441588">
                  <w:marLeft w:val="0"/>
                  <w:marRight w:val="0"/>
                  <w:marTop w:val="0"/>
                  <w:marBottom w:val="0"/>
                  <w:divBdr>
                    <w:top w:val="none" w:sz="0" w:space="0" w:color="auto"/>
                    <w:left w:val="none" w:sz="0" w:space="0" w:color="auto"/>
                    <w:bottom w:val="none" w:sz="0" w:space="0" w:color="auto"/>
                    <w:right w:val="none" w:sz="0" w:space="0" w:color="auto"/>
                  </w:divBdr>
                  <w:divsChild>
                    <w:div w:id="502666439">
                      <w:marLeft w:val="0"/>
                      <w:marRight w:val="0"/>
                      <w:marTop w:val="0"/>
                      <w:marBottom w:val="0"/>
                      <w:divBdr>
                        <w:top w:val="none" w:sz="0" w:space="0" w:color="auto"/>
                        <w:left w:val="none" w:sz="0" w:space="0" w:color="auto"/>
                        <w:bottom w:val="none" w:sz="0" w:space="0" w:color="auto"/>
                        <w:right w:val="none" w:sz="0" w:space="0" w:color="auto"/>
                      </w:divBdr>
                    </w:div>
                  </w:divsChild>
                </w:div>
                <w:div w:id="561527064">
                  <w:marLeft w:val="0"/>
                  <w:marRight w:val="0"/>
                  <w:marTop w:val="0"/>
                  <w:marBottom w:val="0"/>
                  <w:divBdr>
                    <w:top w:val="none" w:sz="0" w:space="0" w:color="auto"/>
                    <w:left w:val="none" w:sz="0" w:space="0" w:color="auto"/>
                    <w:bottom w:val="none" w:sz="0" w:space="0" w:color="auto"/>
                    <w:right w:val="none" w:sz="0" w:space="0" w:color="auto"/>
                  </w:divBdr>
                  <w:divsChild>
                    <w:div w:id="1479804826">
                      <w:marLeft w:val="0"/>
                      <w:marRight w:val="0"/>
                      <w:marTop w:val="0"/>
                      <w:marBottom w:val="0"/>
                      <w:divBdr>
                        <w:top w:val="none" w:sz="0" w:space="0" w:color="auto"/>
                        <w:left w:val="none" w:sz="0" w:space="0" w:color="auto"/>
                        <w:bottom w:val="none" w:sz="0" w:space="0" w:color="auto"/>
                        <w:right w:val="none" w:sz="0" w:space="0" w:color="auto"/>
                      </w:divBdr>
                    </w:div>
                  </w:divsChild>
                </w:div>
                <w:div w:id="585460925">
                  <w:marLeft w:val="0"/>
                  <w:marRight w:val="0"/>
                  <w:marTop w:val="0"/>
                  <w:marBottom w:val="0"/>
                  <w:divBdr>
                    <w:top w:val="none" w:sz="0" w:space="0" w:color="auto"/>
                    <w:left w:val="none" w:sz="0" w:space="0" w:color="auto"/>
                    <w:bottom w:val="none" w:sz="0" w:space="0" w:color="auto"/>
                    <w:right w:val="none" w:sz="0" w:space="0" w:color="auto"/>
                  </w:divBdr>
                  <w:divsChild>
                    <w:div w:id="1352025327">
                      <w:marLeft w:val="0"/>
                      <w:marRight w:val="0"/>
                      <w:marTop w:val="0"/>
                      <w:marBottom w:val="0"/>
                      <w:divBdr>
                        <w:top w:val="none" w:sz="0" w:space="0" w:color="auto"/>
                        <w:left w:val="none" w:sz="0" w:space="0" w:color="auto"/>
                        <w:bottom w:val="none" w:sz="0" w:space="0" w:color="auto"/>
                        <w:right w:val="none" w:sz="0" w:space="0" w:color="auto"/>
                      </w:divBdr>
                    </w:div>
                  </w:divsChild>
                </w:div>
                <w:div w:id="628971559">
                  <w:marLeft w:val="0"/>
                  <w:marRight w:val="0"/>
                  <w:marTop w:val="0"/>
                  <w:marBottom w:val="0"/>
                  <w:divBdr>
                    <w:top w:val="none" w:sz="0" w:space="0" w:color="auto"/>
                    <w:left w:val="none" w:sz="0" w:space="0" w:color="auto"/>
                    <w:bottom w:val="none" w:sz="0" w:space="0" w:color="auto"/>
                    <w:right w:val="none" w:sz="0" w:space="0" w:color="auto"/>
                  </w:divBdr>
                  <w:divsChild>
                    <w:div w:id="1260259713">
                      <w:marLeft w:val="0"/>
                      <w:marRight w:val="0"/>
                      <w:marTop w:val="0"/>
                      <w:marBottom w:val="0"/>
                      <w:divBdr>
                        <w:top w:val="none" w:sz="0" w:space="0" w:color="auto"/>
                        <w:left w:val="none" w:sz="0" w:space="0" w:color="auto"/>
                        <w:bottom w:val="none" w:sz="0" w:space="0" w:color="auto"/>
                        <w:right w:val="none" w:sz="0" w:space="0" w:color="auto"/>
                      </w:divBdr>
                    </w:div>
                  </w:divsChild>
                </w:div>
                <w:div w:id="654649254">
                  <w:marLeft w:val="0"/>
                  <w:marRight w:val="0"/>
                  <w:marTop w:val="0"/>
                  <w:marBottom w:val="0"/>
                  <w:divBdr>
                    <w:top w:val="none" w:sz="0" w:space="0" w:color="auto"/>
                    <w:left w:val="none" w:sz="0" w:space="0" w:color="auto"/>
                    <w:bottom w:val="none" w:sz="0" w:space="0" w:color="auto"/>
                    <w:right w:val="none" w:sz="0" w:space="0" w:color="auto"/>
                  </w:divBdr>
                  <w:divsChild>
                    <w:div w:id="2004045860">
                      <w:marLeft w:val="0"/>
                      <w:marRight w:val="0"/>
                      <w:marTop w:val="0"/>
                      <w:marBottom w:val="0"/>
                      <w:divBdr>
                        <w:top w:val="none" w:sz="0" w:space="0" w:color="auto"/>
                        <w:left w:val="none" w:sz="0" w:space="0" w:color="auto"/>
                        <w:bottom w:val="none" w:sz="0" w:space="0" w:color="auto"/>
                        <w:right w:val="none" w:sz="0" w:space="0" w:color="auto"/>
                      </w:divBdr>
                    </w:div>
                  </w:divsChild>
                </w:div>
                <w:div w:id="663707697">
                  <w:marLeft w:val="0"/>
                  <w:marRight w:val="0"/>
                  <w:marTop w:val="0"/>
                  <w:marBottom w:val="0"/>
                  <w:divBdr>
                    <w:top w:val="none" w:sz="0" w:space="0" w:color="auto"/>
                    <w:left w:val="none" w:sz="0" w:space="0" w:color="auto"/>
                    <w:bottom w:val="none" w:sz="0" w:space="0" w:color="auto"/>
                    <w:right w:val="none" w:sz="0" w:space="0" w:color="auto"/>
                  </w:divBdr>
                  <w:divsChild>
                    <w:div w:id="670720221">
                      <w:marLeft w:val="0"/>
                      <w:marRight w:val="0"/>
                      <w:marTop w:val="0"/>
                      <w:marBottom w:val="0"/>
                      <w:divBdr>
                        <w:top w:val="none" w:sz="0" w:space="0" w:color="auto"/>
                        <w:left w:val="none" w:sz="0" w:space="0" w:color="auto"/>
                        <w:bottom w:val="none" w:sz="0" w:space="0" w:color="auto"/>
                        <w:right w:val="none" w:sz="0" w:space="0" w:color="auto"/>
                      </w:divBdr>
                    </w:div>
                  </w:divsChild>
                </w:div>
                <w:div w:id="675035019">
                  <w:marLeft w:val="0"/>
                  <w:marRight w:val="0"/>
                  <w:marTop w:val="0"/>
                  <w:marBottom w:val="0"/>
                  <w:divBdr>
                    <w:top w:val="none" w:sz="0" w:space="0" w:color="auto"/>
                    <w:left w:val="none" w:sz="0" w:space="0" w:color="auto"/>
                    <w:bottom w:val="none" w:sz="0" w:space="0" w:color="auto"/>
                    <w:right w:val="none" w:sz="0" w:space="0" w:color="auto"/>
                  </w:divBdr>
                  <w:divsChild>
                    <w:div w:id="269363030">
                      <w:marLeft w:val="0"/>
                      <w:marRight w:val="0"/>
                      <w:marTop w:val="0"/>
                      <w:marBottom w:val="0"/>
                      <w:divBdr>
                        <w:top w:val="none" w:sz="0" w:space="0" w:color="auto"/>
                        <w:left w:val="none" w:sz="0" w:space="0" w:color="auto"/>
                        <w:bottom w:val="none" w:sz="0" w:space="0" w:color="auto"/>
                        <w:right w:val="none" w:sz="0" w:space="0" w:color="auto"/>
                      </w:divBdr>
                    </w:div>
                  </w:divsChild>
                </w:div>
                <w:div w:id="783354199">
                  <w:marLeft w:val="0"/>
                  <w:marRight w:val="0"/>
                  <w:marTop w:val="0"/>
                  <w:marBottom w:val="0"/>
                  <w:divBdr>
                    <w:top w:val="none" w:sz="0" w:space="0" w:color="auto"/>
                    <w:left w:val="none" w:sz="0" w:space="0" w:color="auto"/>
                    <w:bottom w:val="none" w:sz="0" w:space="0" w:color="auto"/>
                    <w:right w:val="none" w:sz="0" w:space="0" w:color="auto"/>
                  </w:divBdr>
                  <w:divsChild>
                    <w:div w:id="1637223763">
                      <w:marLeft w:val="0"/>
                      <w:marRight w:val="0"/>
                      <w:marTop w:val="0"/>
                      <w:marBottom w:val="0"/>
                      <w:divBdr>
                        <w:top w:val="none" w:sz="0" w:space="0" w:color="auto"/>
                        <w:left w:val="none" w:sz="0" w:space="0" w:color="auto"/>
                        <w:bottom w:val="none" w:sz="0" w:space="0" w:color="auto"/>
                        <w:right w:val="none" w:sz="0" w:space="0" w:color="auto"/>
                      </w:divBdr>
                    </w:div>
                  </w:divsChild>
                </w:div>
                <w:div w:id="790392551">
                  <w:marLeft w:val="0"/>
                  <w:marRight w:val="0"/>
                  <w:marTop w:val="0"/>
                  <w:marBottom w:val="0"/>
                  <w:divBdr>
                    <w:top w:val="none" w:sz="0" w:space="0" w:color="auto"/>
                    <w:left w:val="none" w:sz="0" w:space="0" w:color="auto"/>
                    <w:bottom w:val="none" w:sz="0" w:space="0" w:color="auto"/>
                    <w:right w:val="none" w:sz="0" w:space="0" w:color="auto"/>
                  </w:divBdr>
                  <w:divsChild>
                    <w:div w:id="827794092">
                      <w:marLeft w:val="0"/>
                      <w:marRight w:val="0"/>
                      <w:marTop w:val="0"/>
                      <w:marBottom w:val="0"/>
                      <w:divBdr>
                        <w:top w:val="none" w:sz="0" w:space="0" w:color="auto"/>
                        <w:left w:val="none" w:sz="0" w:space="0" w:color="auto"/>
                        <w:bottom w:val="none" w:sz="0" w:space="0" w:color="auto"/>
                        <w:right w:val="none" w:sz="0" w:space="0" w:color="auto"/>
                      </w:divBdr>
                    </w:div>
                  </w:divsChild>
                </w:div>
                <w:div w:id="831411220">
                  <w:marLeft w:val="0"/>
                  <w:marRight w:val="0"/>
                  <w:marTop w:val="0"/>
                  <w:marBottom w:val="0"/>
                  <w:divBdr>
                    <w:top w:val="none" w:sz="0" w:space="0" w:color="auto"/>
                    <w:left w:val="none" w:sz="0" w:space="0" w:color="auto"/>
                    <w:bottom w:val="none" w:sz="0" w:space="0" w:color="auto"/>
                    <w:right w:val="none" w:sz="0" w:space="0" w:color="auto"/>
                  </w:divBdr>
                  <w:divsChild>
                    <w:div w:id="811097296">
                      <w:marLeft w:val="0"/>
                      <w:marRight w:val="0"/>
                      <w:marTop w:val="0"/>
                      <w:marBottom w:val="0"/>
                      <w:divBdr>
                        <w:top w:val="none" w:sz="0" w:space="0" w:color="auto"/>
                        <w:left w:val="none" w:sz="0" w:space="0" w:color="auto"/>
                        <w:bottom w:val="none" w:sz="0" w:space="0" w:color="auto"/>
                        <w:right w:val="none" w:sz="0" w:space="0" w:color="auto"/>
                      </w:divBdr>
                    </w:div>
                  </w:divsChild>
                </w:div>
                <w:div w:id="851838455">
                  <w:marLeft w:val="0"/>
                  <w:marRight w:val="0"/>
                  <w:marTop w:val="0"/>
                  <w:marBottom w:val="0"/>
                  <w:divBdr>
                    <w:top w:val="none" w:sz="0" w:space="0" w:color="auto"/>
                    <w:left w:val="none" w:sz="0" w:space="0" w:color="auto"/>
                    <w:bottom w:val="none" w:sz="0" w:space="0" w:color="auto"/>
                    <w:right w:val="none" w:sz="0" w:space="0" w:color="auto"/>
                  </w:divBdr>
                  <w:divsChild>
                    <w:div w:id="424348033">
                      <w:marLeft w:val="0"/>
                      <w:marRight w:val="0"/>
                      <w:marTop w:val="0"/>
                      <w:marBottom w:val="0"/>
                      <w:divBdr>
                        <w:top w:val="none" w:sz="0" w:space="0" w:color="auto"/>
                        <w:left w:val="none" w:sz="0" w:space="0" w:color="auto"/>
                        <w:bottom w:val="none" w:sz="0" w:space="0" w:color="auto"/>
                        <w:right w:val="none" w:sz="0" w:space="0" w:color="auto"/>
                      </w:divBdr>
                    </w:div>
                  </w:divsChild>
                </w:div>
                <w:div w:id="891117580">
                  <w:marLeft w:val="0"/>
                  <w:marRight w:val="0"/>
                  <w:marTop w:val="0"/>
                  <w:marBottom w:val="0"/>
                  <w:divBdr>
                    <w:top w:val="none" w:sz="0" w:space="0" w:color="auto"/>
                    <w:left w:val="none" w:sz="0" w:space="0" w:color="auto"/>
                    <w:bottom w:val="none" w:sz="0" w:space="0" w:color="auto"/>
                    <w:right w:val="none" w:sz="0" w:space="0" w:color="auto"/>
                  </w:divBdr>
                  <w:divsChild>
                    <w:div w:id="920991395">
                      <w:marLeft w:val="0"/>
                      <w:marRight w:val="0"/>
                      <w:marTop w:val="0"/>
                      <w:marBottom w:val="0"/>
                      <w:divBdr>
                        <w:top w:val="none" w:sz="0" w:space="0" w:color="auto"/>
                        <w:left w:val="none" w:sz="0" w:space="0" w:color="auto"/>
                        <w:bottom w:val="none" w:sz="0" w:space="0" w:color="auto"/>
                        <w:right w:val="none" w:sz="0" w:space="0" w:color="auto"/>
                      </w:divBdr>
                    </w:div>
                  </w:divsChild>
                </w:div>
                <w:div w:id="904606551">
                  <w:marLeft w:val="0"/>
                  <w:marRight w:val="0"/>
                  <w:marTop w:val="0"/>
                  <w:marBottom w:val="0"/>
                  <w:divBdr>
                    <w:top w:val="none" w:sz="0" w:space="0" w:color="auto"/>
                    <w:left w:val="none" w:sz="0" w:space="0" w:color="auto"/>
                    <w:bottom w:val="none" w:sz="0" w:space="0" w:color="auto"/>
                    <w:right w:val="none" w:sz="0" w:space="0" w:color="auto"/>
                  </w:divBdr>
                  <w:divsChild>
                    <w:div w:id="134757612">
                      <w:marLeft w:val="0"/>
                      <w:marRight w:val="0"/>
                      <w:marTop w:val="0"/>
                      <w:marBottom w:val="0"/>
                      <w:divBdr>
                        <w:top w:val="none" w:sz="0" w:space="0" w:color="auto"/>
                        <w:left w:val="none" w:sz="0" w:space="0" w:color="auto"/>
                        <w:bottom w:val="none" w:sz="0" w:space="0" w:color="auto"/>
                        <w:right w:val="none" w:sz="0" w:space="0" w:color="auto"/>
                      </w:divBdr>
                    </w:div>
                  </w:divsChild>
                </w:div>
                <w:div w:id="941567221">
                  <w:marLeft w:val="0"/>
                  <w:marRight w:val="0"/>
                  <w:marTop w:val="0"/>
                  <w:marBottom w:val="0"/>
                  <w:divBdr>
                    <w:top w:val="none" w:sz="0" w:space="0" w:color="auto"/>
                    <w:left w:val="none" w:sz="0" w:space="0" w:color="auto"/>
                    <w:bottom w:val="none" w:sz="0" w:space="0" w:color="auto"/>
                    <w:right w:val="none" w:sz="0" w:space="0" w:color="auto"/>
                  </w:divBdr>
                  <w:divsChild>
                    <w:div w:id="1775705518">
                      <w:marLeft w:val="0"/>
                      <w:marRight w:val="0"/>
                      <w:marTop w:val="0"/>
                      <w:marBottom w:val="0"/>
                      <w:divBdr>
                        <w:top w:val="none" w:sz="0" w:space="0" w:color="auto"/>
                        <w:left w:val="none" w:sz="0" w:space="0" w:color="auto"/>
                        <w:bottom w:val="none" w:sz="0" w:space="0" w:color="auto"/>
                        <w:right w:val="none" w:sz="0" w:space="0" w:color="auto"/>
                      </w:divBdr>
                    </w:div>
                  </w:divsChild>
                </w:div>
                <w:div w:id="951933709">
                  <w:marLeft w:val="0"/>
                  <w:marRight w:val="0"/>
                  <w:marTop w:val="0"/>
                  <w:marBottom w:val="0"/>
                  <w:divBdr>
                    <w:top w:val="none" w:sz="0" w:space="0" w:color="auto"/>
                    <w:left w:val="none" w:sz="0" w:space="0" w:color="auto"/>
                    <w:bottom w:val="none" w:sz="0" w:space="0" w:color="auto"/>
                    <w:right w:val="none" w:sz="0" w:space="0" w:color="auto"/>
                  </w:divBdr>
                  <w:divsChild>
                    <w:div w:id="599802472">
                      <w:marLeft w:val="0"/>
                      <w:marRight w:val="0"/>
                      <w:marTop w:val="0"/>
                      <w:marBottom w:val="0"/>
                      <w:divBdr>
                        <w:top w:val="none" w:sz="0" w:space="0" w:color="auto"/>
                        <w:left w:val="none" w:sz="0" w:space="0" w:color="auto"/>
                        <w:bottom w:val="none" w:sz="0" w:space="0" w:color="auto"/>
                        <w:right w:val="none" w:sz="0" w:space="0" w:color="auto"/>
                      </w:divBdr>
                    </w:div>
                  </w:divsChild>
                </w:div>
                <w:div w:id="958607775">
                  <w:marLeft w:val="0"/>
                  <w:marRight w:val="0"/>
                  <w:marTop w:val="0"/>
                  <w:marBottom w:val="0"/>
                  <w:divBdr>
                    <w:top w:val="none" w:sz="0" w:space="0" w:color="auto"/>
                    <w:left w:val="none" w:sz="0" w:space="0" w:color="auto"/>
                    <w:bottom w:val="none" w:sz="0" w:space="0" w:color="auto"/>
                    <w:right w:val="none" w:sz="0" w:space="0" w:color="auto"/>
                  </w:divBdr>
                  <w:divsChild>
                    <w:div w:id="311835323">
                      <w:marLeft w:val="0"/>
                      <w:marRight w:val="0"/>
                      <w:marTop w:val="0"/>
                      <w:marBottom w:val="0"/>
                      <w:divBdr>
                        <w:top w:val="none" w:sz="0" w:space="0" w:color="auto"/>
                        <w:left w:val="none" w:sz="0" w:space="0" w:color="auto"/>
                        <w:bottom w:val="none" w:sz="0" w:space="0" w:color="auto"/>
                        <w:right w:val="none" w:sz="0" w:space="0" w:color="auto"/>
                      </w:divBdr>
                    </w:div>
                  </w:divsChild>
                </w:div>
                <w:div w:id="989021800">
                  <w:marLeft w:val="0"/>
                  <w:marRight w:val="0"/>
                  <w:marTop w:val="0"/>
                  <w:marBottom w:val="0"/>
                  <w:divBdr>
                    <w:top w:val="none" w:sz="0" w:space="0" w:color="auto"/>
                    <w:left w:val="none" w:sz="0" w:space="0" w:color="auto"/>
                    <w:bottom w:val="none" w:sz="0" w:space="0" w:color="auto"/>
                    <w:right w:val="none" w:sz="0" w:space="0" w:color="auto"/>
                  </w:divBdr>
                  <w:divsChild>
                    <w:div w:id="647395561">
                      <w:marLeft w:val="0"/>
                      <w:marRight w:val="0"/>
                      <w:marTop w:val="0"/>
                      <w:marBottom w:val="0"/>
                      <w:divBdr>
                        <w:top w:val="none" w:sz="0" w:space="0" w:color="auto"/>
                        <w:left w:val="none" w:sz="0" w:space="0" w:color="auto"/>
                        <w:bottom w:val="none" w:sz="0" w:space="0" w:color="auto"/>
                        <w:right w:val="none" w:sz="0" w:space="0" w:color="auto"/>
                      </w:divBdr>
                    </w:div>
                  </w:divsChild>
                </w:div>
                <w:div w:id="1007438008">
                  <w:marLeft w:val="0"/>
                  <w:marRight w:val="0"/>
                  <w:marTop w:val="0"/>
                  <w:marBottom w:val="0"/>
                  <w:divBdr>
                    <w:top w:val="none" w:sz="0" w:space="0" w:color="auto"/>
                    <w:left w:val="none" w:sz="0" w:space="0" w:color="auto"/>
                    <w:bottom w:val="none" w:sz="0" w:space="0" w:color="auto"/>
                    <w:right w:val="none" w:sz="0" w:space="0" w:color="auto"/>
                  </w:divBdr>
                  <w:divsChild>
                    <w:div w:id="953444681">
                      <w:marLeft w:val="0"/>
                      <w:marRight w:val="0"/>
                      <w:marTop w:val="0"/>
                      <w:marBottom w:val="0"/>
                      <w:divBdr>
                        <w:top w:val="none" w:sz="0" w:space="0" w:color="auto"/>
                        <w:left w:val="none" w:sz="0" w:space="0" w:color="auto"/>
                        <w:bottom w:val="none" w:sz="0" w:space="0" w:color="auto"/>
                        <w:right w:val="none" w:sz="0" w:space="0" w:color="auto"/>
                      </w:divBdr>
                    </w:div>
                  </w:divsChild>
                </w:div>
                <w:div w:id="1012759646">
                  <w:marLeft w:val="0"/>
                  <w:marRight w:val="0"/>
                  <w:marTop w:val="0"/>
                  <w:marBottom w:val="0"/>
                  <w:divBdr>
                    <w:top w:val="none" w:sz="0" w:space="0" w:color="auto"/>
                    <w:left w:val="none" w:sz="0" w:space="0" w:color="auto"/>
                    <w:bottom w:val="none" w:sz="0" w:space="0" w:color="auto"/>
                    <w:right w:val="none" w:sz="0" w:space="0" w:color="auto"/>
                  </w:divBdr>
                  <w:divsChild>
                    <w:div w:id="52968530">
                      <w:marLeft w:val="0"/>
                      <w:marRight w:val="0"/>
                      <w:marTop w:val="0"/>
                      <w:marBottom w:val="0"/>
                      <w:divBdr>
                        <w:top w:val="none" w:sz="0" w:space="0" w:color="auto"/>
                        <w:left w:val="none" w:sz="0" w:space="0" w:color="auto"/>
                        <w:bottom w:val="none" w:sz="0" w:space="0" w:color="auto"/>
                        <w:right w:val="none" w:sz="0" w:space="0" w:color="auto"/>
                      </w:divBdr>
                    </w:div>
                  </w:divsChild>
                </w:div>
                <w:div w:id="1038429401">
                  <w:marLeft w:val="0"/>
                  <w:marRight w:val="0"/>
                  <w:marTop w:val="0"/>
                  <w:marBottom w:val="0"/>
                  <w:divBdr>
                    <w:top w:val="none" w:sz="0" w:space="0" w:color="auto"/>
                    <w:left w:val="none" w:sz="0" w:space="0" w:color="auto"/>
                    <w:bottom w:val="none" w:sz="0" w:space="0" w:color="auto"/>
                    <w:right w:val="none" w:sz="0" w:space="0" w:color="auto"/>
                  </w:divBdr>
                  <w:divsChild>
                    <w:div w:id="2045445605">
                      <w:marLeft w:val="0"/>
                      <w:marRight w:val="0"/>
                      <w:marTop w:val="0"/>
                      <w:marBottom w:val="0"/>
                      <w:divBdr>
                        <w:top w:val="none" w:sz="0" w:space="0" w:color="auto"/>
                        <w:left w:val="none" w:sz="0" w:space="0" w:color="auto"/>
                        <w:bottom w:val="none" w:sz="0" w:space="0" w:color="auto"/>
                        <w:right w:val="none" w:sz="0" w:space="0" w:color="auto"/>
                      </w:divBdr>
                    </w:div>
                  </w:divsChild>
                </w:div>
                <w:div w:id="1083797650">
                  <w:marLeft w:val="0"/>
                  <w:marRight w:val="0"/>
                  <w:marTop w:val="0"/>
                  <w:marBottom w:val="0"/>
                  <w:divBdr>
                    <w:top w:val="none" w:sz="0" w:space="0" w:color="auto"/>
                    <w:left w:val="none" w:sz="0" w:space="0" w:color="auto"/>
                    <w:bottom w:val="none" w:sz="0" w:space="0" w:color="auto"/>
                    <w:right w:val="none" w:sz="0" w:space="0" w:color="auto"/>
                  </w:divBdr>
                  <w:divsChild>
                    <w:div w:id="621151391">
                      <w:marLeft w:val="0"/>
                      <w:marRight w:val="0"/>
                      <w:marTop w:val="0"/>
                      <w:marBottom w:val="0"/>
                      <w:divBdr>
                        <w:top w:val="none" w:sz="0" w:space="0" w:color="auto"/>
                        <w:left w:val="none" w:sz="0" w:space="0" w:color="auto"/>
                        <w:bottom w:val="none" w:sz="0" w:space="0" w:color="auto"/>
                        <w:right w:val="none" w:sz="0" w:space="0" w:color="auto"/>
                      </w:divBdr>
                    </w:div>
                  </w:divsChild>
                </w:div>
                <w:div w:id="1104493079">
                  <w:marLeft w:val="0"/>
                  <w:marRight w:val="0"/>
                  <w:marTop w:val="0"/>
                  <w:marBottom w:val="0"/>
                  <w:divBdr>
                    <w:top w:val="none" w:sz="0" w:space="0" w:color="auto"/>
                    <w:left w:val="none" w:sz="0" w:space="0" w:color="auto"/>
                    <w:bottom w:val="none" w:sz="0" w:space="0" w:color="auto"/>
                    <w:right w:val="none" w:sz="0" w:space="0" w:color="auto"/>
                  </w:divBdr>
                  <w:divsChild>
                    <w:div w:id="1482237833">
                      <w:marLeft w:val="0"/>
                      <w:marRight w:val="0"/>
                      <w:marTop w:val="0"/>
                      <w:marBottom w:val="0"/>
                      <w:divBdr>
                        <w:top w:val="none" w:sz="0" w:space="0" w:color="auto"/>
                        <w:left w:val="none" w:sz="0" w:space="0" w:color="auto"/>
                        <w:bottom w:val="none" w:sz="0" w:space="0" w:color="auto"/>
                        <w:right w:val="none" w:sz="0" w:space="0" w:color="auto"/>
                      </w:divBdr>
                    </w:div>
                  </w:divsChild>
                </w:div>
                <w:div w:id="1120143778">
                  <w:marLeft w:val="0"/>
                  <w:marRight w:val="0"/>
                  <w:marTop w:val="0"/>
                  <w:marBottom w:val="0"/>
                  <w:divBdr>
                    <w:top w:val="none" w:sz="0" w:space="0" w:color="auto"/>
                    <w:left w:val="none" w:sz="0" w:space="0" w:color="auto"/>
                    <w:bottom w:val="none" w:sz="0" w:space="0" w:color="auto"/>
                    <w:right w:val="none" w:sz="0" w:space="0" w:color="auto"/>
                  </w:divBdr>
                  <w:divsChild>
                    <w:div w:id="557784401">
                      <w:marLeft w:val="0"/>
                      <w:marRight w:val="0"/>
                      <w:marTop w:val="0"/>
                      <w:marBottom w:val="0"/>
                      <w:divBdr>
                        <w:top w:val="none" w:sz="0" w:space="0" w:color="auto"/>
                        <w:left w:val="none" w:sz="0" w:space="0" w:color="auto"/>
                        <w:bottom w:val="none" w:sz="0" w:space="0" w:color="auto"/>
                        <w:right w:val="none" w:sz="0" w:space="0" w:color="auto"/>
                      </w:divBdr>
                    </w:div>
                  </w:divsChild>
                </w:div>
                <w:div w:id="1129132022">
                  <w:marLeft w:val="0"/>
                  <w:marRight w:val="0"/>
                  <w:marTop w:val="0"/>
                  <w:marBottom w:val="0"/>
                  <w:divBdr>
                    <w:top w:val="none" w:sz="0" w:space="0" w:color="auto"/>
                    <w:left w:val="none" w:sz="0" w:space="0" w:color="auto"/>
                    <w:bottom w:val="none" w:sz="0" w:space="0" w:color="auto"/>
                    <w:right w:val="none" w:sz="0" w:space="0" w:color="auto"/>
                  </w:divBdr>
                  <w:divsChild>
                    <w:div w:id="1283029032">
                      <w:marLeft w:val="0"/>
                      <w:marRight w:val="0"/>
                      <w:marTop w:val="0"/>
                      <w:marBottom w:val="0"/>
                      <w:divBdr>
                        <w:top w:val="none" w:sz="0" w:space="0" w:color="auto"/>
                        <w:left w:val="none" w:sz="0" w:space="0" w:color="auto"/>
                        <w:bottom w:val="none" w:sz="0" w:space="0" w:color="auto"/>
                        <w:right w:val="none" w:sz="0" w:space="0" w:color="auto"/>
                      </w:divBdr>
                    </w:div>
                  </w:divsChild>
                </w:div>
                <w:div w:id="1324314519">
                  <w:marLeft w:val="0"/>
                  <w:marRight w:val="0"/>
                  <w:marTop w:val="0"/>
                  <w:marBottom w:val="0"/>
                  <w:divBdr>
                    <w:top w:val="none" w:sz="0" w:space="0" w:color="auto"/>
                    <w:left w:val="none" w:sz="0" w:space="0" w:color="auto"/>
                    <w:bottom w:val="none" w:sz="0" w:space="0" w:color="auto"/>
                    <w:right w:val="none" w:sz="0" w:space="0" w:color="auto"/>
                  </w:divBdr>
                  <w:divsChild>
                    <w:div w:id="693842142">
                      <w:marLeft w:val="0"/>
                      <w:marRight w:val="0"/>
                      <w:marTop w:val="0"/>
                      <w:marBottom w:val="0"/>
                      <w:divBdr>
                        <w:top w:val="none" w:sz="0" w:space="0" w:color="auto"/>
                        <w:left w:val="none" w:sz="0" w:space="0" w:color="auto"/>
                        <w:bottom w:val="none" w:sz="0" w:space="0" w:color="auto"/>
                        <w:right w:val="none" w:sz="0" w:space="0" w:color="auto"/>
                      </w:divBdr>
                    </w:div>
                  </w:divsChild>
                </w:div>
                <w:div w:id="1355764596">
                  <w:marLeft w:val="0"/>
                  <w:marRight w:val="0"/>
                  <w:marTop w:val="0"/>
                  <w:marBottom w:val="0"/>
                  <w:divBdr>
                    <w:top w:val="none" w:sz="0" w:space="0" w:color="auto"/>
                    <w:left w:val="none" w:sz="0" w:space="0" w:color="auto"/>
                    <w:bottom w:val="none" w:sz="0" w:space="0" w:color="auto"/>
                    <w:right w:val="none" w:sz="0" w:space="0" w:color="auto"/>
                  </w:divBdr>
                  <w:divsChild>
                    <w:div w:id="1999261243">
                      <w:marLeft w:val="0"/>
                      <w:marRight w:val="0"/>
                      <w:marTop w:val="0"/>
                      <w:marBottom w:val="0"/>
                      <w:divBdr>
                        <w:top w:val="none" w:sz="0" w:space="0" w:color="auto"/>
                        <w:left w:val="none" w:sz="0" w:space="0" w:color="auto"/>
                        <w:bottom w:val="none" w:sz="0" w:space="0" w:color="auto"/>
                        <w:right w:val="none" w:sz="0" w:space="0" w:color="auto"/>
                      </w:divBdr>
                    </w:div>
                  </w:divsChild>
                </w:div>
                <w:div w:id="1371950336">
                  <w:marLeft w:val="0"/>
                  <w:marRight w:val="0"/>
                  <w:marTop w:val="0"/>
                  <w:marBottom w:val="0"/>
                  <w:divBdr>
                    <w:top w:val="none" w:sz="0" w:space="0" w:color="auto"/>
                    <w:left w:val="none" w:sz="0" w:space="0" w:color="auto"/>
                    <w:bottom w:val="none" w:sz="0" w:space="0" w:color="auto"/>
                    <w:right w:val="none" w:sz="0" w:space="0" w:color="auto"/>
                  </w:divBdr>
                  <w:divsChild>
                    <w:div w:id="1287009119">
                      <w:marLeft w:val="0"/>
                      <w:marRight w:val="0"/>
                      <w:marTop w:val="0"/>
                      <w:marBottom w:val="0"/>
                      <w:divBdr>
                        <w:top w:val="none" w:sz="0" w:space="0" w:color="auto"/>
                        <w:left w:val="none" w:sz="0" w:space="0" w:color="auto"/>
                        <w:bottom w:val="none" w:sz="0" w:space="0" w:color="auto"/>
                        <w:right w:val="none" w:sz="0" w:space="0" w:color="auto"/>
                      </w:divBdr>
                    </w:div>
                  </w:divsChild>
                </w:div>
                <w:div w:id="1399286221">
                  <w:marLeft w:val="0"/>
                  <w:marRight w:val="0"/>
                  <w:marTop w:val="0"/>
                  <w:marBottom w:val="0"/>
                  <w:divBdr>
                    <w:top w:val="none" w:sz="0" w:space="0" w:color="auto"/>
                    <w:left w:val="none" w:sz="0" w:space="0" w:color="auto"/>
                    <w:bottom w:val="none" w:sz="0" w:space="0" w:color="auto"/>
                    <w:right w:val="none" w:sz="0" w:space="0" w:color="auto"/>
                  </w:divBdr>
                  <w:divsChild>
                    <w:div w:id="1019432477">
                      <w:marLeft w:val="0"/>
                      <w:marRight w:val="0"/>
                      <w:marTop w:val="0"/>
                      <w:marBottom w:val="0"/>
                      <w:divBdr>
                        <w:top w:val="none" w:sz="0" w:space="0" w:color="auto"/>
                        <w:left w:val="none" w:sz="0" w:space="0" w:color="auto"/>
                        <w:bottom w:val="none" w:sz="0" w:space="0" w:color="auto"/>
                        <w:right w:val="none" w:sz="0" w:space="0" w:color="auto"/>
                      </w:divBdr>
                    </w:div>
                  </w:divsChild>
                </w:div>
                <w:div w:id="1477409709">
                  <w:marLeft w:val="0"/>
                  <w:marRight w:val="0"/>
                  <w:marTop w:val="0"/>
                  <w:marBottom w:val="0"/>
                  <w:divBdr>
                    <w:top w:val="none" w:sz="0" w:space="0" w:color="auto"/>
                    <w:left w:val="none" w:sz="0" w:space="0" w:color="auto"/>
                    <w:bottom w:val="none" w:sz="0" w:space="0" w:color="auto"/>
                    <w:right w:val="none" w:sz="0" w:space="0" w:color="auto"/>
                  </w:divBdr>
                  <w:divsChild>
                    <w:div w:id="767701441">
                      <w:marLeft w:val="0"/>
                      <w:marRight w:val="0"/>
                      <w:marTop w:val="0"/>
                      <w:marBottom w:val="0"/>
                      <w:divBdr>
                        <w:top w:val="none" w:sz="0" w:space="0" w:color="auto"/>
                        <w:left w:val="none" w:sz="0" w:space="0" w:color="auto"/>
                        <w:bottom w:val="none" w:sz="0" w:space="0" w:color="auto"/>
                        <w:right w:val="none" w:sz="0" w:space="0" w:color="auto"/>
                      </w:divBdr>
                    </w:div>
                  </w:divsChild>
                </w:div>
                <w:div w:id="1735545982">
                  <w:marLeft w:val="0"/>
                  <w:marRight w:val="0"/>
                  <w:marTop w:val="0"/>
                  <w:marBottom w:val="0"/>
                  <w:divBdr>
                    <w:top w:val="none" w:sz="0" w:space="0" w:color="auto"/>
                    <w:left w:val="none" w:sz="0" w:space="0" w:color="auto"/>
                    <w:bottom w:val="none" w:sz="0" w:space="0" w:color="auto"/>
                    <w:right w:val="none" w:sz="0" w:space="0" w:color="auto"/>
                  </w:divBdr>
                  <w:divsChild>
                    <w:div w:id="980690002">
                      <w:marLeft w:val="0"/>
                      <w:marRight w:val="0"/>
                      <w:marTop w:val="0"/>
                      <w:marBottom w:val="0"/>
                      <w:divBdr>
                        <w:top w:val="none" w:sz="0" w:space="0" w:color="auto"/>
                        <w:left w:val="none" w:sz="0" w:space="0" w:color="auto"/>
                        <w:bottom w:val="none" w:sz="0" w:space="0" w:color="auto"/>
                        <w:right w:val="none" w:sz="0" w:space="0" w:color="auto"/>
                      </w:divBdr>
                    </w:div>
                  </w:divsChild>
                </w:div>
                <w:div w:id="1738429219">
                  <w:marLeft w:val="0"/>
                  <w:marRight w:val="0"/>
                  <w:marTop w:val="0"/>
                  <w:marBottom w:val="0"/>
                  <w:divBdr>
                    <w:top w:val="none" w:sz="0" w:space="0" w:color="auto"/>
                    <w:left w:val="none" w:sz="0" w:space="0" w:color="auto"/>
                    <w:bottom w:val="none" w:sz="0" w:space="0" w:color="auto"/>
                    <w:right w:val="none" w:sz="0" w:space="0" w:color="auto"/>
                  </w:divBdr>
                  <w:divsChild>
                    <w:div w:id="1697273961">
                      <w:marLeft w:val="0"/>
                      <w:marRight w:val="0"/>
                      <w:marTop w:val="0"/>
                      <w:marBottom w:val="0"/>
                      <w:divBdr>
                        <w:top w:val="none" w:sz="0" w:space="0" w:color="auto"/>
                        <w:left w:val="none" w:sz="0" w:space="0" w:color="auto"/>
                        <w:bottom w:val="none" w:sz="0" w:space="0" w:color="auto"/>
                        <w:right w:val="none" w:sz="0" w:space="0" w:color="auto"/>
                      </w:divBdr>
                    </w:div>
                  </w:divsChild>
                </w:div>
                <w:div w:id="1778675791">
                  <w:marLeft w:val="0"/>
                  <w:marRight w:val="0"/>
                  <w:marTop w:val="0"/>
                  <w:marBottom w:val="0"/>
                  <w:divBdr>
                    <w:top w:val="none" w:sz="0" w:space="0" w:color="auto"/>
                    <w:left w:val="none" w:sz="0" w:space="0" w:color="auto"/>
                    <w:bottom w:val="none" w:sz="0" w:space="0" w:color="auto"/>
                    <w:right w:val="none" w:sz="0" w:space="0" w:color="auto"/>
                  </w:divBdr>
                  <w:divsChild>
                    <w:div w:id="1713773799">
                      <w:marLeft w:val="0"/>
                      <w:marRight w:val="0"/>
                      <w:marTop w:val="0"/>
                      <w:marBottom w:val="0"/>
                      <w:divBdr>
                        <w:top w:val="none" w:sz="0" w:space="0" w:color="auto"/>
                        <w:left w:val="none" w:sz="0" w:space="0" w:color="auto"/>
                        <w:bottom w:val="none" w:sz="0" w:space="0" w:color="auto"/>
                        <w:right w:val="none" w:sz="0" w:space="0" w:color="auto"/>
                      </w:divBdr>
                    </w:div>
                  </w:divsChild>
                </w:div>
                <w:div w:id="1854998462">
                  <w:marLeft w:val="0"/>
                  <w:marRight w:val="0"/>
                  <w:marTop w:val="0"/>
                  <w:marBottom w:val="0"/>
                  <w:divBdr>
                    <w:top w:val="none" w:sz="0" w:space="0" w:color="auto"/>
                    <w:left w:val="none" w:sz="0" w:space="0" w:color="auto"/>
                    <w:bottom w:val="none" w:sz="0" w:space="0" w:color="auto"/>
                    <w:right w:val="none" w:sz="0" w:space="0" w:color="auto"/>
                  </w:divBdr>
                  <w:divsChild>
                    <w:div w:id="58291204">
                      <w:marLeft w:val="0"/>
                      <w:marRight w:val="0"/>
                      <w:marTop w:val="0"/>
                      <w:marBottom w:val="0"/>
                      <w:divBdr>
                        <w:top w:val="none" w:sz="0" w:space="0" w:color="auto"/>
                        <w:left w:val="none" w:sz="0" w:space="0" w:color="auto"/>
                        <w:bottom w:val="none" w:sz="0" w:space="0" w:color="auto"/>
                        <w:right w:val="none" w:sz="0" w:space="0" w:color="auto"/>
                      </w:divBdr>
                    </w:div>
                  </w:divsChild>
                </w:div>
                <w:div w:id="1873227019">
                  <w:marLeft w:val="0"/>
                  <w:marRight w:val="0"/>
                  <w:marTop w:val="0"/>
                  <w:marBottom w:val="0"/>
                  <w:divBdr>
                    <w:top w:val="none" w:sz="0" w:space="0" w:color="auto"/>
                    <w:left w:val="none" w:sz="0" w:space="0" w:color="auto"/>
                    <w:bottom w:val="none" w:sz="0" w:space="0" w:color="auto"/>
                    <w:right w:val="none" w:sz="0" w:space="0" w:color="auto"/>
                  </w:divBdr>
                  <w:divsChild>
                    <w:div w:id="586186433">
                      <w:marLeft w:val="0"/>
                      <w:marRight w:val="0"/>
                      <w:marTop w:val="0"/>
                      <w:marBottom w:val="0"/>
                      <w:divBdr>
                        <w:top w:val="none" w:sz="0" w:space="0" w:color="auto"/>
                        <w:left w:val="none" w:sz="0" w:space="0" w:color="auto"/>
                        <w:bottom w:val="none" w:sz="0" w:space="0" w:color="auto"/>
                        <w:right w:val="none" w:sz="0" w:space="0" w:color="auto"/>
                      </w:divBdr>
                    </w:div>
                  </w:divsChild>
                </w:div>
                <w:div w:id="1882328594">
                  <w:marLeft w:val="0"/>
                  <w:marRight w:val="0"/>
                  <w:marTop w:val="0"/>
                  <w:marBottom w:val="0"/>
                  <w:divBdr>
                    <w:top w:val="none" w:sz="0" w:space="0" w:color="auto"/>
                    <w:left w:val="none" w:sz="0" w:space="0" w:color="auto"/>
                    <w:bottom w:val="none" w:sz="0" w:space="0" w:color="auto"/>
                    <w:right w:val="none" w:sz="0" w:space="0" w:color="auto"/>
                  </w:divBdr>
                  <w:divsChild>
                    <w:div w:id="435180399">
                      <w:marLeft w:val="0"/>
                      <w:marRight w:val="0"/>
                      <w:marTop w:val="0"/>
                      <w:marBottom w:val="0"/>
                      <w:divBdr>
                        <w:top w:val="none" w:sz="0" w:space="0" w:color="auto"/>
                        <w:left w:val="none" w:sz="0" w:space="0" w:color="auto"/>
                        <w:bottom w:val="none" w:sz="0" w:space="0" w:color="auto"/>
                        <w:right w:val="none" w:sz="0" w:space="0" w:color="auto"/>
                      </w:divBdr>
                    </w:div>
                  </w:divsChild>
                </w:div>
                <w:div w:id="1896350699">
                  <w:marLeft w:val="0"/>
                  <w:marRight w:val="0"/>
                  <w:marTop w:val="0"/>
                  <w:marBottom w:val="0"/>
                  <w:divBdr>
                    <w:top w:val="none" w:sz="0" w:space="0" w:color="auto"/>
                    <w:left w:val="none" w:sz="0" w:space="0" w:color="auto"/>
                    <w:bottom w:val="none" w:sz="0" w:space="0" w:color="auto"/>
                    <w:right w:val="none" w:sz="0" w:space="0" w:color="auto"/>
                  </w:divBdr>
                  <w:divsChild>
                    <w:div w:id="1710185311">
                      <w:marLeft w:val="0"/>
                      <w:marRight w:val="0"/>
                      <w:marTop w:val="0"/>
                      <w:marBottom w:val="0"/>
                      <w:divBdr>
                        <w:top w:val="none" w:sz="0" w:space="0" w:color="auto"/>
                        <w:left w:val="none" w:sz="0" w:space="0" w:color="auto"/>
                        <w:bottom w:val="none" w:sz="0" w:space="0" w:color="auto"/>
                        <w:right w:val="none" w:sz="0" w:space="0" w:color="auto"/>
                      </w:divBdr>
                    </w:div>
                  </w:divsChild>
                </w:div>
                <w:div w:id="1897470992">
                  <w:marLeft w:val="0"/>
                  <w:marRight w:val="0"/>
                  <w:marTop w:val="0"/>
                  <w:marBottom w:val="0"/>
                  <w:divBdr>
                    <w:top w:val="none" w:sz="0" w:space="0" w:color="auto"/>
                    <w:left w:val="none" w:sz="0" w:space="0" w:color="auto"/>
                    <w:bottom w:val="none" w:sz="0" w:space="0" w:color="auto"/>
                    <w:right w:val="none" w:sz="0" w:space="0" w:color="auto"/>
                  </w:divBdr>
                  <w:divsChild>
                    <w:div w:id="1647853372">
                      <w:marLeft w:val="0"/>
                      <w:marRight w:val="0"/>
                      <w:marTop w:val="0"/>
                      <w:marBottom w:val="0"/>
                      <w:divBdr>
                        <w:top w:val="none" w:sz="0" w:space="0" w:color="auto"/>
                        <w:left w:val="none" w:sz="0" w:space="0" w:color="auto"/>
                        <w:bottom w:val="none" w:sz="0" w:space="0" w:color="auto"/>
                        <w:right w:val="none" w:sz="0" w:space="0" w:color="auto"/>
                      </w:divBdr>
                    </w:div>
                  </w:divsChild>
                </w:div>
                <w:div w:id="1901480137">
                  <w:marLeft w:val="0"/>
                  <w:marRight w:val="0"/>
                  <w:marTop w:val="0"/>
                  <w:marBottom w:val="0"/>
                  <w:divBdr>
                    <w:top w:val="none" w:sz="0" w:space="0" w:color="auto"/>
                    <w:left w:val="none" w:sz="0" w:space="0" w:color="auto"/>
                    <w:bottom w:val="none" w:sz="0" w:space="0" w:color="auto"/>
                    <w:right w:val="none" w:sz="0" w:space="0" w:color="auto"/>
                  </w:divBdr>
                  <w:divsChild>
                    <w:div w:id="1898079482">
                      <w:marLeft w:val="0"/>
                      <w:marRight w:val="0"/>
                      <w:marTop w:val="0"/>
                      <w:marBottom w:val="0"/>
                      <w:divBdr>
                        <w:top w:val="none" w:sz="0" w:space="0" w:color="auto"/>
                        <w:left w:val="none" w:sz="0" w:space="0" w:color="auto"/>
                        <w:bottom w:val="none" w:sz="0" w:space="0" w:color="auto"/>
                        <w:right w:val="none" w:sz="0" w:space="0" w:color="auto"/>
                      </w:divBdr>
                    </w:div>
                  </w:divsChild>
                </w:div>
                <w:div w:id="1912351104">
                  <w:marLeft w:val="0"/>
                  <w:marRight w:val="0"/>
                  <w:marTop w:val="0"/>
                  <w:marBottom w:val="0"/>
                  <w:divBdr>
                    <w:top w:val="none" w:sz="0" w:space="0" w:color="auto"/>
                    <w:left w:val="none" w:sz="0" w:space="0" w:color="auto"/>
                    <w:bottom w:val="none" w:sz="0" w:space="0" w:color="auto"/>
                    <w:right w:val="none" w:sz="0" w:space="0" w:color="auto"/>
                  </w:divBdr>
                  <w:divsChild>
                    <w:div w:id="327177118">
                      <w:marLeft w:val="0"/>
                      <w:marRight w:val="0"/>
                      <w:marTop w:val="0"/>
                      <w:marBottom w:val="0"/>
                      <w:divBdr>
                        <w:top w:val="none" w:sz="0" w:space="0" w:color="auto"/>
                        <w:left w:val="none" w:sz="0" w:space="0" w:color="auto"/>
                        <w:bottom w:val="none" w:sz="0" w:space="0" w:color="auto"/>
                        <w:right w:val="none" w:sz="0" w:space="0" w:color="auto"/>
                      </w:divBdr>
                    </w:div>
                  </w:divsChild>
                </w:div>
                <w:div w:id="1921861919">
                  <w:marLeft w:val="0"/>
                  <w:marRight w:val="0"/>
                  <w:marTop w:val="0"/>
                  <w:marBottom w:val="0"/>
                  <w:divBdr>
                    <w:top w:val="none" w:sz="0" w:space="0" w:color="auto"/>
                    <w:left w:val="none" w:sz="0" w:space="0" w:color="auto"/>
                    <w:bottom w:val="none" w:sz="0" w:space="0" w:color="auto"/>
                    <w:right w:val="none" w:sz="0" w:space="0" w:color="auto"/>
                  </w:divBdr>
                  <w:divsChild>
                    <w:div w:id="117916653">
                      <w:marLeft w:val="0"/>
                      <w:marRight w:val="0"/>
                      <w:marTop w:val="0"/>
                      <w:marBottom w:val="0"/>
                      <w:divBdr>
                        <w:top w:val="none" w:sz="0" w:space="0" w:color="auto"/>
                        <w:left w:val="none" w:sz="0" w:space="0" w:color="auto"/>
                        <w:bottom w:val="none" w:sz="0" w:space="0" w:color="auto"/>
                        <w:right w:val="none" w:sz="0" w:space="0" w:color="auto"/>
                      </w:divBdr>
                    </w:div>
                  </w:divsChild>
                </w:div>
                <w:div w:id="1929803973">
                  <w:marLeft w:val="0"/>
                  <w:marRight w:val="0"/>
                  <w:marTop w:val="0"/>
                  <w:marBottom w:val="0"/>
                  <w:divBdr>
                    <w:top w:val="none" w:sz="0" w:space="0" w:color="auto"/>
                    <w:left w:val="none" w:sz="0" w:space="0" w:color="auto"/>
                    <w:bottom w:val="none" w:sz="0" w:space="0" w:color="auto"/>
                    <w:right w:val="none" w:sz="0" w:space="0" w:color="auto"/>
                  </w:divBdr>
                  <w:divsChild>
                    <w:div w:id="1454982912">
                      <w:marLeft w:val="0"/>
                      <w:marRight w:val="0"/>
                      <w:marTop w:val="0"/>
                      <w:marBottom w:val="0"/>
                      <w:divBdr>
                        <w:top w:val="none" w:sz="0" w:space="0" w:color="auto"/>
                        <w:left w:val="none" w:sz="0" w:space="0" w:color="auto"/>
                        <w:bottom w:val="none" w:sz="0" w:space="0" w:color="auto"/>
                        <w:right w:val="none" w:sz="0" w:space="0" w:color="auto"/>
                      </w:divBdr>
                    </w:div>
                  </w:divsChild>
                </w:div>
                <w:div w:id="1939020138">
                  <w:marLeft w:val="0"/>
                  <w:marRight w:val="0"/>
                  <w:marTop w:val="0"/>
                  <w:marBottom w:val="0"/>
                  <w:divBdr>
                    <w:top w:val="none" w:sz="0" w:space="0" w:color="auto"/>
                    <w:left w:val="none" w:sz="0" w:space="0" w:color="auto"/>
                    <w:bottom w:val="none" w:sz="0" w:space="0" w:color="auto"/>
                    <w:right w:val="none" w:sz="0" w:space="0" w:color="auto"/>
                  </w:divBdr>
                  <w:divsChild>
                    <w:div w:id="366763278">
                      <w:marLeft w:val="0"/>
                      <w:marRight w:val="0"/>
                      <w:marTop w:val="0"/>
                      <w:marBottom w:val="0"/>
                      <w:divBdr>
                        <w:top w:val="none" w:sz="0" w:space="0" w:color="auto"/>
                        <w:left w:val="none" w:sz="0" w:space="0" w:color="auto"/>
                        <w:bottom w:val="none" w:sz="0" w:space="0" w:color="auto"/>
                        <w:right w:val="none" w:sz="0" w:space="0" w:color="auto"/>
                      </w:divBdr>
                    </w:div>
                  </w:divsChild>
                </w:div>
                <w:div w:id="2004964569">
                  <w:marLeft w:val="0"/>
                  <w:marRight w:val="0"/>
                  <w:marTop w:val="0"/>
                  <w:marBottom w:val="0"/>
                  <w:divBdr>
                    <w:top w:val="none" w:sz="0" w:space="0" w:color="auto"/>
                    <w:left w:val="none" w:sz="0" w:space="0" w:color="auto"/>
                    <w:bottom w:val="none" w:sz="0" w:space="0" w:color="auto"/>
                    <w:right w:val="none" w:sz="0" w:space="0" w:color="auto"/>
                  </w:divBdr>
                  <w:divsChild>
                    <w:div w:id="1936985052">
                      <w:marLeft w:val="0"/>
                      <w:marRight w:val="0"/>
                      <w:marTop w:val="0"/>
                      <w:marBottom w:val="0"/>
                      <w:divBdr>
                        <w:top w:val="none" w:sz="0" w:space="0" w:color="auto"/>
                        <w:left w:val="none" w:sz="0" w:space="0" w:color="auto"/>
                        <w:bottom w:val="none" w:sz="0" w:space="0" w:color="auto"/>
                        <w:right w:val="none" w:sz="0" w:space="0" w:color="auto"/>
                      </w:divBdr>
                    </w:div>
                  </w:divsChild>
                </w:div>
                <w:div w:id="2008902059">
                  <w:marLeft w:val="0"/>
                  <w:marRight w:val="0"/>
                  <w:marTop w:val="0"/>
                  <w:marBottom w:val="0"/>
                  <w:divBdr>
                    <w:top w:val="none" w:sz="0" w:space="0" w:color="auto"/>
                    <w:left w:val="none" w:sz="0" w:space="0" w:color="auto"/>
                    <w:bottom w:val="none" w:sz="0" w:space="0" w:color="auto"/>
                    <w:right w:val="none" w:sz="0" w:space="0" w:color="auto"/>
                  </w:divBdr>
                  <w:divsChild>
                    <w:div w:id="1045518382">
                      <w:marLeft w:val="0"/>
                      <w:marRight w:val="0"/>
                      <w:marTop w:val="0"/>
                      <w:marBottom w:val="0"/>
                      <w:divBdr>
                        <w:top w:val="none" w:sz="0" w:space="0" w:color="auto"/>
                        <w:left w:val="none" w:sz="0" w:space="0" w:color="auto"/>
                        <w:bottom w:val="none" w:sz="0" w:space="0" w:color="auto"/>
                        <w:right w:val="none" w:sz="0" w:space="0" w:color="auto"/>
                      </w:divBdr>
                    </w:div>
                  </w:divsChild>
                </w:div>
                <w:div w:id="2019502601">
                  <w:marLeft w:val="0"/>
                  <w:marRight w:val="0"/>
                  <w:marTop w:val="0"/>
                  <w:marBottom w:val="0"/>
                  <w:divBdr>
                    <w:top w:val="none" w:sz="0" w:space="0" w:color="auto"/>
                    <w:left w:val="none" w:sz="0" w:space="0" w:color="auto"/>
                    <w:bottom w:val="none" w:sz="0" w:space="0" w:color="auto"/>
                    <w:right w:val="none" w:sz="0" w:space="0" w:color="auto"/>
                  </w:divBdr>
                  <w:divsChild>
                    <w:div w:id="447550739">
                      <w:marLeft w:val="0"/>
                      <w:marRight w:val="0"/>
                      <w:marTop w:val="0"/>
                      <w:marBottom w:val="0"/>
                      <w:divBdr>
                        <w:top w:val="none" w:sz="0" w:space="0" w:color="auto"/>
                        <w:left w:val="none" w:sz="0" w:space="0" w:color="auto"/>
                        <w:bottom w:val="none" w:sz="0" w:space="0" w:color="auto"/>
                        <w:right w:val="none" w:sz="0" w:space="0" w:color="auto"/>
                      </w:divBdr>
                    </w:div>
                  </w:divsChild>
                </w:div>
                <w:div w:id="2026708713">
                  <w:marLeft w:val="0"/>
                  <w:marRight w:val="0"/>
                  <w:marTop w:val="0"/>
                  <w:marBottom w:val="0"/>
                  <w:divBdr>
                    <w:top w:val="none" w:sz="0" w:space="0" w:color="auto"/>
                    <w:left w:val="none" w:sz="0" w:space="0" w:color="auto"/>
                    <w:bottom w:val="none" w:sz="0" w:space="0" w:color="auto"/>
                    <w:right w:val="none" w:sz="0" w:space="0" w:color="auto"/>
                  </w:divBdr>
                  <w:divsChild>
                    <w:div w:id="964775010">
                      <w:marLeft w:val="0"/>
                      <w:marRight w:val="0"/>
                      <w:marTop w:val="0"/>
                      <w:marBottom w:val="0"/>
                      <w:divBdr>
                        <w:top w:val="none" w:sz="0" w:space="0" w:color="auto"/>
                        <w:left w:val="none" w:sz="0" w:space="0" w:color="auto"/>
                        <w:bottom w:val="none" w:sz="0" w:space="0" w:color="auto"/>
                        <w:right w:val="none" w:sz="0" w:space="0" w:color="auto"/>
                      </w:divBdr>
                    </w:div>
                  </w:divsChild>
                </w:div>
                <w:div w:id="2079201752">
                  <w:marLeft w:val="0"/>
                  <w:marRight w:val="0"/>
                  <w:marTop w:val="0"/>
                  <w:marBottom w:val="0"/>
                  <w:divBdr>
                    <w:top w:val="none" w:sz="0" w:space="0" w:color="auto"/>
                    <w:left w:val="none" w:sz="0" w:space="0" w:color="auto"/>
                    <w:bottom w:val="none" w:sz="0" w:space="0" w:color="auto"/>
                    <w:right w:val="none" w:sz="0" w:space="0" w:color="auto"/>
                  </w:divBdr>
                  <w:divsChild>
                    <w:div w:id="647367364">
                      <w:marLeft w:val="0"/>
                      <w:marRight w:val="0"/>
                      <w:marTop w:val="0"/>
                      <w:marBottom w:val="0"/>
                      <w:divBdr>
                        <w:top w:val="none" w:sz="0" w:space="0" w:color="auto"/>
                        <w:left w:val="none" w:sz="0" w:space="0" w:color="auto"/>
                        <w:bottom w:val="none" w:sz="0" w:space="0" w:color="auto"/>
                        <w:right w:val="none" w:sz="0" w:space="0" w:color="auto"/>
                      </w:divBdr>
                    </w:div>
                  </w:divsChild>
                </w:div>
                <w:div w:id="2090151803">
                  <w:marLeft w:val="0"/>
                  <w:marRight w:val="0"/>
                  <w:marTop w:val="0"/>
                  <w:marBottom w:val="0"/>
                  <w:divBdr>
                    <w:top w:val="none" w:sz="0" w:space="0" w:color="auto"/>
                    <w:left w:val="none" w:sz="0" w:space="0" w:color="auto"/>
                    <w:bottom w:val="none" w:sz="0" w:space="0" w:color="auto"/>
                    <w:right w:val="none" w:sz="0" w:space="0" w:color="auto"/>
                  </w:divBdr>
                  <w:divsChild>
                    <w:div w:id="1600867320">
                      <w:marLeft w:val="0"/>
                      <w:marRight w:val="0"/>
                      <w:marTop w:val="0"/>
                      <w:marBottom w:val="0"/>
                      <w:divBdr>
                        <w:top w:val="none" w:sz="0" w:space="0" w:color="auto"/>
                        <w:left w:val="none" w:sz="0" w:space="0" w:color="auto"/>
                        <w:bottom w:val="none" w:sz="0" w:space="0" w:color="auto"/>
                        <w:right w:val="none" w:sz="0" w:space="0" w:color="auto"/>
                      </w:divBdr>
                    </w:div>
                  </w:divsChild>
                </w:div>
                <w:div w:id="2102679911">
                  <w:marLeft w:val="0"/>
                  <w:marRight w:val="0"/>
                  <w:marTop w:val="0"/>
                  <w:marBottom w:val="0"/>
                  <w:divBdr>
                    <w:top w:val="none" w:sz="0" w:space="0" w:color="auto"/>
                    <w:left w:val="none" w:sz="0" w:space="0" w:color="auto"/>
                    <w:bottom w:val="none" w:sz="0" w:space="0" w:color="auto"/>
                    <w:right w:val="none" w:sz="0" w:space="0" w:color="auto"/>
                  </w:divBdr>
                  <w:divsChild>
                    <w:div w:id="19334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841004">
      <w:bodyDiv w:val="1"/>
      <w:marLeft w:val="0"/>
      <w:marRight w:val="0"/>
      <w:marTop w:val="0"/>
      <w:marBottom w:val="0"/>
      <w:divBdr>
        <w:top w:val="none" w:sz="0" w:space="0" w:color="auto"/>
        <w:left w:val="none" w:sz="0" w:space="0" w:color="auto"/>
        <w:bottom w:val="none" w:sz="0" w:space="0" w:color="auto"/>
        <w:right w:val="none" w:sz="0" w:space="0" w:color="auto"/>
      </w:divBdr>
      <w:divsChild>
        <w:div w:id="137501843">
          <w:marLeft w:val="0"/>
          <w:marRight w:val="0"/>
          <w:marTop w:val="0"/>
          <w:marBottom w:val="0"/>
          <w:divBdr>
            <w:top w:val="none" w:sz="0" w:space="0" w:color="auto"/>
            <w:left w:val="none" w:sz="0" w:space="0" w:color="auto"/>
            <w:bottom w:val="none" w:sz="0" w:space="0" w:color="auto"/>
            <w:right w:val="none" w:sz="0" w:space="0" w:color="auto"/>
          </w:divBdr>
        </w:div>
        <w:div w:id="708337943">
          <w:marLeft w:val="0"/>
          <w:marRight w:val="0"/>
          <w:marTop w:val="0"/>
          <w:marBottom w:val="0"/>
          <w:divBdr>
            <w:top w:val="none" w:sz="0" w:space="0" w:color="auto"/>
            <w:left w:val="none" w:sz="0" w:space="0" w:color="auto"/>
            <w:bottom w:val="none" w:sz="0" w:space="0" w:color="auto"/>
            <w:right w:val="none" w:sz="0" w:space="0" w:color="auto"/>
          </w:divBdr>
          <w:divsChild>
            <w:div w:id="1820465041">
              <w:marLeft w:val="0"/>
              <w:marRight w:val="0"/>
              <w:marTop w:val="30"/>
              <w:marBottom w:val="30"/>
              <w:divBdr>
                <w:top w:val="none" w:sz="0" w:space="0" w:color="auto"/>
                <w:left w:val="none" w:sz="0" w:space="0" w:color="auto"/>
                <w:bottom w:val="none" w:sz="0" w:space="0" w:color="auto"/>
                <w:right w:val="none" w:sz="0" w:space="0" w:color="auto"/>
              </w:divBdr>
              <w:divsChild>
                <w:div w:id="189225370">
                  <w:marLeft w:val="0"/>
                  <w:marRight w:val="0"/>
                  <w:marTop w:val="0"/>
                  <w:marBottom w:val="0"/>
                  <w:divBdr>
                    <w:top w:val="none" w:sz="0" w:space="0" w:color="auto"/>
                    <w:left w:val="none" w:sz="0" w:space="0" w:color="auto"/>
                    <w:bottom w:val="none" w:sz="0" w:space="0" w:color="auto"/>
                    <w:right w:val="none" w:sz="0" w:space="0" w:color="auto"/>
                  </w:divBdr>
                  <w:divsChild>
                    <w:div w:id="2074884170">
                      <w:marLeft w:val="0"/>
                      <w:marRight w:val="0"/>
                      <w:marTop w:val="0"/>
                      <w:marBottom w:val="0"/>
                      <w:divBdr>
                        <w:top w:val="none" w:sz="0" w:space="0" w:color="auto"/>
                        <w:left w:val="none" w:sz="0" w:space="0" w:color="auto"/>
                        <w:bottom w:val="none" w:sz="0" w:space="0" w:color="auto"/>
                        <w:right w:val="none" w:sz="0" w:space="0" w:color="auto"/>
                      </w:divBdr>
                    </w:div>
                  </w:divsChild>
                </w:div>
                <w:div w:id="356152646">
                  <w:marLeft w:val="0"/>
                  <w:marRight w:val="0"/>
                  <w:marTop w:val="0"/>
                  <w:marBottom w:val="0"/>
                  <w:divBdr>
                    <w:top w:val="none" w:sz="0" w:space="0" w:color="auto"/>
                    <w:left w:val="none" w:sz="0" w:space="0" w:color="auto"/>
                    <w:bottom w:val="none" w:sz="0" w:space="0" w:color="auto"/>
                    <w:right w:val="none" w:sz="0" w:space="0" w:color="auto"/>
                  </w:divBdr>
                  <w:divsChild>
                    <w:div w:id="61023101">
                      <w:marLeft w:val="0"/>
                      <w:marRight w:val="0"/>
                      <w:marTop w:val="0"/>
                      <w:marBottom w:val="0"/>
                      <w:divBdr>
                        <w:top w:val="none" w:sz="0" w:space="0" w:color="auto"/>
                        <w:left w:val="none" w:sz="0" w:space="0" w:color="auto"/>
                        <w:bottom w:val="none" w:sz="0" w:space="0" w:color="auto"/>
                        <w:right w:val="none" w:sz="0" w:space="0" w:color="auto"/>
                      </w:divBdr>
                    </w:div>
                  </w:divsChild>
                </w:div>
                <w:div w:id="444883131">
                  <w:marLeft w:val="0"/>
                  <w:marRight w:val="0"/>
                  <w:marTop w:val="0"/>
                  <w:marBottom w:val="0"/>
                  <w:divBdr>
                    <w:top w:val="none" w:sz="0" w:space="0" w:color="auto"/>
                    <w:left w:val="none" w:sz="0" w:space="0" w:color="auto"/>
                    <w:bottom w:val="none" w:sz="0" w:space="0" w:color="auto"/>
                    <w:right w:val="none" w:sz="0" w:space="0" w:color="auto"/>
                  </w:divBdr>
                  <w:divsChild>
                    <w:div w:id="1042947642">
                      <w:marLeft w:val="0"/>
                      <w:marRight w:val="0"/>
                      <w:marTop w:val="0"/>
                      <w:marBottom w:val="0"/>
                      <w:divBdr>
                        <w:top w:val="none" w:sz="0" w:space="0" w:color="auto"/>
                        <w:left w:val="none" w:sz="0" w:space="0" w:color="auto"/>
                        <w:bottom w:val="none" w:sz="0" w:space="0" w:color="auto"/>
                        <w:right w:val="none" w:sz="0" w:space="0" w:color="auto"/>
                      </w:divBdr>
                    </w:div>
                  </w:divsChild>
                </w:div>
                <w:div w:id="543297848">
                  <w:marLeft w:val="0"/>
                  <w:marRight w:val="0"/>
                  <w:marTop w:val="0"/>
                  <w:marBottom w:val="0"/>
                  <w:divBdr>
                    <w:top w:val="none" w:sz="0" w:space="0" w:color="auto"/>
                    <w:left w:val="none" w:sz="0" w:space="0" w:color="auto"/>
                    <w:bottom w:val="none" w:sz="0" w:space="0" w:color="auto"/>
                    <w:right w:val="none" w:sz="0" w:space="0" w:color="auto"/>
                  </w:divBdr>
                  <w:divsChild>
                    <w:div w:id="1612855758">
                      <w:marLeft w:val="0"/>
                      <w:marRight w:val="0"/>
                      <w:marTop w:val="0"/>
                      <w:marBottom w:val="0"/>
                      <w:divBdr>
                        <w:top w:val="none" w:sz="0" w:space="0" w:color="auto"/>
                        <w:left w:val="none" w:sz="0" w:space="0" w:color="auto"/>
                        <w:bottom w:val="none" w:sz="0" w:space="0" w:color="auto"/>
                        <w:right w:val="none" w:sz="0" w:space="0" w:color="auto"/>
                      </w:divBdr>
                    </w:div>
                  </w:divsChild>
                </w:div>
                <w:div w:id="625430995">
                  <w:marLeft w:val="0"/>
                  <w:marRight w:val="0"/>
                  <w:marTop w:val="0"/>
                  <w:marBottom w:val="0"/>
                  <w:divBdr>
                    <w:top w:val="none" w:sz="0" w:space="0" w:color="auto"/>
                    <w:left w:val="none" w:sz="0" w:space="0" w:color="auto"/>
                    <w:bottom w:val="none" w:sz="0" w:space="0" w:color="auto"/>
                    <w:right w:val="none" w:sz="0" w:space="0" w:color="auto"/>
                  </w:divBdr>
                  <w:divsChild>
                    <w:div w:id="1938899003">
                      <w:marLeft w:val="0"/>
                      <w:marRight w:val="0"/>
                      <w:marTop w:val="0"/>
                      <w:marBottom w:val="0"/>
                      <w:divBdr>
                        <w:top w:val="none" w:sz="0" w:space="0" w:color="auto"/>
                        <w:left w:val="none" w:sz="0" w:space="0" w:color="auto"/>
                        <w:bottom w:val="none" w:sz="0" w:space="0" w:color="auto"/>
                        <w:right w:val="none" w:sz="0" w:space="0" w:color="auto"/>
                      </w:divBdr>
                    </w:div>
                  </w:divsChild>
                </w:div>
                <w:div w:id="684786089">
                  <w:marLeft w:val="0"/>
                  <w:marRight w:val="0"/>
                  <w:marTop w:val="0"/>
                  <w:marBottom w:val="0"/>
                  <w:divBdr>
                    <w:top w:val="none" w:sz="0" w:space="0" w:color="auto"/>
                    <w:left w:val="none" w:sz="0" w:space="0" w:color="auto"/>
                    <w:bottom w:val="none" w:sz="0" w:space="0" w:color="auto"/>
                    <w:right w:val="none" w:sz="0" w:space="0" w:color="auto"/>
                  </w:divBdr>
                  <w:divsChild>
                    <w:div w:id="1812557973">
                      <w:marLeft w:val="0"/>
                      <w:marRight w:val="0"/>
                      <w:marTop w:val="0"/>
                      <w:marBottom w:val="0"/>
                      <w:divBdr>
                        <w:top w:val="none" w:sz="0" w:space="0" w:color="auto"/>
                        <w:left w:val="none" w:sz="0" w:space="0" w:color="auto"/>
                        <w:bottom w:val="none" w:sz="0" w:space="0" w:color="auto"/>
                        <w:right w:val="none" w:sz="0" w:space="0" w:color="auto"/>
                      </w:divBdr>
                    </w:div>
                  </w:divsChild>
                </w:div>
                <w:div w:id="709720999">
                  <w:marLeft w:val="0"/>
                  <w:marRight w:val="0"/>
                  <w:marTop w:val="0"/>
                  <w:marBottom w:val="0"/>
                  <w:divBdr>
                    <w:top w:val="none" w:sz="0" w:space="0" w:color="auto"/>
                    <w:left w:val="none" w:sz="0" w:space="0" w:color="auto"/>
                    <w:bottom w:val="none" w:sz="0" w:space="0" w:color="auto"/>
                    <w:right w:val="none" w:sz="0" w:space="0" w:color="auto"/>
                  </w:divBdr>
                  <w:divsChild>
                    <w:div w:id="824197876">
                      <w:marLeft w:val="0"/>
                      <w:marRight w:val="0"/>
                      <w:marTop w:val="0"/>
                      <w:marBottom w:val="0"/>
                      <w:divBdr>
                        <w:top w:val="none" w:sz="0" w:space="0" w:color="auto"/>
                        <w:left w:val="none" w:sz="0" w:space="0" w:color="auto"/>
                        <w:bottom w:val="none" w:sz="0" w:space="0" w:color="auto"/>
                        <w:right w:val="none" w:sz="0" w:space="0" w:color="auto"/>
                      </w:divBdr>
                    </w:div>
                  </w:divsChild>
                </w:div>
                <w:div w:id="895315791">
                  <w:marLeft w:val="0"/>
                  <w:marRight w:val="0"/>
                  <w:marTop w:val="0"/>
                  <w:marBottom w:val="0"/>
                  <w:divBdr>
                    <w:top w:val="none" w:sz="0" w:space="0" w:color="auto"/>
                    <w:left w:val="none" w:sz="0" w:space="0" w:color="auto"/>
                    <w:bottom w:val="none" w:sz="0" w:space="0" w:color="auto"/>
                    <w:right w:val="none" w:sz="0" w:space="0" w:color="auto"/>
                  </w:divBdr>
                  <w:divsChild>
                    <w:div w:id="354313942">
                      <w:marLeft w:val="0"/>
                      <w:marRight w:val="0"/>
                      <w:marTop w:val="0"/>
                      <w:marBottom w:val="0"/>
                      <w:divBdr>
                        <w:top w:val="none" w:sz="0" w:space="0" w:color="auto"/>
                        <w:left w:val="none" w:sz="0" w:space="0" w:color="auto"/>
                        <w:bottom w:val="none" w:sz="0" w:space="0" w:color="auto"/>
                        <w:right w:val="none" w:sz="0" w:space="0" w:color="auto"/>
                      </w:divBdr>
                    </w:div>
                  </w:divsChild>
                </w:div>
                <w:div w:id="914898994">
                  <w:marLeft w:val="0"/>
                  <w:marRight w:val="0"/>
                  <w:marTop w:val="0"/>
                  <w:marBottom w:val="0"/>
                  <w:divBdr>
                    <w:top w:val="none" w:sz="0" w:space="0" w:color="auto"/>
                    <w:left w:val="none" w:sz="0" w:space="0" w:color="auto"/>
                    <w:bottom w:val="none" w:sz="0" w:space="0" w:color="auto"/>
                    <w:right w:val="none" w:sz="0" w:space="0" w:color="auto"/>
                  </w:divBdr>
                  <w:divsChild>
                    <w:div w:id="1089279159">
                      <w:marLeft w:val="0"/>
                      <w:marRight w:val="0"/>
                      <w:marTop w:val="0"/>
                      <w:marBottom w:val="0"/>
                      <w:divBdr>
                        <w:top w:val="none" w:sz="0" w:space="0" w:color="auto"/>
                        <w:left w:val="none" w:sz="0" w:space="0" w:color="auto"/>
                        <w:bottom w:val="none" w:sz="0" w:space="0" w:color="auto"/>
                        <w:right w:val="none" w:sz="0" w:space="0" w:color="auto"/>
                      </w:divBdr>
                    </w:div>
                  </w:divsChild>
                </w:div>
                <w:div w:id="1137142444">
                  <w:marLeft w:val="0"/>
                  <w:marRight w:val="0"/>
                  <w:marTop w:val="0"/>
                  <w:marBottom w:val="0"/>
                  <w:divBdr>
                    <w:top w:val="none" w:sz="0" w:space="0" w:color="auto"/>
                    <w:left w:val="none" w:sz="0" w:space="0" w:color="auto"/>
                    <w:bottom w:val="none" w:sz="0" w:space="0" w:color="auto"/>
                    <w:right w:val="none" w:sz="0" w:space="0" w:color="auto"/>
                  </w:divBdr>
                  <w:divsChild>
                    <w:div w:id="647855685">
                      <w:marLeft w:val="0"/>
                      <w:marRight w:val="0"/>
                      <w:marTop w:val="0"/>
                      <w:marBottom w:val="0"/>
                      <w:divBdr>
                        <w:top w:val="none" w:sz="0" w:space="0" w:color="auto"/>
                        <w:left w:val="none" w:sz="0" w:space="0" w:color="auto"/>
                        <w:bottom w:val="none" w:sz="0" w:space="0" w:color="auto"/>
                        <w:right w:val="none" w:sz="0" w:space="0" w:color="auto"/>
                      </w:divBdr>
                    </w:div>
                  </w:divsChild>
                </w:div>
                <w:div w:id="1659189091">
                  <w:marLeft w:val="0"/>
                  <w:marRight w:val="0"/>
                  <w:marTop w:val="0"/>
                  <w:marBottom w:val="0"/>
                  <w:divBdr>
                    <w:top w:val="none" w:sz="0" w:space="0" w:color="auto"/>
                    <w:left w:val="none" w:sz="0" w:space="0" w:color="auto"/>
                    <w:bottom w:val="none" w:sz="0" w:space="0" w:color="auto"/>
                    <w:right w:val="none" w:sz="0" w:space="0" w:color="auto"/>
                  </w:divBdr>
                  <w:divsChild>
                    <w:div w:id="922298640">
                      <w:marLeft w:val="0"/>
                      <w:marRight w:val="0"/>
                      <w:marTop w:val="0"/>
                      <w:marBottom w:val="0"/>
                      <w:divBdr>
                        <w:top w:val="none" w:sz="0" w:space="0" w:color="auto"/>
                        <w:left w:val="none" w:sz="0" w:space="0" w:color="auto"/>
                        <w:bottom w:val="none" w:sz="0" w:space="0" w:color="auto"/>
                        <w:right w:val="none" w:sz="0" w:space="0" w:color="auto"/>
                      </w:divBdr>
                    </w:div>
                  </w:divsChild>
                </w:div>
                <w:div w:id="1688173889">
                  <w:marLeft w:val="0"/>
                  <w:marRight w:val="0"/>
                  <w:marTop w:val="0"/>
                  <w:marBottom w:val="0"/>
                  <w:divBdr>
                    <w:top w:val="none" w:sz="0" w:space="0" w:color="auto"/>
                    <w:left w:val="none" w:sz="0" w:space="0" w:color="auto"/>
                    <w:bottom w:val="none" w:sz="0" w:space="0" w:color="auto"/>
                    <w:right w:val="none" w:sz="0" w:space="0" w:color="auto"/>
                  </w:divBdr>
                  <w:divsChild>
                    <w:div w:id="1273511029">
                      <w:marLeft w:val="0"/>
                      <w:marRight w:val="0"/>
                      <w:marTop w:val="0"/>
                      <w:marBottom w:val="0"/>
                      <w:divBdr>
                        <w:top w:val="none" w:sz="0" w:space="0" w:color="auto"/>
                        <w:left w:val="none" w:sz="0" w:space="0" w:color="auto"/>
                        <w:bottom w:val="none" w:sz="0" w:space="0" w:color="auto"/>
                        <w:right w:val="none" w:sz="0" w:space="0" w:color="auto"/>
                      </w:divBdr>
                    </w:div>
                  </w:divsChild>
                </w:div>
                <w:div w:id="1911693005">
                  <w:marLeft w:val="0"/>
                  <w:marRight w:val="0"/>
                  <w:marTop w:val="0"/>
                  <w:marBottom w:val="0"/>
                  <w:divBdr>
                    <w:top w:val="none" w:sz="0" w:space="0" w:color="auto"/>
                    <w:left w:val="none" w:sz="0" w:space="0" w:color="auto"/>
                    <w:bottom w:val="none" w:sz="0" w:space="0" w:color="auto"/>
                    <w:right w:val="none" w:sz="0" w:space="0" w:color="auto"/>
                  </w:divBdr>
                  <w:divsChild>
                    <w:div w:id="1057317317">
                      <w:marLeft w:val="0"/>
                      <w:marRight w:val="0"/>
                      <w:marTop w:val="0"/>
                      <w:marBottom w:val="0"/>
                      <w:divBdr>
                        <w:top w:val="none" w:sz="0" w:space="0" w:color="auto"/>
                        <w:left w:val="none" w:sz="0" w:space="0" w:color="auto"/>
                        <w:bottom w:val="none" w:sz="0" w:space="0" w:color="auto"/>
                        <w:right w:val="none" w:sz="0" w:space="0" w:color="auto"/>
                      </w:divBdr>
                    </w:div>
                  </w:divsChild>
                </w:div>
                <w:div w:id="2008317557">
                  <w:marLeft w:val="0"/>
                  <w:marRight w:val="0"/>
                  <w:marTop w:val="0"/>
                  <w:marBottom w:val="0"/>
                  <w:divBdr>
                    <w:top w:val="none" w:sz="0" w:space="0" w:color="auto"/>
                    <w:left w:val="none" w:sz="0" w:space="0" w:color="auto"/>
                    <w:bottom w:val="none" w:sz="0" w:space="0" w:color="auto"/>
                    <w:right w:val="none" w:sz="0" w:space="0" w:color="auto"/>
                  </w:divBdr>
                  <w:divsChild>
                    <w:div w:id="144122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873017">
      <w:bodyDiv w:val="1"/>
      <w:marLeft w:val="0"/>
      <w:marRight w:val="0"/>
      <w:marTop w:val="0"/>
      <w:marBottom w:val="0"/>
      <w:divBdr>
        <w:top w:val="none" w:sz="0" w:space="0" w:color="auto"/>
        <w:left w:val="none" w:sz="0" w:space="0" w:color="auto"/>
        <w:bottom w:val="none" w:sz="0" w:space="0" w:color="auto"/>
        <w:right w:val="none" w:sz="0" w:space="0" w:color="auto"/>
      </w:divBdr>
      <w:divsChild>
        <w:div w:id="566763752">
          <w:marLeft w:val="0"/>
          <w:marRight w:val="0"/>
          <w:marTop w:val="0"/>
          <w:marBottom w:val="0"/>
          <w:divBdr>
            <w:top w:val="none" w:sz="0" w:space="0" w:color="auto"/>
            <w:left w:val="none" w:sz="0" w:space="0" w:color="auto"/>
            <w:bottom w:val="none" w:sz="0" w:space="0" w:color="auto"/>
            <w:right w:val="none" w:sz="0" w:space="0" w:color="auto"/>
          </w:divBdr>
          <w:divsChild>
            <w:div w:id="1410468425">
              <w:marLeft w:val="-75"/>
              <w:marRight w:val="0"/>
              <w:marTop w:val="30"/>
              <w:marBottom w:val="30"/>
              <w:divBdr>
                <w:top w:val="none" w:sz="0" w:space="0" w:color="auto"/>
                <w:left w:val="none" w:sz="0" w:space="0" w:color="auto"/>
                <w:bottom w:val="none" w:sz="0" w:space="0" w:color="auto"/>
                <w:right w:val="none" w:sz="0" w:space="0" w:color="auto"/>
              </w:divBdr>
              <w:divsChild>
                <w:div w:id="173617096">
                  <w:marLeft w:val="0"/>
                  <w:marRight w:val="0"/>
                  <w:marTop w:val="0"/>
                  <w:marBottom w:val="0"/>
                  <w:divBdr>
                    <w:top w:val="none" w:sz="0" w:space="0" w:color="auto"/>
                    <w:left w:val="none" w:sz="0" w:space="0" w:color="auto"/>
                    <w:bottom w:val="none" w:sz="0" w:space="0" w:color="auto"/>
                    <w:right w:val="none" w:sz="0" w:space="0" w:color="auto"/>
                  </w:divBdr>
                  <w:divsChild>
                    <w:div w:id="512917239">
                      <w:marLeft w:val="0"/>
                      <w:marRight w:val="0"/>
                      <w:marTop w:val="0"/>
                      <w:marBottom w:val="0"/>
                      <w:divBdr>
                        <w:top w:val="none" w:sz="0" w:space="0" w:color="auto"/>
                        <w:left w:val="none" w:sz="0" w:space="0" w:color="auto"/>
                        <w:bottom w:val="none" w:sz="0" w:space="0" w:color="auto"/>
                        <w:right w:val="none" w:sz="0" w:space="0" w:color="auto"/>
                      </w:divBdr>
                    </w:div>
                  </w:divsChild>
                </w:div>
                <w:div w:id="192349976">
                  <w:marLeft w:val="0"/>
                  <w:marRight w:val="0"/>
                  <w:marTop w:val="0"/>
                  <w:marBottom w:val="0"/>
                  <w:divBdr>
                    <w:top w:val="none" w:sz="0" w:space="0" w:color="auto"/>
                    <w:left w:val="none" w:sz="0" w:space="0" w:color="auto"/>
                    <w:bottom w:val="none" w:sz="0" w:space="0" w:color="auto"/>
                    <w:right w:val="none" w:sz="0" w:space="0" w:color="auto"/>
                  </w:divBdr>
                  <w:divsChild>
                    <w:div w:id="556166602">
                      <w:marLeft w:val="0"/>
                      <w:marRight w:val="0"/>
                      <w:marTop w:val="0"/>
                      <w:marBottom w:val="0"/>
                      <w:divBdr>
                        <w:top w:val="none" w:sz="0" w:space="0" w:color="auto"/>
                        <w:left w:val="none" w:sz="0" w:space="0" w:color="auto"/>
                        <w:bottom w:val="none" w:sz="0" w:space="0" w:color="auto"/>
                        <w:right w:val="none" w:sz="0" w:space="0" w:color="auto"/>
                      </w:divBdr>
                    </w:div>
                  </w:divsChild>
                </w:div>
                <w:div w:id="324167744">
                  <w:marLeft w:val="0"/>
                  <w:marRight w:val="0"/>
                  <w:marTop w:val="0"/>
                  <w:marBottom w:val="0"/>
                  <w:divBdr>
                    <w:top w:val="none" w:sz="0" w:space="0" w:color="auto"/>
                    <w:left w:val="none" w:sz="0" w:space="0" w:color="auto"/>
                    <w:bottom w:val="none" w:sz="0" w:space="0" w:color="auto"/>
                    <w:right w:val="none" w:sz="0" w:space="0" w:color="auto"/>
                  </w:divBdr>
                  <w:divsChild>
                    <w:div w:id="1634209710">
                      <w:marLeft w:val="0"/>
                      <w:marRight w:val="0"/>
                      <w:marTop w:val="0"/>
                      <w:marBottom w:val="0"/>
                      <w:divBdr>
                        <w:top w:val="none" w:sz="0" w:space="0" w:color="auto"/>
                        <w:left w:val="none" w:sz="0" w:space="0" w:color="auto"/>
                        <w:bottom w:val="none" w:sz="0" w:space="0" w:color="auto"/>
                        <w:right w:val="none" w:sz="0" w:space="0" w:color="auto"/>
                      </w:divBdr>
                    </w:div>
                  </w:divsChild>
                </w:div>
                <w:div w:id="399913129">
                  <w:marLeft w:val="0"/>
                  <w:marRight w:val="0"/>
                  <w:marTop w:val="0"/>
                  <w:marBottom w:val="0"/>
                  <w:divBdr>
                    <w:top w:val="none" w:sz="0" w:space="0" w:color="auto"/>
                    <w:left w:val="none" w:sz="0" w:space="0" w:color="auto"/>
                    <w:bottom w:val="none" w:sz="0" w:space="0" w:color="auto"/>
                    <w:right w:val="none" w:sz="0" w:space="0" w:color="auto"/>
                  </w:divBdr>
                  <w:divsChild>
                    <w:div w:id="1634094853">
                      <w:marLeft w:val="0"/>
                      <w:marRight w:val="0"/>
                      <w:marTop w:val="0"/>
                      <w:marBottom w:val="0"/>
                      <w:divBdr>
                        <w:top w:val="none" w:sz="0" w:space="0" w:color="auto"/>
                        <w:left w:val="none" w:sz="0" w:space="0" w:color="auto"/>
                        <w:bottom w:val="none" w:sz="0" w:space="0" w:color="auto"/>
                        <w:right w:val="none" w:sz="0" w:space="0" w:color="auto"/>
                      </w:divBdr>
                    </w:div>
                  </w:divsChild>
                </w:div>
                <w:div w:id="428283702">
                  <w:marLeft w:val="0"/>
                  <w:marRight w:val="0"/>
                  <w:marTop w:val="0"/>
                  <w:marBottom w:val="0"/>
                  <w:divBdr>
                    <w:top w:val="none" w:sz="0" w:space="0" w:color="auto"/>
                    <w:left w:val="none" w:sz="0" w:space="0" w:color="auto"/>
                    <w:bottom w:val="none" w:sz="0" w:space="0" w:color="auto"/>
                    <w:right w:val="none" w:sz="0" w:space="0" w:color="auto"/>
                  </w:divBdr>
                  <w:divsChild>
                    <w:div w:id="1143349431">
                      <w:marLeft w:val="0"/>
                      <w:marRight w:val="0"/>
                      <w:marTop w:val="0"/>
                      <w:marBottom w:val="0"/>
                      <w:divBdr>
                        <w:top w:val="none" w:sz="0" w:space="0" w:color="auto"/>
                        <w:left w:val="none" w:sz="0" w:space="0" w:color="auto"/>
                        <w:bottom w:val="none" w:sz="0" w:space="0" w:color="auto"/>
                        <w:right w:val="none" w:sz="0" w:space="0" w:color="auto"/>
                      </w:divBdr>
                    </w:div>
                  </w:divsChild>
                </w:div>
                <w:div w:id="497773033">
                  <w:marLeft w:val="0"/>
                  <w:marRight w:val="0"/>
                  <w:marTop w:val="0"/>
                  <w:marBottom w:val="0"/>
                  <w:divBdr>
                    <w:top w:val="none" w:sz="0" w:space="0" w:color="auto"/>
                    <w:left w:val="none" w:sz="0" w:space="0" w:color="auto"/>
                    <w:bottom w:val="none" w:sz="0" w:space="0" w:color="auto"/>
                    <w:right w:val="none" w:sz="0" w:space="0" w:color="auto"/>
                  </w:divBdr>
                  <w:divsChild>
                    <w:div w:id="65155593">
                      <w:marLeft w:val="0"/>
                      <w:marRight w:val="0"/>
                      <w:marTop w:val="0"/>
                      <w:marBottom w:val="0"/>
                      <w:divBdr>
                        <w:top w:val="none" w:sz="0" w:space="0" w:color="auto"/>
                        <w:left w:val="none" w:sz="0" w:space="0" w:color="auto"/>
                        <w:bottom w:val="none" w:sz="0" w:space="0" w:color="auto"/>
                        <w:right w:val="none" w:sz="0" w:space="0" w:color="auto"/>
                      </w:divBdr>
                    </w:div>
                  </w:divsChild>
                </w:div>
                <w:div w:id="545214024">
                  <w:marLeft w:val="0"/>
                  <w:marRight w:val="0"/>
                  <w:marTop w:val="0"/>
                  <w:marBottom w:val="0"/>
                  <w:divBdr>
                    <w:top w:val="none" w:sz="0" w:space="0" w:color="auto"/>
                    <w:left w:val="none" w:sz="0" w:space="0" w:color="auto"/>
                    <w:bottom w:val="none" w:sz="0" w:space="0" w:color="auto"/>
                    <w:right w:val="none" w:sz="0" w:space="0" w:color="auto"/>
                  </w:divBdr>
                  <w:divsChild>
                    <w:div w:id="1162164923">
                      <w:marLeft w:val="0"/>
                      <w:marRight w:val="0"/>
                      <w:marTop w:val="0"/>
                      <w:marBottom w:val="0"/>
                      <w:divBdr>
                        <w:top w:val="none" w:sz="0" w:space="0" w:color="auto"/>
                        <w:left w:val="none" w:sz="0" w:space="0" w:color="auto"/>
                        <w:bottom w:val="none" w:sz="0" w:space="0" w:color="auto"/>
                        <w:right w:val="none" w:sz="0" w:space="0" w:color="auto"/>
                      </w:divBdr>
                    </w:div>
                  </w:divsChild>
                </w:div>
                <w:div w:id="637032462">
                  <w:marLeft w:val="0"/>
                  <w:marRight w:val="0"/>
                  <w:marTop w:val="0"/>
                  <w:marBottom w:val="0"/>
                  <w:divBdr>
                    <w:top w:val="none" w:sz="0" w:space="0" w:color="auto"/>
                    <w:left w:val="none" w:sz="0" w:space="0" w:color="auto"/>
                    <w:bottom w:val="none" w:sz="0" w:space="0" w:color="auto"/>
                    <w:right w:val="none" w:sz="0" w:space="0" w:color="auto"/>
                  </w:divBdr>
                  <w:divsChild>
                    <w:div w:id="552539882">
                      <w:marLeft w:val="0"/>
                      <w:marRight w:val="0"/>
                      <w:marTop w:val="0"/>
                      <w:marBottom w:val="0"/>
                      <w:divBdr>
                        <w:top w:val="none" w:sz="0" w:space="0" w:color="auto"/>
                        <w:left w:val="none" w:sz="0" w:space="0" w:color="auto"/>
                        <w:bottom w:val="none" w:sz="0" w:space="0" w:color="auto"/>
                        <w:right w:val="none" w:sz="0" w:space="0" w:color="auto"/>
                      </w:divBdr>
                    </w:div>
                  </w:divsChild>
                </w:div>
                <w:div w:id="808011816">
                  <w:marLeft w:val="0"/>
                  <w:marRight w:val="0"/>
                  <w:marTop w:val="0"/>
                  <w:marBottom w:val="0"/>
                  <w:divBdr>
                    <w:top w:val="none" w:sz="0" w:space="0" w:color="auto"/>
                    <w:left w:val="none" w:sz="0" w:space="0" w:color="auto"/>
                    <w:bottom w:val="none" w:sz="0" w:space="0" w:color="auto"/>
                    <w:right w:val="none" w:sz="0" w:space="0" w:color="auto"/>
                  </w:divBdr>
                  <w:divsChild>
                    <w:div w:id="231892753">
                      <w:marLeft w:val="0"/>
                      <w:marRight w:val="0"/>
                      <w:marTop w:val="0"/>
                      <w:marBottom w:val="0"/>
                      <w:divBdr>
                        <w:top w:val="none" w:sz="0" w:space="0" w:color="auto"/>
                        <w:left w:val="none" w:sz="0" w:space="0" w:color="auto"/>
                        <w:bottom w:val="none" w:sz="0" w:space="0" w:color="auto"/>
                        <w:right w:val="none" w:sz="0" w:space="0" w:color="auto"/>
                      </w:divBdr>
                    </w:div>
                  </w:divsChild>
                </w:div>
                <w:div w:id="815611716">
                  <w:marLeft w:val="0"/>
                  <w:marRight w:val="0"/>
                  <w:marTop w:val="0"/>
                  <w:marBottom w:val="0"/>
                  <w:divBdr>
                    <w:top w:val="none" w:sz="0" w:space="0" w:color="auto"/>
                    <w:left w:val="none" w:sz="0" w:space="0" w:color="auto"/>
                    <w:bottom w:val="none" w:sz="0" w:space="0" w:color="auto"/>
                    <w:right w:val="none" w:sz="0" w:space="0" w:color="auto"/>
                  </w:divBdr>
                  <w:divsChild>
                    <w:div w:id="1113281740">
                      <w:marLeft w:val="0"/>
                      <w:marRight w:val="0"/>
                      <w:marTop w:val="0"/>
                      <w:marBottom w:val="0"/>
                      <w:divBdr>
                        <w:top w:val="none" w:sz="0" w:space="0" w:color="auto"/>
                        <w:left w:val="none" w:sz="0" w:space="0" w:color="auto"/>
                        <w:bottom w:val="none" w:sz="0" w:space="0" w:color="auto"/>
                        <w:right w:val="none" w:sz="0" w:space="0" w:color="auto"/>
                      </w:divBdr>
                    </w:div>
                  </w:divsChild>
                </w:div>
                <w:div w:id="913322548">
                  <w:marLeft w:val="0"/>
                  <w:marRight w:val="0"/>
                  <w:marTop w:val="0"/>
                  <w:marBottom w:val="0"/>
                  <w:divBdr>
                    <w:top w:val="none" w:sz="0" w:space="0" w:color="auto"/>
                    <w:left w:val="none" w:sz="0" w:space="0" w:color="auto"/>
                    <w:bottom w:val="none" w:sz="0" w:space="0" w:color="auto"/>
                    <w:right w:val="none" w:sz="0" w:space="0" w:color="auto"/>
                  </w:divBdr>
                  <w:divsChild>
                    <w:div w:id="441609442">
                      <w:marLeft w:val="0"/>
                      <w:marRight w:val="0"/>
                      <w:marTop w:val="0"/>
                      <w:marBottom w:val="0"/>
                      <w:divBdr>
                        <w:top w:val="none" w:sz="0" w:space="0" w:color="auto"/>
                        <w:left w:val="none" w:sz="0" w:space="0" w:color="auto"/>
                        <w:bottom w:val="none" w:sz="0" w:space="0" w:color="auto"/>
                        <w:right w:val="none" w:sz="0" w:space="0" w:color="auto"/>
                      </w:divBdr>
                    </w:div>
                  </w:divsChild>
                </w:div>
                <w:div w:id="924220509">
                  <w:marLeft w:val="0"/>
                  <w:marRight w:val="0"/>
                  <w:marTop w:val="0"/>
                  <w:marBottom w:val="0"/>
                  <w:divBdr>
                    <w:top w:val="none" w:sz="0" w:space="0" w:color="auto"/>
                    <w:left w:val="none" w:sz="0" w:space="0" w:color="auto"/>
                    <w:bottom w:val="none" w:sz="0" w:space="0" w:color="auto"/>
                    <w:right w:val="none" w:sz="0" w:space="0" w:color="auto"/>
                  </w:divBdr>
                  <w:divsChild>
                    <w:div w:id="655954173">
                      <w:marLeft w:val="0"/>
                      <w:marRight w:val="0"/>
                      <w:marTop w:val="0"/>
                      <w:marBottom w:val="0"/>
                      <w:divBdr>
                        <w:top w:val="none" w:sz="0" w:space="0" w:color="auto"/>
                        <w:left w:val="none" w:sz="0" w:space="0" w:color="auto"/>
                        <w:bottom w:val="none" w:sz="0" w:space="0" w:color="auto"/>
                        <w:right w:val="none" w:sz="0" w:space="0" w:color="auto"/>
                      </w:divBdr>
                    </w:div>
                  </w:divsChild>
                </w:div>
                <w:div w:id="978387837">
                  <w:marLeft w:val="0"/>
                  <w:marRight w:val="0"/>
                  <w:marTop w:val="0"/>
                  <w:marBottom w:val="0"/>
                  <w:divBdr>
                    <w:top w:val="none" w:sz="0" w:space="0" w:color="auto"/>
                    <w:left w:val="none" w:sz="0" w:space="0" w:color="auto"/>
                    <w:bottom w:val="none" w:sz="0" w:space="0" w:color="auto"/>
                    <w:right w:val="none" w:sz="0" w:space="0" w:color="auto"/>
                  </w:divBdr>
                  <w:divsChild>
                    <w:div w:id="845243607">
                      <w:marLeft w:val="0"/>
                      <w:marRight w:val="0"/>
                      <w:marTop w:val="0"/>
                      <w:marBottom w:val="0"/>
                      <w:divBdr>
                        <w:top w:val="none" w:sz="0" w:space="0" w:color="auto"/>
                        <w:left w:val="none" w:sz="0" w:space="0" w:color="auto"/>
                        <w:bottom w:val="none" w:sz="0" w:space="0" w:color="auto"/>
                        <w:right w:val="none" w:sz="0" w:space="0" w:color="auto"/>
                      </w:divBdr>
                    </w:div>
                  </w:divsChild>
                </w:div>
                <w:div w:id="1015304210">
                  <w:marLeft w:val="0"/>
                  <w:marRight w:val="0"/>
                  <w:marTop w:val="0"/>
                  <w:marBottom w:val="0"/>
                  <w:divBdr>
                    <w:top w:val="none" w:sz="0" w:space="0" w:color="auto"/>
                    <w:left w:val="none" w:sz="0" w:space="0" w:color="auto"/>
                    <w:bottom w:val="none" w:sz="0" w:space="0" w:color="auto"/>
                    <w:right w:val="none" w:sz="0" w:space="0" w:color="auto"/>
                  </w:divBdr>
                  <w:divsChild>
                    <w:div w:id="530801813">
                      <w:marLeft w:val="0"/>
                      <w:marRight w:val="0"/>
                      <w:marTop w:val="0"/>
                      <w:marBottom w:val="0"/>
                      <w:divBdr>
                        <w:top w:val="none" w:sz="0" w:space="0" w:color="auto"/>
                        <w:left w:val="none" w:sz="0" w:space="0" w:color="auto"/>
                        <w:bottom w:val="none" w:sz="0" w:space="0" w:color="auto"/>
                        <w:right w:val="none" w:sz="0" w:space="0" w:color="auto"/>
                      </w:divBdr>
                    </w:div>
                  </w:divsChild>
                </w:div>
                <w:div w:id="1063068652">
                  <w:marLeft w:val="0"/>
                  <w:marRight w:val="0"/>
                  <w:marTop w:val="0"/>
                  <w:marBottom w:val="0"/>
                  <w:divBdr>
                    <w:top w:val="none" w:sz="0" w:space="0" w:color="auto"/>
                    <w:left w:val="none" w:sz="0" w:space="0" w:color="auto"/>
                    <w:bottom w:val="none" w:sz="0" w:space="0" w:color="auto"/>
                    <w:right w:val="none" w:sz="0" w:space="0" w:color="auto"/>
                  </w:divBdr>
                  <w:divsChild>
                    <w:div w:id="1153910517">
                      <w:marLeft w:val="0"/>
                      <w:marRight w:val="0"/>
                      <w:marTop w:val="0"/>
                      <w:marBottom w:val="0"/>
                      <w:divBdr>
                        <w:top w:val="none" w:sz="0" w:space="0" w:color="auto"/>
                        <w:left w:val="none" w:sz="0" w:space="0" w:color="auto"/>
                        <w:bottom w:val="none" w:sz="0" w:space="0" w:color="auto"/>
                        <w:right w:val="none" w:sz="0" w:space="0" w:color="auto"/>
                      </w:divBdr>
                    </w:div>
                  </w:divsChild>
                </w:div>
                <w:div w:id="1092553177">
                  <w:marLeft w:val="0"/>
                  <w:marRight w:val="0"/>
                  <w:marTop w:val="0"/>
                  <w:marBottom w:val="0"/>
                  <w:divBdr>
                    <w:top w:val="none" w:sz="0" w:space="0" w:color="auto"/>
                    <w:left w:val="none" w:sz="0" w:space="0" w:color="auto"/>
                    <w:bottom w:val="none" w:sz="0" w:space="0" w:color="auto"/>
                    <w:right w:val="none" w:sz="0" w:space="0" w:color="auto"/>
                  </w:divBdr>
                  <w:divsChild>
                    <w:div w:id="945385645">
                      <w:marLeft w:val="0"/>
                      <w:marRight w:val="0"/>
                      <w:marTop w:val="0"/>
                      <w:marBottom w:val="0"/>
                      <w:divBdr>
                        <w:top w:val="none" w:sz="0" w:space="0" w:color="auto"/>
                        <w:left w:val="none" w:sz="0" w:space="0" w:color="auto"/>
                        <w:bottom w:val="none" w:sz="0" w:space="0" w:color="auto"/>
                        <w:right w:val="none" w:sz="0" w:space="0" w:color="auto"/>
                      </w:divBdr>
                    </w:div>
                  </w:divsChild>
                </w:div>
                <w:div w:id="1257904471">
                  <w:marLeft w:val="0"/>
                  <w:marRight w:val="0"/>
                  <w:marTop w:val="0"/>
                  <w:marBottom w:val="0"/>
                  <w:divBdr>
                    <w:top w:val="none" w:sz="0" w:space="0" w:color="auto"/>
                    <w:left w:val="none" w:sz="0" w:space="0" w:color="auto"/>
                    <w:bottom w:val="none" w:sz="0" w:space="0" w:color="auto"/>
                    <w:right w:val="none" w:sz="0" w:space="0" w:color="auto"/>
                  </w:divBdr>
                  <w:divsChild>
                    <w:div w:id="1864591539">
                      <w:marLeft w:val="0"/>
                      <w:marRight w:val="0"/>
                      <w:marTop w:val="0"/>
                      <w:marBottom w:val="0"/>
                      <w:divBdr>
                        <w:top w:val="none" w:sz="0" w:space="0" w:color="auto"/>
                        <w:left w:val="none" w:sz="0" w:space="0" w:color="auto"/>
                        <w:bottom w:val="none" w:sz="0" w:space="0" w:color="auto"/>
                        <w:right w:val="none" w:sz="0" w:space="0" w:color="auto"/>
                      </w:divBdr>
                    </w:div>
                  </w:divsChild>
                </w:div>
                <w:div w:id="1262569371">
                  <w:marLeft w:val="0"/>
                  <w:marRight w:val="0"/>
                  <w:marTop w:val="0"/>
                  <w:marBottom w:val="0"/>
                  <w:divBdr>
                    <w:top w:val="none" w:sz="0" w:space="0" w:color="auto"/>
                    <w:left w:val="none" w:sz="0" w:space="0" w:color="auto"/>
                    <w:bottom w:val="none" w:sz="0" w:space="0" w:color="auto"/>
                    <w:right w:val="none" w:sz="0" w:space="0" w:color="auto"/>
                  </w:divBdr>
                  <w:divsChild>
                    <w:div w:id="1526020612">
                      <w:marLeft w:val="0"/>
                      <w:marRight w:val="0"/>
                      <w:marTop w:val="0"/>
                      <w:marBottom w:val="0"/>
                      <w:divBdr>
                        <w:top w:val="none" w:sz="0" w:space="0" w:color="auto"/>
                        <w:left w:val="none" w:sz="0" w:space="0" w:color="auto"/>
                        <w:bottom w:val="none" w:sz="0" w:space="0" w:color="auto"/>
                        <w:right w:val="none" w:sz="0" w:space="0" w:color="auto"/>
                      </w:divBdr>
                    </w:div>
                  </w:divsChild>
                </w:div>
                <w:div w:id="1353646739">
                  <w:marLeft w:val="0"/>
                  <w:marRight w:val="0"/>
                  <w:marTop w:val="0"/>
                  <w:marBottom w:val="0"/>
                  <w:divBdr>
                    <w:top w:val="none" w:sz="0" w:space="0" w:color="auto"/>
                    <w:left w:val="none" w:sz="0" w:space="0" w:color="auto"/>
                    <w:bottom w:val="none" w:sz="0" w:space="0" w:color="auto"/>
                    <w:right w:val="none" w:sz="0" w:space="0" w:color="auto"/>
                  </w:divBdr>
                  <w:divsChild>
                    <w:div w:id="434374041">
                      <w:marLeft w:val="0"/>
                      <w:marRight w:val="0"/>
                      <w:marTop w:val="0"/>
                      <w:marBottom w:val="0"/>
                      <w:divBdr>
                        <w:top w:val="none" w:sz="0" w:space="0" w:color="auto"/>
                        <w:left w:val="none" w:sz="0" w:space="0" w:color="auto"/>
                        <w:bottom w:val="none" w:sz="0" w:space="0" w:color="auto"/>
                        <w:right w:val="none" w:sz="0" w:space="0" w:color="auto"/>
                      </w:divBdr>
                    </w:div>
                  </w:divsChild>
                </w:div>
                <w:div w:id="1440564761">
                  <w:marLeft w:val="0"/>
                  <w:marRight w:val="0"/>
                  <w:marTop w:val="0"/>
                  <w:marBottom w:val="0"/>
                  <w:divBdr>
                    <w:top w:val="none" w:sz="0" w:space="0" w:color="auto"/>
                    <w:left w:val="none" w:sz="0" w:space="0" w:color="auto"/>
                    <w:bottom w:val="none" w:sz="0" w:space="0" w:color="auto"/>
                    <w:right w:val="none" w:sz="0" w:space="0" w:color="auto"/>
                  </w:divBdr>
                  <w:divsChild>
                    <w:div w:id="77947836">
                      <w:marLeft w:val="0"/>
                      <w:marRight w:val="0"/>
                      <w:marTop w:val="0"/>
                      <w:marBottom w:val="0"/>
                      <w:divBdr>
                        <w:top w:val="none" w:sz="0" w:space="0" w:color="auto"/>
                        <w:left w:val="none" w:sz="0" w:space="0" w:color="auto"/>
                        <w:bottom w:val="none" w:sz="0" w:space="0" w:color="auto"/>
                        <w:right w:val="none" w:sz="0" w:space="0" w:color="auto"/>
                      </w:divBdr>
                    </w:div>
                  </w:divsChild>
                </w:div>
                <w:div w:id="1488664793">
                  <w:marLeft w:val="0"/>
                  <w:marRight w:val="0"/>
                  <w:marTop w:val="0"/>
                  <w:marBottom w:val="0"/>
                  <w:divBdr>
                    <w:top w:val="none" w:sz="0" w:space="0" w:color="auto"/>
                    <w:left w:val="none" w:sz="0" w:space="0" w:color="auto"/>
                    <w:bottom w:val="none" w:sz="0" w:space="0" w:color="auto"/>
                    <w:right w:val="none" w:sz="0" w:space="0" w:color="auto"/>
                  </w:divBdr>
                  <w:divsChild>
                    <w:div w:id="609821057">
                      <w:marLeft w:val="0"/>
                      <w:marRight w:val="0"/>
                      <w:marTop w:val="0"/>
                      <w:marBottom w:val="0"/>
                      <w:divBdr>
                        <w:top w:val="none" w:sz="0" w:space="0" w:color="auto"/>
                        <w:left w:val="none" w:sz="0" w:space="0" w:color="auto"/>
                        <w:bottom w:val="none" w:sz="0" w:space="0" w:color="auto"/>
                        <w:right w:val="none" w:sz="0" w:space="0" w:color="auto"/>
                      </w:divBdr>
                    </w:div>
                  </w:divsChild>
                </w:div>
                <w:div w:id="1514612577">
                  <w:marLeft w:val="0"/>
                  <w:marRight w:val="0"/>
                  <w:marTop w:val="0"/>
                  <w:marBottom w:val="0"/>
                  <w:divBdr>
                    <w:top w:val="none" w:sz="0" w:space="0" w:color="auto"/>
                    <w:left w:val="none" w:sz="0" w:space="0" w:color="auto"/>
                    <w:bottom w:val="none" w:sz="0" w:space="0" w:color="auto"/>
                    <w:right w:val="none" w:sz="0" w:space="0" w:color="auto"/>
                  </w:divBdr>
                  <w:divsChild>
                    <w:div w:id="1549411690">
                      <w:marLeft w:val="0"/>
                      <w:marRight w:val="0"/>
                      <w:marTop w:val="0"/>
                      <w:marBottom w:val="0"/>
                      <w:divBdr>
                        <w:top w:val="none" w:sz="0" w:space="0" w:color="auto"/>
                        <w:left w:val="none" w:sz="0" w:space="0" w:color="auto"/>
                        <w:bottom w:val="none" w:sz="0" w:space="0" w:color="auto"/>
                        <w:right w:val="none" w:sz="0" w:space="0" w:color="auto"/>
                      </w:divBdr>
                    </w:div>
                  </w:divsChild>
                </w:div>
                <w:div w:id="1757702304">
                  <w:marLeft w:val="0"/>
                  <w:marRight w:val="0"/>
                  <w:marTop w:val="0"/>
                  <w:marBottom w:val="0"/>
                  <w:divBdr>
                    <w:top w:val="none" w:sz="0" w:space="0" w:color="auto"/>
                    <w:left w:val="none" w:sz="0" w:space="0" w:color="auto"/>
                    <w:bottom w:val="none" w:sz="0" w:space="0" w:color="auto"/>
                    <w:right w:val="none" w:sz="0" w:space="0" w:color="auto"/>
                  </w:divBdr>
                  <w:divsChild>
                    <w:div w:id="1081877162">
                      <w:marLeft w:val="0"/>
                      <w:marRight w:val="0"/>
                      <w:marTop w:val="0"/>
                      <w:marBottom w:val="0"/>
                      <w:divBdr>
                        <w:top w:val="none" w:sz="0" w:space="0" w:color="auto"/>
                        <w:left w:val="none" w:sz="0" w:space="0" w:color="auto"/>
                        <w:bottom w:val="none" w:sz="0" w:space="0" w:color="auto"/>
                        <w:right w:val="none" w:sz="0" w:space="0" w:color="auto"/>
                      </w:divBdr>
                    </w:div>
                  </w:divsChild>
                </w:div>
                <w:div w:id="1782916860">
                  <w:marLeft w:val="0"/>
                  <w:marRight w:val="0"/>
                  <w:marTop w:val="0"/>
                  <w:marBottom w:val="0"/>
                  <w:divBdr>
                    <w:top w:val="none" w:sz="0" w:space="0" w:color="auto"/>
                    <w:left w:val="none" w:sz="0" w:space="0" w:color="auto"/>
                    <w:bottom w:val="none" w:sz="0" w:space="0" w:color="auto"/>
                    <w:right w:val="none" w:sz="0" w:space="0" w:color="auto"/>
                  </w:divBdr>
                  <w:divsChild>
                    <w:div w:id="1034697818">
                      <w:marLeft w:val="0"/>
                      <w:marRight w:val="0"/>
                      <w:marTop w:val="0"/>
                      <w:marBottom w:val="0"/>
                      <w:divBdr>
                        <w:top w:val="none" w:sz="0" w:space="0" w:color="auto"/>
                        <w:left w:val="none" w:sz="0" w:space="0" w:color="auto"/>
                        <w:bottom w:val="none" w:sz="0" w:space="0" w:color="auto"/>
                        <w:right w:val="none" w:sz="0" w:space="0" w:color="auto"/>
                      </w:divBdr>
                    </w:div>
                  </w:divsChild>
                </w:div>
                <w:div w:id="1864510058">
                  <w:marLeft w:val="0"/>
                  <w:marRight w:val="0"/>
                  <w:marTop w:val="0"/>
                  <w:marBottom w:val="0"/>
                  <w:divBdr>
                    <w:top w:val="none" w:sz="0" w:space="0" w:color="auto"/>
                    <w:left w:val="none" w:sz="0" w:space="0" w:color="auto"/>
                    <w:bottom w:val="none" w:sz="0" w:space="0" w:color="auto"/>
                    <w:right w:val="none" w:sz="0" w:space="0" w:color="auto"/>
                  </w:divBdr>
                  <w:divsChild>
                    <w:div w:id="1520699822">
                      <w:marLeft w:val="0"/>
                      <w:marRight w:val="0"/>
                      <w:marTop w:val="0"/>
                      <w:marBottom w:val="0"/>
                      <w:divBdr>
                        <w:top w:val="none" w:sz="0" w:space="0" w:color="auto"/>
                        <w:left w:val="none" w:sz="0" w:space="0" w:color="auto"/>
                        <w:bottom w:val="none" w:sz="0" w:space="0" w:color="auto"/>
                        <w:right w:val="none" w:sz="0" w:space="0" w:color="auto"/>
                      </w:divBdr>
                    </w:div>
                  </w:divsChild>
                </w:div>
                <w:div w:id="1907104490">
                  <w:marLeft w:val="0"/>
                  <w:marRight w:val="0"/>
                  <w:marTop w:val="0"/>
                  <w:marBottom w:val="0"/>
                  <w:divBdr>
                    <w:top w:val="none" w:sz="0" w:space="0" w:color="auto"/>
                    <w:left w:val="none" w:sz="0" w:space="0" w:color="auto"/>
                    <w:bottom w:val="none" w:sz="0" w:space="0" w:color="auto"/>
                    <w:right w:val="none" w:sz="0" w:space="0" w:color="auto"/>
                  </w:divBdr>
                  <w:divsChild>
                    <w:div w:id="2100758655">
                      <w:marLeft w:val="0"/>
                      <w:marRight w:val="0"/>
                      <w:marTop w:val="0"/>
                      <w:marBottom w:val="0"/>
                      <w:divBdr>
                        <w:top w:val="none" w:sz="0" w:space="0" w:color="auto"/>
                        <w:left w:val="none" w:sz="0" w:space="0" w:color="auto"/>
                        <w:bottom w:val="none" w:sz="0" w:space="0" w:color="auto"/>
                        <w:right w:val="none" w:sz="0" w:space="0" w:color="auto"/>
                      </w:divBdr>
                    </w:div>
                  </w:divsChild>
                </w:div>
                <w:div w:id="1955476061">
                  <w:marLeft w:val="0"/>
                  <w:marRight w:val="0"/>
                  <w:marTop w:val="0"/>
                  <w:marBottom w:val="0"/>
                  <w:divBdr>
                    <w:top w:val="none" w:sz="0" w:space="0" w:color="auto"/>
                    <w:left w:val="none" w:sz="0" w:space="0" w:color="auto"/>
                    <w:bottom w:val="none" w:sz="0" w:space="0" w:color="auto"/>
                    <w:right w:val="none" w:sz="0" w:space="0" w:color="auto"/>
                  </w:divBdr>
                  <w:divsChild>
                    <w:div w:id="711271249">
                      <w:marLeft w:val="0"/>
                      <w:marRight w:val="0"/>
                      <w:marTop w:val="0"/>
                      <w:marBottom w:val="0"/>
                      <w:divBdr>
                        <w:top w:val="none" w:sz="0" w:space="0" w:color="auto"/>
                        <w:left w:val="none" w:sz="0" w:space="0" w:color="auto"/>
                        <w:bottom w:val="none" w:sz="0" w:space="0" w:color="auto"/>
                        <w:right w:val="none" w:sz="0" w:space="0" w:color="auto"/>
                      </w:divBdr>
                    </w:div>
                  </w:divsChild>
                </w:div>
                <w:div w:id="2052263201">
                  <w:marLeft w:val="0"/>
                  <w:marRight w:val="0"/>
                  <w:marTop w:val="0"/>
                  <w:marBottom w:val="0"/>
                  <w:divBdr>
                    <w:top w:val="none" w:sz="0" w:space="0" w:color="auto"/>
                    <w:left w:val="none" w:sz="0" w:space="0" w:color="auto"/>
                    <w:bottom w:val="none" w:sz="0" w:space="0" w:color="auto"/>
                    <w:right w:val="none" w:sz="0" w:space="0" w:color="auto"/>
                  </w:divBdr>
                  <w:divsChild>
                    <w:div w:id="917909721">
                      <w:marLeft w:val="0"/>
                      <w:marRight w:val="0"/>
                      <w:marTop w:val="0"/>
                      <w:marBottom w:val="0"/>
                      <w:divBdr>
                        <w:top w:val="none" w:sz="0" w:space="0" w:color="auto"/>
                        <w:left w:val="none" w:sz="0" w:space="0" w:color="auto"/>
                        <w:bottom w:val="none" w:sz="0" w:space="0" w:color="auto"/>
                        <w:right w:val="none" w:sz="0" w:space="0" w:color="auto"/>
                      </w:divBdr>
                    </w:div>
                  </w:divsChild>
                </w:div>
                <w:div w:id="2069573836">
                  <w:marLeft w:val="0"/>
                  <w:marRight w:val="0"/>
                  <w:marTop w:val="0"/>
                  <w:marBottom w:val="0"/>
                  <w:divBdr>
                    <w:top w:val="none" w:sz="0" w:space="0" w:color="auto"/>
                    <w:left w:val="none" w:sz="0" w:space="0" w:color="auto"/>
                    <w:bottom w:val="none" w:sz="0" w:space="0" w:color="auto"/>
                    <w:right w:val="none" w:sz="0" w:space="0" w:color="auto"/>
                  </w:divBdr>
                  <w:divsChild>
                    <w:div w:id="1724869559">
                      <w:marLeft w:val="0"/>
                      <w:marRight w:val="0"/>
                      <w:marTop w:val="0"/>
                      <w:marBottom w:val="0"/>
                      <w:divBdr>
                        <w:top w:val="none" w:sz="0" w:space="0" w:color="auto"/>
                        <w:left w:val="none" w:sz="0" w:space="0" w:color="auto"/>
                        <w:bottom w:val="none" w:sz="0" w:space="0" w:color="auto"/>
                        <w:right w:val="none" w:sz="0" w:space="0" w:color="auto"/>
                      </w:divBdr>
                    </w:div>
                  </w:divsChild>
                </w:div>
                <w:div w:id="2086411490">
                  <w:marLeft w:val="0"/>
                  <w:marRight w:val="0"/>
                  <w:marTop w:val="0"/>
                  <w:marBottom w:val="0"/>
                  <w:divBdr>
                    <w:top w:val="none" w:sz="0" w:space="0" w:color="auto"/>
                    <w:left w:val="none" w:sz="0" w:space="0" w:color="auto"/>
                    <w:bottom w:val="none" w:sz="0" w:space="0" w:color="auto"/>
                    <w:right w:val="none" w:sz="0" w:space="0" w:color="auto"/>
                  </w:divBdr>
                  <w:divsChild>
                    <w:div w:id="67622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980085">
          <w:marLeft w:val="0"/>
          <w:marRight w:val="0"/>
          <w:marTop w:val="0"/>
          <w:marBottom w:val="0"/>
          <w:divBdr>
            <w:top w:val="none" w:sz="0" w:space="0" w:color="auto"/>
            <w:left w:val="none" w:sz="0" w:space="0" w:color="auto"/>
            <w:bottom w:val="none" w:sz="0" w:space="0" w:color="auto"/>
            <w:right w:val="none" w:sz="0" w:space="0" w:color="auto"/>
          </w:divBdr>
        </w:div>
        <w:div w:id="1774545966">
          <w:marLeft w:val="0"/>
          <w:marRight w:val="0"/>
          <w:marTop w:val="0"/>
          <w:marBottom w:val="0"/>
          <w:divBdr>
            <w:top w:val="none" w:sz="0" w:space="0" w:color="auto"/>
            <w:left w:val="none" w:sz="0" w:space="0" w:color="auto"/>
            <w:bottom w:val="none" w:sz="0" w:space="0" w:color="auto"/>
            <w:right w:val="none" w:sz="0" w:space="0" w:color="auto"/>
          </w:divBdr>
        </w:div>
      </w:divsChild>
    </w:div>
    <w:div w:id="1404640005">
      <w:bodyDiv w:val="1"/>
      <w:marLeft w:val="0"/>
      <w:marRight w:val="0"/>
      <w:marTop w:val="0"/>
      <w:marBottom w:val="0"/>
      <w:divBdr>
        <w:top w:val="none" w:sz="0" w:space="0" w:color="auto"/>
        <w:left w:val="none" w:sz="0" w:space="0" w:color="auto"/>
        <w:bottom w:val="none" w:sz="0" w:space="0" w:color="auto"/>
        <w:right w:val="none" w:sz="0" w:space="0" w:color="auto"/>
      </w:divBdr>
    </w:div>
    <w:div w:id="1420565384">
      <w:bodyDiv w:val="1"/>
      <w:marLeft w:val="0"/>
      <w:marRight w:val="0"/>
      <w:marTop w:val="0"/>
      <w:marBottom w:val="0"/>
      <w:divBdr>
        <w:top w:val="none" w:sz="0" w:space="0" w:color="auto"/>
        <w:left w:val="none" w:sz="0" w:space="0" w:color="auto"/>
        <w:bottom w:val="none" w:sz="0" w:space="0" w:color="auto"/>
        <w:right w:val="none" w:sz="0" w:space="0" w:color="auto"/>
      </w:divBdr>
    </w:div>
    <w:div w:id="1468668432">
      <w:bodyDiv w:val="1"/>
      <w:marLeft w:val="0"/>
      <w:marRight w:val="0"/>
      <w:marTop w:val="0"/>
      <w:marBottom w:val="0"/>
      <w:divBdr>
        <w:top w:val="none" w:sz="0" w:space="0" w:color="auto"/>
        <w:left w:val="none" w:sz="0" w:space="0" w:color="auto"/>
        <w:bottom w:val="none" w:sz="0" w:space="0" w:color="auto"/>
        <w:right w:val="none" w:sz="0" w:space="0" w:color="auto"/>
      </w:divBdr>
      <w:divsChild>
        <w:div w:id="815688569">
          <w:marLeft w:val="0"/>
          <w:marRight w:val="0"/>
          <w:marTop w:val="0"/>
          <w:marBottom w:val="0"/>
          <w:divBdr>
            <w:top w:val="none" w:sz="0" w:space="0" w:color="auto"/>
            <w:left w:val="none" w:sz="0" w:space="0" w:color="auto"/>
            <w:bottom w:val="none" w:sz="0" w:space="0" w:color="auto"/>
            <w:right w:val="none" w:sz="0" w:space="0" w:color="auto"/>
          </w:divBdr>
          <w:divsChild>
            <w:div w:id="449737884">
              <w:marLeft w:val="0"/>
              <w:marRight w:val="0"/>
              <w:marTop w:val="0"/>
              <w:marBottom w:val="0"/>
              <w:divBdr>
                <w:top w:val="none" w:sz="0" w:space="0" w:color="auto"/>
                <w:left w:val="none" w:sz="0" w:space="0" w:color="auto"/>
                <w:bottom w:val="none" w:sz="0" w:space="0" w:color="auto"/>
                <w:right w:val="none" w:sz="0" w:space="0" w:color="auto"/>
              </w:divBdr>
            </w:div>
          </w:divsChild>
        </w:div>
        <w:div w:id="881676304">
          <w:marLeft w:val="0"/>
          <w:marRight w:val="0"/>
          <w:marTop w:val="0"/>
          <w:marBottom w:val="0"/>
          <w:divBdr>
            <w:top w:val="none" w:sz="0" w:space="0" w:color="auto"/>
            <w:left w:val="none" w:sz="0" w:space="0" w:color="auto"/>
            <w:bottom w:val="none" w:sz="0" w:space="0" w:color="auto"/>
            <w:right w:val="none" w:sz="0" w:space="0" w:color="auto"/>
          </w:divBdr>
          <w:divsChild>
            <w:div w:id="324819405">
              <w:marLeft w:val="0"/>
              <w:marRight w:val="0"/>
              <w:marTop w:val="0"/>
              <w:marBottom w:val="0"/>
              <w:divBdr>
                <w:top w:val="none" w:sz="0" w:space="0" w:color="auto"/>
                <w:left w:val="none" w:sz="0" w:space="0" w:color="auto"/>
                <w:bottom w:val="none" w:sz="0" w:space="0" w:color="auto"/>
                <w:right w:val="none" w:sz="0" w:space="0" w:color="auto"/>
              </w:divBdr>
            </w:div>
          </w:divsChild>
        </w:div>
        <w:div w:id="1017465481">
          <w:marLeft w:val="0"/>
          <w:marRight w:val="0"/>
          <w:marTop w:val="0"/>
          <w:marBottom w:val="0"/>
          <w:divBdr>
            <w:top w:val="none" w:sz="0" w:space="0" w:color="auto"/>
            <w:left w:val="none" w:sz="0" w:space="0" w:color="auto"/>
            <w:bottom w:val="none" w:sz="0" w:space="0" w:color="auto"/>
            <w:right w:val="none" w:sz="0" w:space="0" w:color="auto"/>
          </w:divBdr>
          <w:divsChild>
            <w:div w:id="1641879281">
              <w:marLeft w:val="0"/>
              <w:marRight w:val="0"/>
              <w:marTop w:val="0"/>
              <w:marBottom w:val="0"/>
              <w:divBdr>
                <w:top w:val="none" w:sz="0" w:space="0" w:color="auto"/>
                <w:left w:val="none" w:sz="0" w:space="0" w:color="auto"/>
                <w:bottom w:val="none" w:sz="0" w:space="0" w:color="auto"/>
                <w:right w:val="none" w:sz="0" w:space="0" w:color="auto"/>
              </w:divBdr>
            </w:div>
          </w:divsChild>
        </w:div>
        <w:div w:id="1806046822">
          <w:marLeft w:val="0"/>
          <w:marRight w:val="0"/>
          <w:marTop w:val="0"/>
          <w:marBottom w:val="0"/>
          <w:divBdr>
            <w:top w:val="none" w:sz="0" w:space="0" w:color="auto"/>
            <w:left w:val="none" w:sz="0" w:space="0" w:color="auto"/>
            <w:bottom w:val="none" w:sz="0" w:space="0" w:color="auto"/>
            <w:right w:val="none" w:sz="0" w:space="0" w:color="auto"/>
          </w:divBdr>
          <w:divsChild>
            <w:div w:id="1267693936">
              <w:marLeft w:val="0"/>
              <w:marRight w:val="0"/>
              <w:marTop w:val="0"/>
              <w:marBottom w:val="0"/>
              <w:divBdr>
                <w:top w:val="none" w:sz="0" w:space="0" w:color="auto"/>
                <w:left w:val="none" w:sz="0" w:space="0" w:color="auto"/>
                <w:bottom w:val="none" w:sz="0" w:space="0" w:color="auto"/>
                <w:right w:val="none" w:sz="0" w:space="0" w:color="auto"/>
              </w:divBdr>
            </w:div>
          </w:divsChild>
        </w:div>
        <w:div w:id="1940291493">
          <w:marLeft w:val="0"/>
          <w:marRight w:val="0"/>
          <w:marTop w:val="0"/>
          <w:marBottom w:val="0"/>
          <w:divBdr>
            <w:top w:val="none" w:sz="0" w:space="0" w:color="auto"/>
            <w:left w:val="none" w:sz="0" w:space="0" w:color="auto"/>
            <w:bottom w:val="none" w:sz="0" w:space="0" w:color="auto"/>
            <w:right w:val="none" w:sz="0" w:space="0" w:color="auto"/>
          </w:divBdr>
          <w:divsChild>
            <w:div w:id="523060075">
              <w:marLeft w:val="0"/>
              <w:marRight w:val="0"/>
              <w:marTop w:val="0"/>
              <w:marBottom w:val="0"/>
              <w:divBdr>
                <w:top w:val="none" w:sz="0" w:space="0" w:color="auto"/>
                <w:left w:val="none" w:sz="0" w:space="0" w:color="auto"/>
                <w:bottom w:val="none" w:sz="0" w:space="0" w:color="auto"/>
                <w:right w:val="none" w:sz="0" w:space="0" w:color="auto"/>
              </w:divBdr>
            </w:div>
          </w:divsChild>
        </w:div>
        <w:div w:id="2117014950">
          <w:marLeft w:val="0"/>
          <w:marRight w:val="0"/>
          <w:marTop w:val="0"/>
          <w:marBottom w:val="0"/>
          <w:divBdr>
            <w:top w:val="none" w:sz="0" w:space="0" w:color="auto"/>
            <w:left w:val="none" w:sz="0" w:space="0" w:color="auto"/>
            <w:bottom w:val="none" w:sz="0" w:space="0" w:color="auto"/>
            <w:right w:val="none" w:sz="0" w:space="0" w:color="auto"/>
          </w:divBdr>
          <w:divsChild>
            <w:div w:id="128669218">
              <w:marLeft w:val="0"/>
              <w:marRight w:val="0"/>
              <w:marTop w:val="0"/>
              <w:marBottom w:val="0"/>
              <w:divBdr>
                <w:top w:val="none" w:sz="0" w:space="0" w:color="auto"/>
                <w:left w:val="none" w:sz="0" w:space="0" w:color="auto"/>
                <w:bottom w:val="none" w:sz="0" w:space="0" w:color="auto"/>
                <w:right w:val="none" w:sz="0" w:space="0" w:color="auto"/>
              </w:divBdr>
            </w:div>
            <w:div w:id="188698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162983">
      <w:bodyDiv w:val="1"/>
      <w:marLeft w:val="0"/>
      <w:marRight w:val="0"/>
      <w:marTop w:val="0"/>
      <w:marBottom w:val="0"/>
      <w:divBdr>
        <w:top w:val="none" w:sz="0" w:space="0" w:color="auto"/>
        <w:left w:val="none" w:sz="0" w:space="0" w:color="auto"/>
        <w:bottom w:val="none" w:sz="0" w:space="0" w:color="auto"/>
        <w:right w:val="none" w:sz="0" w:space="0" w:color="auto"/>
      </w:divBdr>
    </w:div>
    <w:div w:id="1510172012">
      <w:bodyDiv w:val="1"/>
      <w:marLeft w:val="0"/>
      <w:marRight w:val="0"/>
      <w:marTop w:val="0"/>
      <w:marBottom w:val="0"/>
      <w:divBdr>
        <w:top w:val="none" w:sz="0" w:space="0" w:color="auto"/>
        <w:left w:val="none" w:sz="0" w:space="0" w:color="auto"/>
        <w:bottom w:val="none" w:sz="0" w:space="0" w:color="auto"/>
        <w:right w:val="none" w:sz="0" w:space="0" w:color="auto"/>
      </w:divBdr>
    </w:div>
    <w:div w:id="1514954616">
      <w:bodyDiv w:val="1"/>
      <w:marLeft w:val="0"/>
      <w:marRight w:val="0"/>
      <w:marTop w:val="0"/>
      <w:marBottom w:val="0"/>
      <w:divBdr>
        <w:top w:val="none" w:sz="0" w:space="0" w:color="auto"/>
        <w:left w:val="none" w:sz="0" w:space="0" w:color="auto"/>
        <w:bottom w:val="none" w:sz="0" w:space="0" w:color="auto"/>
        <w:right w:val="none" w:sz="0" w:space="0" w:color="auto"/>
      </w:divBdr>
    </w:div>
    <w:div w:id="1529831755">
      <w:bodyDiv w:val="1"/>
      <w:marLeft w:val="0"/>
      <w:marRight w:val="0"/>
      <w:marTop w:val="0"/>
      <w:marBottom w:val="0"/>
      <w:divBdr>
        <w:top w:val="none" w:sz="0" w:space="0" w:color="auto"/>
        <w:left w:val="none" w:sz="0" w:space="0" w:color="auto"/>
        <w:bottom w:val="none" w:sz="0" w:space="0" w:color="auto"/>
        <w:right w:val="none" w:sz="0" w:space="0" w:color="auto"/>
      </w:divBdr>
    </w:div>
    <w:div w:id="1561862581">
      <w:bodyDiv w:val="1"/>
      <w:marLeft w:val="0"/>
      <w:marRight w:val="0"/>
      <w:marTop w:val="0"/>
      <w:marBottom w:val="0"/>
      <w:divBdr>
        <w:top w:val="none" w:sz="0" w:space="0" w:color="auto"/>
        <w:left w:val="none" w:sz="0" w:space="0" w:color="auto"/>
        <w:bottom w:val="none" w:sz="0" w:space="0" w:color="auto"/>
        <w:right w:val="none" w:sz="0" w:space="0" w:color="auto"/>
      </w:divBdr>
    </w:div>
    <w:div w:id="1569147541">
      <w:bodyDiv w:val="1"/>
      <w:marLeft w:val="0"/>
      <w:marRight w:val="0"/>
      <w:marTop w:val="0"/>
      <w:marBottom w:val="0"/>
      <w:divBdr>
        <w:top w:val="none" w:sz="0" w:space="0" w:color="auto"/>
        <w:left w:val="none" w:sz="0" w:space="0" w:color="auto"/>
        <w:bottom w:val="none" w:sz="0" w:space="0" w:color="auto"/>
        <w:right w:val="none" w:sz="0" w:space="0" w:color="auto"/>
      </w:divBdr>
    </w:div>
    <w:div w:id="1573857916">
      <w:bodyDiv w:val="1"/>
      <w:marLeft w:val="0"/>
      <w:marRight w:val="0"/>
      <w:marTop w:val="0"/>
      <w:marBottom w:val="0"/>
      <w:divBdr>
        <w:top w:val="none" w:sz="0" w:space="0" w:color="auto"/>
        <w:left w:val="none" w:sz="0" w:space="0" w:color="auto"/>
        <w:bottom w:val="none" w:sz="0" w:space="0" w:color="auto"/>
        <w:right w:val="none" w:sz="0" w:space="0" w:color="auto"/>
      </w:divBdr>
      <w:divsChild>
        <w:div w:id="30543195">
          <w:marLeft w:val="0"/>
          <w:marRight w:val="0"/>
          <w:marTop w:val="0"/>
          <w:marBottom w:val="0"/>
          <w:divBdr>
            <w:top w:val="none" w:sz="0" w:space="0" w:color="auto"/>
            <w:left w:val="none" w:sz="0" w:space="0" w:color="auto"/>
            <w:bottom w:val="none" w:sz="0" w:space="0" w:color="auto"/>
            <w:right w:val="none" w:sz="0" w:space="0" w:color="auto"/>
          </w:divBdr>
        </w:div>
        <w:div w:id="750739425">
          <w:marLeft w:val="0"/>
          <w:marRight w:val="0"/>
          <w:marTop w:val="0"/>
          <w:marBottom w:val="0"/>
          <w:divBdr>
            <w:top w:val="none" w:sz="0" w:space="0" w:color="auto"/>
            <w:left w:val="none" w:sz="0" w:space="0" w:color="auto"/>
            <w:bottom w:val="none" w:sz="0" w:space="0" w:color="auto"/>
            <w:right w:val="none" w:sz="0" w:space="0" w:color="auto"/>
          </w:divBdr>
        </w:div>
        <w:div w:id="928079743">
          <w:marLeft w:val="0"/>
          <w:marRight w:val="0"/>
          <w:marTop w:val="0"/>
          <w:marBottom w:val="0"/>
          <w:divBdr>
            <w:top w:val="none" w:sz="0" w:space="0" w:color="auto"/>
            <w:left w:val="none" w:sz="0" w:space="0" w:color="auto"/>
            <w:bottom w:val="none" w:sz="0" w:space="0" w:color="auto"/>
            <w:right w:val="none" w:sz="0" w:space="0" w:color="auto"/>
          </w:divBdr>
        </w:div>
        <w:div w:id="995256367">
          <w:marLeft w:val="0"/>
          <w:marRight w:val="0"/>
          <w:marTop w:val="0"/>
          <w:marBottom w:val="0"/>
          <w:divBdr>
            <w:top w:val="none" w:sz="0" w:space="0" w:color="auto"/>
            <w:left w:val="none" w:sz="0" w:space="0" w:color="auto"/>
            <w:bottom w:val="none" w:sz="0" w:space="0" w:color="auto"/>
            <w:right w:val="none" w:sz="0" w:space="0" w:color="auto"/>
          </w:divBdr>
          <w:divsChild>
            <w:div w:id="1180706026">
              <w:marLeft w:val="-75"/>
              <w:marRight w:val="0"/>
              <w:marTop w:val="30"/>
              <w:marBottom w:val="30"/>
              <w:divBdr>
                <w:top w:val="none" w:sz="0" w:space="0" w:color="auto"/>
                <w:left w:val="none" w:sz="0" w:space="0" w:color="auto"/>
                <w:bottom w:val="none" w:sz="0" w:space="0" w:color="auto"/>
                <w:right w:val="none" w:sz="0" w:space="0" w:color="auto"/>
              </w:divBdr>
              <w:divsChild>
                <w:div w:id="127749598">
                  <w:marLeft w:val="0"/>
                  <w:marRight w:val="0"/>
                  <w:marTop w:val="0"/>
                  <w:marBottom w:val="0"/>
                  <w:divBdr>
                    <w:top w:val="none" w:sz="0" w:space="0" w:color="auto"/>
                    <w:left w:val="none" w:sz="0" w:space="0" w:color="auto"/>
                    <w:bottom w:val="none" w:sz="0" w:space="0" w:color="auto"/>
                    <w:right w:val="none" w:sz="0" w:space="0" w:color="auto"/>
                  </w:divBdr>
                  <w:divsChild>
                    <w:div w:id="1106269834">
                      <w:marLeft w:val="0"/>
                      <w:marRight w:val="0"/>
                      <w:marTop w:val="0"/>
                      <w:marBottom w:val="0"/>
                      <w:divBdr>
                        <w:top w:val="none" w:sz="0" w:space="0" w:color="auto"/>
                        <w:left w:val="none" w:sz="0" w:space="0" w:color="auto"/>
                        <w:bottom w:val="none" w:sz="0" w:space="0" w:color="auto"/>
                        <w:right w:val="none" w:sz="0" w:space="0" w:color="auto"/>
                      </w:divBdr>
                    </w:div>
                  </w:divsChild>
                </w:div>
                <w:div w:id="139151215">
                  <w:marLeft w:val="0"/>
                  <w:marRight w:val="0"/>
                  <w:marTop w:val="0"/>
                  <w:marBottom w:val="0"/>
                  <w:divBdr>
                    <w:top w:val="none" w:sz="0" w:space="0" w:color="auto"/>
                    <w:left w:val="none" w:sz="0" w:space="0" w:color="auto"/>
                    <w:bottom w:val="none" w:sz="0" w:space="0" w:color="auto"/>
                    <w:right w:val="none" w:sz="0" w:space="0" w:color="auto"/>
                  </w:divBdr>
                  <w:divsChild>
                    <w:div w:id="1024988151">
                      <w:marLeft w:val="0"/>
                      <w:marRight w:val="0"/>
                      <w:marTop w:val="0"/>
                      <w:marBottom w:val="0"/>
                      <w:divBdr>
                        <w:top w:val="none" w:sz="0" w:space="0" w:color="auto"/>
                        <w:left w:val="none" w:sz="0" w:space="0" w:color="auto"/>
                        <w:bottom w:val="none" w:sz="0" w:space="0" w:color="auto"/>
                        <w:right w:val="none" w:sz="0" w:space="0" w:color="auto"/>
                      </w:divBdr>
                    </w:div>
                  </w:divsChild>
                </w:div>
                <w:div w:id="174728603">
                  <w:marLeft w:val="0"/>
                  <w:marRight w:val="0"/>
                  <w:marTop w:val="0"/>
                  <w:marBottom w:val="0"/>
                  <w:divBdr>
                    <w:top w:val="none" w:sz="0" w:space="0" w:color="auto"/>
                    <w:left w:val="none" w:sz="0" w:space="0" w:color="auto"/>
                    <w:bottom w:val="none" w:sz="0" w:space="0" w:color="auto"/>
                    <w:right w:val="none" w:sz="0" w:space="0" w:color="auto"/>
                  </w:divBdr>
                  <w:divsChild>
                    <w:div w:id="666249252">
                      <w:marLeft w:val="0"/>
                      <w:marRight w:val="0"/>
                      <w:marTop w:val="0"/>
                      <w:marBottom w:val="0"/>
                      <w:divBdr>
                        <w:top w:val="none" w:sz="0" w:space="0" w:color="auto"/>
                        <w:left w:val="none" w:sz="0" w:space="0" w:color="auto"/>
                        <w:bottom w:val="none" w:sz="0" w:space="0" w:color="auto"/>
                        <w:right w:val="none" w:sz="0" w:space="0" w:color="auto"/>
                      </w:divBdr>
                    </w:div>
                  </w:divsChild>
                </w:div>
                <w:div w:id="242222494">
                  <w:marLeft w:val="0"/>
                  <w:marRight w:val="0"/>
                  <w:marTop w:val="0"/>
                  <w:marBottom w:val="0"/>
                  <w:divBdr>
                    <w:top w:val="none" w:sz="0" w:space="0" w:color="auto"/>
                    <w:left w:val="none" w:sz="0" w:space="0" w:color="auto"/>
                    <w:bottom w:val="none" w:sz="0" w:space="0" w:color="auto"/>
                    <w:right w:val="none" w:sz="0" w:space="0" w:color="auto"/>
                  </w:divBdr>
                  <w:divsChild>
                    <w:div w:id="116531212">
                      <w:marLeft w:val="0"/>
                      <w:marRight w:val="0"/>
                      <w:marTop w:val="0"/>
                      <w:marBottom w:val="0"/>
                      <w:divBdr>
                        <w:top w:val="none" w:sz="0" w:space="0" w:color="auto"/>
                        <w:left w:val="none" w:sz="0" w:space="0" w:color="auto"/>
                        <w:bottom w:val="none" w:sz="0" w:space="0" w:color="auto"/>
                        <w:right w:val="none" w:sz="0" w:space="0" w:color="auto"/>
                      </w:divBdr>
                    </w:div>
                  </w:divsChild>
                </w:div>
                <w:div w:id="252977979">
                  <w:marLeft w:val="0"/>
                  <w:marRight w:val="0"/>
                  <w:marTop w:val="0"/>
                  <w:marBottom w:val="0"/>
                  <w:divBdr>
                    <w:top w:val="none" w:sz="0" w:space="0" w:color="auto"/>
                    <w:left w:val="none" w:sz="0" w:space="0" w:color="auto"/>
                    <w:bottom w:val="none" w:sz="0" w:space="0" w:color="auto"/>
                    <w:right w:val="none" w:sz="0" w:space="0" w:color="auto"/>
                  </w:divBdr>
                  <w:divsChild>
                    <w:div w:id="405997395">
                      <w:marLeft w:val="0"/>
                      <w:marRight w:val="0"/>
                      <w:marTop w:val="0"/>
                      <w:marBottom w:val="0"/>
                      <w:divBdr>
                        <w:top w:val="none" w:sz="0" w:space="0" w:color="auto"/>
                        <w:left w:val="none" w:sz="0" w:space="0" w:color="auto"/>
                        <w:bottom w:val="none" w:sz="0" w:space="0" w:color="auto"/>
                        <w:right w:val="none" w:sz="0" w:space="0" w:color="auto"/>
                      </w:divBdr>
                    </w:div>
                  </w:divsChild>
                </w:div>
                <w:div w:id="447429546">
                  <w:marLeft w:val="0"/>
                  <w:marRight w:val="0"/>
                  <w:marTop w:val="0"/>
                  <w:marBottom w:val="0"/>
                  <w:divBdr>
                    <w:top w:val="none" w:sz="0" w:space="0" w:color="auto"/>
                    <w:left w:val="none" w:sz="0" w:space="0" w:color="auto"/>
                    <w:bottom w:val="none" w:sz="0" w:space="0" w:color="auto"/>
                    <w:right w:val="none" w:sz="0" w:space="0" w:color="auto"/>
                  </w:divBdr>
                  <w:divsChild>
                    <w:div w:id="205994315">
                      <w:marLeft w:val="0"/>
                      <w:marRight w:val="0"/>
                      <w:marTop w:val="0"/>
                      <w:marBottom w:val="0"/>
                      <w:divBdr>
                        <w:top w:val="none" w:sz="0" w:space="0" w:color="auto"/>
                        <w:left w:val="none" w:sz="0" w:space="0" w:color="auto"/>
                        <w:bottom w:val="none" w:sz="0" w:space="0" w:color="auto"/>
                        <w:right w:val="none" w:sz="0" w:space="0" w:color="auto"/>
                      </w:divBdr>
                    </w:div>
                  </w:divsChild>
                </w:div>
                <w:div w:id="462770597">
                  <w:marLeft w:val="0"/>
                  <w:marRight w:val="0"/>
                  <w:marTop w:val="0"/>
                  <w:marBottom w:val="0"/>
                  <w:divBdr>
                    <w:top w:val="none" w:sz="0" w:space="0" w:color="auto"/>
                    <w:left w:val="none" w:sz="0" w:space="0" w:color="auto"/>
                    <w:bottom w:val="none" w:sz="0" w:space="0" w:color="auto"/>
                    <w:right w:val="none" w:sz="0" w:space="0" w:color="auto"/>
                  </w:divBdr>
                  <w:divsChild>
                    <w:div w:id="1300307697">
                      <w:marLeft w:val="0"/>
                      <w:marRight w:val="0"/>
                      <w:marTop w:val="0"/>
                      <w:marBottom w:val="0"/>
                      <w:divBdr>
                        <w:top w:val="none" w:sz="0" w:space="0" w:color="auto"/>
                        <w:left w:val="none" w:sz="0" w:space="0" w:color="auto"/>
                        <w:bottom w:val="none" w:sz="0" w:space="0" w:color="auto"/>
                        <w:right w:val="none" w:sz="0" w:space="0" w:color="auto"/>
                      </w:divBdr>
                    </w:div>
                  </w:divsChild>
                </w:div>
                <w:div w:id="513494809">
                  <w:marLeft w:val="0"/>
                  <w:marRight w:val="0"/>
                  <w:marTop w:val="0"/>
                  <w:marBottom w:val="0"/>
                  <w:divBdr>
                    <w:top w:val="none" w:sz="0" w:space="0" w:color="auto"/>
                    <w:left w:val="none" w:sz="0" w:space="0" w:color="auto"/>
                    <w:bottom w:val="none" w:sz="0" w:space="0" w:color="auto"/>
                    <w:right w:val="none" w:sz="0" w:space="0" w:color="auto"/>
                  </w:divBdr>
                  <w:divsChild>
                    <w:div w:id="434982368">
                      <w:marLeft w:val="0"/>
                      <w:marRight w:val="0"/>
                      <w:marTop w:val="0"/>
                      <w:marBottom w:val="0"/>
                      <w:divBdr>
                        <w:top w:val="none" w:sz="0" w:space="0" w:color="auto"/>
                        <w:left w:val="none" w:sz="0" w:space="0" w:color="auto"/>
                        <w:bottom w:val="none" w:sz="0" w:space="0" w:color="auto"/>
                        <w:right w:val="none" w:sz="0" w:space="0" w:color="auto"/>
                      </w:divBdr>
                    </w:div>
                  </w:divsChild>
                </w:div>
                <w:div w:id="522133520">
                  <w:marLeft w:val="0"/>
                  <w:marRight w:val="0"/>
                  <w:marTop w:val="0"/>
                  <w:marBottom w:val="0"/>
                  <w:divBdr>
                    <w:top w:val="none" w:sz="0" w:space="0" w:color="auto"/>
                    <w:left w:val="none" w:sz="0" w:space="0" w:color="auto"/>
                    <w:bottom w:val="none" w:sz="0" w:space="0" w:color="auto"/>
                    <w:right w:val="none" w:sz="0" w:space="0" w:color="auto"/>
                  </w:divBdr>
                  <w:divsChild>
                    <w:div w:id="1490751363">
                      <w:marLeft w:val="0"/>
                      <w:marRight w:val="0"/>
                      <w:marTop w:val="0"/>
                      <w:marBottom w:val="0"/>
                      <w:divBdr>
                        <w:top w:val="none" w:sz="0" w:space="0" w:color="auto"/>
                        <w:left w:val="none" w:sz="0" w:space="0" w:color="auto"/>
                        <w:bottom w:val="none" w:sz="0" w:space="0" w:color="auto"/>
                        <w:right w:val="none" w:sz="0" w:space="0" w:color="auto"/>
                      </w:divBdr>
                    </w:div>
                  </w:divsChild>
                </w:div>
                <w:div w:id="544945686">
                  <w:marLeft w:val="0"/>
                  <w:marRight w:val="0"/>
                  <w:marTop w:val="0"/>
                  <w:marBottom w:val="0"/>
                  <w:divBdr>
                    <w:top w:val="none" w:sz="0" w:space="0" w:color="auto"/>
                    <w:left w:val="none" w:sz="0" w:space="0" w:color="auto"/>
                    <w:bottom w:val="none" w:sz="0" w:space="0" w:color="auto"/>
                    <w:right w:val="none" w:sz="0" w:space="0" w:color="auto"/>
                  </w:divBdr>
                  <w:divsChild>
                    <w:div w:id="1866477038">
                      <w:marLeft w:val="0"/>
                      <w:marRight w:val="0"/>
                      <w:marTop w:val="0"/>
                      <w:marBottom w:val="0"/>
                      <w:divBdr>
                        <w:top w:val="none" w:sz="0" w:space="0" w:color="auto"/>
                        <w:left w:val="none" w:sz="0" w:space="0" w:color="auto"/>
                        <w:bottom w:val="none" w:sz="0" w:space="0" w:color="auto"/>
                        <w:right w:val="none" w:sz="0" w:space="0" w:color="auto"/>
                      </w:divBdr>
                    </w:div>
                  </w:divsChild>
                </w:div>
                <w:div w:id="687754009">
                  <w:marLeft w:val="0"/>
                  <w:marRight w:val="0"/>
                  <w:marTop w:val="0"/>
                  <w:marBottom w:val="0"/>
                  <w:divBdr>
                    <w:top w:val="none" w:sz="0" w:space="0" w:color="auto"/>
                    <w:left w:val="none" w:sz="0" w:space="0" w:color="auto"/>
                    <w:bottom w:val="none" w:sz="0" w:space="0" w:color="auto"/>
                    <w:right w:val="none" w:sz="0" w:space="0" w:color="auto"/>
                  </w:divBdr>
                  <w:divsChild>
                    <w:div w:id="220404062">
                      <w:marLeft w:val="0"/>
                      <w:marRight w:val="0"/>
                      <w:marTop w:val="0"/>
                      <w:marBottom w:val="0"/>
                      <w:divBdr>
                        <w:top w:val="none" w:sz="0" w:space="0" w:color="auto"/>
                        <w:left w:val="none" w:sz="0" w:space="0" w:color="auto"/>
                        <w:bottom w:val="none" w:sz="0" w:space="0" w:color="auto"/>
                        <w:right w:val="none" w:sz="0" w:space="0" w:color="auto"/>
                      </w:divBdr>
                    </w:div>
                  </w:divsChild>
                </w:div>
                <w:div w:id="748187639">
                  <w:marLeft w:val="0"/>
                  <w:marRight w:val="0"/>
                  <w:marTop w:val="0"/>
                  <w:marBottom w:val="0"/>
                  <w:divBdr>
                    <w:top w:val="none" w:sz="0" w:space="0" w:color="auto"/>
                    <w:left w:val="none" w:sz="0" w:space="0" w:color="auto"/>
                    <w:bottom w:val="none" w:sz="0" w:space="0" w:color="auto"/>
                    <w:right w:val="none" w:sz="0" w:space="0" w:color="auto"/>
                  </w:divBdr>
                  <w:divsChild>
                    <w:div w:id="232740331">
                      <w:marLeft w:val="0"/>
                      <w:marRight w:val="0"/>
                      <w:marTop w:val="0"/>
                      <w:marBottom w:val="0"/>
                      <w:divBdr>
                        <w:top w:val="none" w:sz="0" w:space="0" w:color="auto"/>
                        <w:left w:val="none" w:sz="0" w:space="0" w:color="auto"/>
                        <w:bottom w:val="none" w:sz="0" w:space="0" w:color="auto"/>
                        <w:right w:val="none" w:sz="0" w:space="0" w:color="auto"/>
                      </w:divBdr>
                    </w:div>
                  </w:divsChild>
                </w:div>
                <w:div w:id="760764085">
                  <w:marLeft w:val="0"/>
                  <w:marRight w:val="0"/>
                  <w:marTop w:val="0"/>
                  <w:marBottom w:val="0"/>
                  <w:divBdr>
                    <w:top w:val="none" w:sz="0" w:space="0" w:color="auto"/>
                    <w:left w:val="none" w:sz="0" w:space="0" w:color="auto"/>
                    <w:bottom w:val="none" w:sz="0" w:space="0" w:color="auto"/>
                    <w:right w:val="none" w:sz="0" w:space="0" w:color="auto"/>
                  </w:divBdr>
                  <w:divsChild>
                    <w:div w:id="244388349">
                      <w:marLeft w:val="0"/>
                      <w:marRight w:val="0"/>
                      <w:marTop w:val="0"/>
                      <w:marBottom w:val="0"/>
                      <w:divBdr>
                        <w:top w:val="none" w:sz="0" w:space="0" w:color="auto"/>
                        <w:left w:val="none" w:sz="0" w:space="0" w:color="auto"/>
                        <w:bottom w:val="none" w:sz="0" w:space="0" w:color="auto"/>
                        <w:right w:val="none" w:sz="0" w:space="0" w:color="auto"/>
                      </w:divBdr>
                    </w:div>
                  </w:divsChild>
                </w:div>
                <w:div w:id="836770393">
                  <w:marLeft w:val="0"/>
                  <w:marRight w:val="0"/>
                  <w:marTop w:val="0"/>
                  <w:marBottom w:val="0"/>
                  <w:divBdr>
                    <w:top w:val="none" w:sz="0" w:space="0" w:color="auto"/>
                    <w:left w:val="none" w:sz="0" w:space="0" w:color="auto"/>
                    <w:bottom w:val="none" w:sz="0" w:space="0" w:color="auto"/>
                    <w:right w:val="none" w:sz="0" w:space="0" w:color="auto"/>
                  </w:divBdr>
                  <w:divsChild>
                    <w:div w:id="1679382585">
                      <w:marLeft w:val="0"/>
                      <w:marRight w:val="0"/>
                      <w:marTop w:val="0"/>
                      <w:marBottom w:val="0"/>
                      <w:divBdr>
                        <w:top w:val="none" w:sz="0" w:space="0" w:color="auto"/>
                        <w:left w:val="none" w:sz="0" w:space="0" w:color="auto"/>
                        <w:bottom w:val="none" w:sz="0" w:space="0" w:color="auto"/>
                        <w:right w:val="none" w:sz="0" w:space="0" w:color="auto"/>
                      </w:divBdr>
                    </w:div>
                  </w:divsChild>
                </w:div>
                <w:div w:id="940836531">
                  <w:marLeft w:val="0"/>
                  <w:marRight w:val="0"/>
                  <w:marTop w:val="0"/>
                  <w:marBottom w:val="0"/>
                  <w:divBdr>
                    <w:top w:val="none" w:sz="0" w:space="0" w:color="auto"/>
                    <w:left w:val="none" w:sz="0" w:space="0" w:color="auto"/>
                    <w:bottom w:val="none" w:sz="0" w:space="0" w:color="auto"/>
                    <w:right w:val="none" w:sz="0" w:space="0" w:color="auto"/>
                  </w:divBdr>
                  <w:divsChild>
                    <w:div w:id="2132430605">
                      <w:marLeft w:val="0"/>
                      <w:marRight w:val="0"/>
                      <w:marTop w:val="0"/>
                      <w:marBottom w:val="0"/>
                      <w:divBdr>
                        <w:top w:val="none" w:sz="0" w:space="0" w:color="auto"/>
                        <w:left w:val="none" w:sz="0" w:space="0" w:color="auto"/>
                        <w:bottom w:val="none" w:sz="0" w:space="0" w:color="auto"/>
                        <w:right w:val="none" w:sz="0" w:space="0" w:color="auto"/>
                      </w:divBdr>
                    </w:div>
                  </w:divsChild>
                </w:div>
                <w:div w:id="944657265">
                  <w:marLeft w:val="0"/>
                  <w:marRight w:val="0"/>
                  <w:marTop w:val="0"/>
                  <w:marBottom w:val="0"/>
                  <w:divBdr>
                    <w:top w:val="none" w:sz="0" w:space="0" w:color="auto"/>
                    <w:left w:val="none" w:sz="0" w:space="0" w:color="auto"/>
                    <w:bottom w:val="none" w:sz="0" w:space="0" w:color="auto"/>
                    <w:right w:val="none" w:sz="0" w:space="0" w:color="auto"/>
                  </w:divBdr>
                  <w:divsChild>
                    <w:div w:id="1747728626">
                      <w:marLeft w:val="0"/>
                      <w:marRight w:val="0"/>
                      <w:marTop w:val="0"/>
                      <w:marBottom w:val="0"/>
                      <w:divBdr>
                        <w:top w:val="none" w:sz="0" w:space="0" w:color="auto"/>
                        <w:left w:val="none" w:sz="0" w:space="0" w:color="auto"/>
                        <w:bottom w:val="none" w:sz="0" w:space="0" w:color="auto"/>
                        <w:right w:val="none" w:sz="0" w:space="0" w:color="auto"/>
                      </w:divBdr>
                    </w:div>
                  </w:divsChild>
                </w:div>
                <w:div w:id="962996883">
                  <w:marLeft w:val="0"/>
                  <w:marRight w:val="0"/>
                  <w:marTop w:val="0"/>
                  <w:marBottom w:val="0"/>
                  <w:divBdr>
                    <w:top w:val="none" w:sz="0" w:space="0" w:color="auto"/>
                    <w:left w:val="none" w:sz="0" w:space="0" w:color="auto"/>
                    <w:bottom w:val="none" w:sz="0" w:space="0" w:color="auto"/>
                    <w:right w:val="none" w:sz="0" w:space="0" w:color="auto"/>
                  </w:divBdr>
                  <w:divsChild>
                    <w:div w:id="1636987687">
                      <w:marLeft w:val="0"/>
                      <w:marRight w:val="0"/>
                      <w:marTop w:val="0"/>
                      <w:marBottom w:val="0"/>
                      <w:divBdr>
                        <w:top w:val="none" w:sz="0" w:space="0" w:color="auto"/>
                        <w:left w:val="none" w:sz="0" w:space="0" w:color="auto"/>
                        <w:bottom w:val="none" w:sz="0" w:space="0" w:color="auto"/>
                        <w:right w:val="none" w:sz="0" w:space="0" w:color="auto"/>
                      </w:divBdr>
                    </w:div>
                  </w:divsChild>
                </w:div>
                <w:div w:id="1005204356">
                  <w:marLeft w:val="0"/>
                  <w:marRight w:val="0"/>
                  <w:marTop w:val="0"/>
                  <w:marBottom w:val="0"/>
                  <w:divBdr>
                    <w:top w:val="none" w:sz="0" w:space="0" w:color="auto"/>
                    <w:left w:val="none" w:sz="0" w:space="0" w:color="auto"/>
                    <w:bottom w:val="none" w:sz="0" w:space="0" w:color="auto"/>
                    <w:right w:val="none" w:sz="0" w:space="0" w:color="auto"/>
                  </w:divBdr>
                  <w:divsChild>
                    <w:div w:id="474492743">
                      <w:marLeft w:val="0"/>
                      <w:marRight w:val="0"/>
                      <w:marTop w:val="0"/>
                      <w:marBottom w:val="0"/>
                      <w:divBdr>
                        <w:top w:val="none" w:sz="0" w:space="0" w:color="auto"/>
                        <w:left w:val="none" w:sz="0" w:space="0" w:color="auto"/>
                        <w:bottom w:val="none" w:sz="0" w:space="0" w:color="auto"/>
                        <w:right w:val="none" w:sz="0" w:space="0" w:color="auto"/>
                      </w:divBdr>
                    </w:div>
                  </w:divsChild>
                </w:div>
                <w:div w:id="1024135363">
                  <w:marLeft w:val="0"/>
                  <w:marRight w:val="0"/>
                  <w:marTop w:val="0"/>
                  <w:marBottom w:val="0"/>
                  <w:divBdr>
                    <w:top w:val="none" w:sz="0" w:space="0" w:color="auto"/>
                    <w:left w:val="none" w:sz="0" w:space="0" w:color="auto"/>
                    <w:bottom w:val="none" w:sz="0" w:space="0" w:color="auto"/>
                    <w:right w:val="none" w:sz="0" w:space="0" w:color="auto"/>
                  </w:divBdr>
                  <w:divsChild>
                    <w:div w:id="1616787208">
                      <w:marLeft w:val="0"/>
                      <w:marRight w:val="0"/>
                      <w:marTop w:val="0"/>
                      <w:marBottom w:val="0"/>
                      <w:divBdr>
                        <w:top w:val="none" w:sz="0" w:space="0" w:color="auto"/>
                        <w:left w:val="none" w:sz="0" w:space="0" w:color="auto"/>
                        <w:bottom w:val="none" w:sz="0" w:space="0" w:color="auto"/>
                        <w:right w:val="none" w:sz="0" w:space="0" w:color="auto"/>
                      </w:divBdr>
                    </w:div>
                  </w:divsChild>
                </w:div>
                <w:div w:id="1153761831">
                  <w:marLeft w:val="0"/>
                  <w:marRight w:val="0"/>
                  <w:marTop w:val="0"/>
                  <w:marBottom w:val="0"/>
                  <w:divBdr>
                    <w:top w:val="none" w:sz="0" w:space="0" w:color="auto"/>
                    <w:left w:val="none" w:sz="0" w:space="0" w:color="auto"/>
                    <w:bottom w:val="none" w:sz="0" w:space="0" w:color="auto"/>
                    <w:right w:val="none" w:sz="0" w:space="0" w:color="auto"/>
                  </w:divBdr>
                  <w:divsChild>
                    <w:div w:id="2143189743">
                      <w:marLeft w:val="0"/>
                      <w:marRight w:val="0"/>
                      <w:marTop w:val="0"/>
                      <w:marBottom w:val="0"/>
                      <w:divBdr>
                        <w:top w:val="none" w:sz="0" w:space="0" w:color="auto"/>
                        <w:left w:val="none" w:sz="0" w:space="0" w:color="auto"/>
                        <w:bottom w:val="none" w:sz="0" w:space="0" w:color="auto"/>
                        <w:right w:val="none" w:sz="0" w:space="0" w:color="auto"/>
                      </w:divBdr>
                    </w:div>
                  </w:divsChild>
                </w:div>
                <w:div w:id="1184132799">
                  <w:marLeft w:val="0"/>
                  <w:marRight w:val="0"/>
                  <w:marTop w:val="0"/>
                  <w:marBottom w:val="0"/>
                  <w:divBdr>
                    <w:top w:val="none" w:sz="0" w:space="0" w:color="auto"/>
                    <w:left w:val="none" w:sz="0" w:space="0" w:color="auto"/>
                    <w:bottom w:val="none" w:sz="0" w:space="0" w:color="auto"/>
                    <w:right w:val="none" w:sz="0" w:space="0" w:color="auto"/>
                  </w:divBdr>
                  <w:divsChild>
                    <w:div w:id="1429735710">
                      <w:marLeft w:val="0"/>
                      <w:marRight w:val="0"/>
                      <w:marTop w:val="0"/>
                      <w:marBottom w:val="0"/>
                      <w:divBdr>
                        <w:top w:val="none" w:sz="0" w:space="0" w:color="auto"/>
                        <w:left w:val="none" w:sz="0" w:space="0" w:color="auto"/>
                        <w:bottom w:val="none" w:sz="0" w:space="0" w:color="auto"/>
                        <w:right w:val="none" w:sz="0" w:space="0" w:color="auto"/>
                      </w:divBdr>
                    </w:div>
                  </w:divsChild>
                </w:div>
                <w:div w:id="1236087039">
                  <w:marLeft w:val="0"/>
                  <w:marRight w:val="0"/>
                  <w:marTop w:val="0"/>
                  <w:marBottom w:val="0"/>
                  <w:divBdr>
                    <w:top w:val="none" w:sz="0" w:space="0" w:color="auto"/>
                    <w:left w:val="none" w:sz="0" w:space="0" w:color="auto"/>
                    <w:bottom w:val="none" w:sz="0" w:space="0" w:color="auto"/>
                    <w:right w:val="none" w:sz="0" w:space="0" w:color="auto"/>
                  </w:divBdr>
                  <w:divsChild>
                    <w:div w:id="180172465">
                      <w:marLeft w:val="0"/>
                      <w:marRight w:val="0"/>
                      <w:marTop w:val="0"/>
                      <w:marBottom w:val="0"/>
                      <w:divBdr>
                        <w:top w:val="none" w:sz="0" w:space="0" w:color="auto"/>
                        <w:left w:val="none" w:sz="0" w:space="0" w:color="auto"/>
                        <w:bottom w:val="none" w:sz="0" w:space="0" w:color="auto"/>
                        <w:right w:val="none" w:sz="0" w:space="0" w:color="auto"/>
                      </w:divBdr>
                    </w:div>
                  </w:divsChild>
                </w:div>
                <w:div w:id="1246575219">
                  <w:marLeft w:val="0"/>
                  <w:marRight w:val="0"/>
                  <w:marTop w:val="0"/>
                  <w:marBottom w:val="0"/>
                  <w:divBdr>
                    <w:top w:val="none" w:sz="0" w:space="0" w:color="auto"/>
                    <w:left w:val="none" w:sz="0" w:space="0" w:color="auto"/>
                    <w:bottom w:val="none" w:sz="0" w:space="0" w:color="auto"/>
                    <w:right w:val="none" w:sz="0" w:space="0" w:color="auto"/>
                  </w:divBdr>
                  <w:divsChild>
                    <w:div w:id="1372922227">
                      <w:marLeft w:val="0"/>
                      <w:marRight w:val="0"/>
                      <w:marTop w:val="0"/>
                      <w:marBottom w:val="0"/>
                      <w:divBdr>
                        <w:top w:val="none" w:sz="0" w:space="0" w:color="auto"/>
                        <w:left w:val="none" w:sz="0" w:space="0" w:color="auto"/>
                        <w:bottom w:val="none" w:sz="0" w:space="0" w:color="auto"/>
                        <w:right w:val="none" w:sz="0" w:space="0" w:color="auto"/>
                      </w:divBdr>
                    </w:div>
                  </w:divsChild>
                </w:div>
                <w:div w:id="1257442792">
                  <w:marLeft w:val="0"/>
                  <w:marRight w:val="0"/>
                  <w:marTop w:val="0"/>
                  <w:marBottom w:val="0"/>
                  <w:divBdr>
                    <w:top w:val="none" w:sz="0" w:space="0" w:color="auto"/>
                    <w:left w:val="none" w:sz="0" w:space="0" w:color="auto"/>
                    <w:bottom w:val="none" w:sz="0" w:space="0" w:color="auto"/>
                    <w:right w:val="none" w:sz="0" w:space="0" w:color="auto"/>
                  </w:divBdr>
                  <w:divsChild>
                    <w:div w:id="782187609">
                      <w:marLeft w:val="0"/>
                      <w:marRight w:val="0"/>
                      <w:marTop w:val="0"/>
                      <w:marBottom w:val="0"/>
                      <w:divBdr>
                        <w:top w:val="none" w:sz="0" w:space="0" w:color="auto"/>
                        <w:left w:val="none" w:sz="0" w:space="0" w:color="auto"/>
                        <w:bottom w:val="none" w:sz="0" w:space="0" w:color="auto"/>
                        <w:right w:val="none" w:sz="0" w:space="0" w:color="auto"/>
                      </w:divBdr>
                    </w:div>
                  </w:divsChild>
                </w:div>
                <w:div w:id="1519390018">
                  <w:marLeft w:val="0"/>
                  <w:marRight w:val="0"/>
                  <w:marTop w:val="0"/>
                  <w:marBottom w:val="0"/>
                  <w:divBdr>
                    <w:top w:val="none" w:sz="0" w:space="0" w:color="auto"/>
                    <w:left w:val="none" w:sz="0" w:space="0" w:color="auto"/>
                    <w:bottom w:val="none" w:sz="0" w:space="0" w:color="auto"/>
                    <w:right w:val="none" w:sz="0" w:space="0" w:color="auto"/>
                  </w:divBdr>
                  <w:divsChild>
                    <w:div w:id="72901921">
                      <w:marLeft w:val="0"/>
                      <w:marRight w:val="0"/>
                      <w:marTop w:val="0"/>
                      <w:marBottom w:val="0"/>
                      <w:divBdr>
                        <w:top w:val="none" w:sz="0" w:space="0" w:color="auto"/>
                        <w:left w:val="none" w:sz="0" w:space="0" w:color="auto"/>
                        <w:bottom w:val="none" w:sz="0" w:space="0" w:color="auto"/>
                        <w:right w:val="none" w:sz="0" w:space="0" w:color="auto"/>
                      </w:divBdr>
                    </w:div>
                  </w:divsChild>
                </w:div>
                <w:div w:id="1615793290">
                  <w:marLeft w:val="0"/>
                  <w:marRight w:val="0"/>
                  <w:marTop w:val="0"/>
                  <w:marBottom w:val="0"/>
                  <w:divBdr>
                    <w:top w:val="none" w:sz="0" w:space="0" w:color="auto"/>
                    <w:left w:val="none" w:sz="0" w:space="0" w:color="auto"/>
                    <w:bottom w:val="none" w:sz="0" w:space="0" w:color="auto"/>
                    <w:right w:val="none" w:sz="0" w:space="0" w:color="auto"/>
                  </w:divBdr>
                  <w:divsChild>
                    <w:div w:id="184710415">
                      <w:marLeft w:val="0"/>
                      <w:marRight w:val="0"/>
                      <w:marTop w:val="0"/>
                      <w:marBottom w:val="0"/>
                      <w:divBdr>
                        <w:top w:val="none" w:sz="0" w:space="0" w:color="auto"/>
                        <w:left w:val="none" w:sz="0" w:space="0" w:color="auto"/>
                        <w:bottom w:val="none" w:sz="0" w:space="0" w:color="auto"/>
                        <w:right w:val="none" w:sz="0" w:space="0" w:color="auto"/>
                      </w:divBdr>
                    </w:div>
                  </w:divsChild>
                </w:div>
                <w:div w:id="1751737150">
                  <w:marLeft w:val="0"/>
                  <w:marRight w:val="0"/>
                  <w:marTop w:val="0"/>
                  <w:marBottom w:val="0"/>
                  <w:divBdr>
                    <w:top w:val="none" w:sz="0" w:space="0" w:color="auto"/>
                    <w:left w:val="none" w:sz="0" w:space="0" w:color="auto"/>
                    <w:bottom w:val="none" w:sz="0" w:space="0" w:color="auto"/>
                    <w:right w:val="none" w:sz="0" w:space="0" w:color="auto"/>
                  </w:divBdr>
                  <w:divsChild>
                    <w:div w:id="2019578692">
                      <w:marLeft w:val="0"/>
                      <w:marRight w:val="0"/>
                      <w:marTop w:val="0"/>
                      <w:marBottom w:val="0"/>
                      <w:divBdr>
                        <w:top w:val="none" w:sz="0" w:space="0" w:color="auto"/>
                        <w:left w:val="none" w:sz="0" w:space="0" w:color="auto"/>
                        <w:bottom w:val="none" w:sz="0" w:space="0" w:color="auto"/>
                        <w:right w:val="none" w:sz="0" w:space="0" w:color="auto"/>
                      </w:divBdr>
                    </w:div>
                  </w:divsChild>
                </w:div>
                <w:div w:id="1843465486">
                  <w:marLeft w:val="0"/>
                  <w:marRight w:val="0"/>
                  <w:marTop w:val="0"/>
                  <w:marBottom w:val="0"/>
                  <w:divBdr>
                    <w:top w:val="none" w:sz="0" w:space="0" w:color="auto"/>
                    <w:left w:val="none" w:sz="0" w:space="0" w:color="auto"/>
                    <w:bottom w:val="none" w:sz="0" w:space="0" w:color="auto"/>
                    <w:right w:val="none" w:sz="0" w:space="0" w:color="auto"/>
                  </w:divBdr>
                  <w:divsChild>
                    <w:div w:id="755438483">
                      <w:marLeft w:val="0"/>
                      <w:marRight w:val="0"/>
                      <w:marTop w:val="0"/>
                      <w:marBottom w:val="0"/>
                      <w:divBdr>
                        <w:top w:val="none" w:sz="0" w:space="0" w:color="auto"/>
                        <w:left w:val="none" w:sz="0" w:space="0" w:color="auto"/>
                        <w:bottom w:val="none" w:sz="0" w:space="0" w:color="auto"/>
                        <w:right w:val="none" w:sz="0" w:space="0" w:color="auto"/>
                      </w:divBdr>
                    </w:div>
                  </w:divsChild>
                </w:div>
                <w:div w:id="1853454928">
                  <w:marLeft w:val="0"/>
                  <w:marRight w:val="0"/>
                  <w:marTop w:val="0"/>
                  <w:marBottom w:val="0"/>
                  <w:divBdr>
                    <w:top w:val="none" w:sz="0" w:space="0" w:color="auto"/>
                    <w:left w:val="none" w:sz="0" w:space="0" w:color="auto"/>
                    <w:bottom w:val="none" w:sz="0" w:space="0" w:color="auto"/>
                    <w:right w:val="none" w:sz="0" w:space="0" w:color="auto"/>
                  </w:divBdr>
                  <w:divsChild>
                    <w:div w:id="13726024">
                      <w:marLeft w:val="0"/>
                      <w:marRight w:val="0"/>
                      <w:marTop w:val="0"/>
                      <w:marBottom w:val="0"/>
                      <w:divBdr>
                        <w:top w:val="none" w:sz="0" w:space="0" w:color="auto"/>
                        <w:left w:val="none" w:sz="0" w:space="0" w:color="auto"/>
                        <w:bottom w:val="none" w:sz="0" w:space="0" w:color="auto"/>
                        <w:right w:val="none" w:sz="0" w:space="0" w:color="auto"/>
                      </w:divBdr>
                    </w:div>
                  </w:divsChild>
                </w:div>
                <w:div w:id="1905330694">
                  <w:marLeft w:val="0"/>
                  <w:marRight w:val="0"/>
                  <w:marTop w:val="0"/>
                  <w:marBottom w:val="0"/>
                  <w:divBdr>
                    <w:top w:val="none" w:sz="0" w:space="0" w:color="auto"/>
                    <w:left w:val="none" w:sz="0" w:space="0" w:color="auto"/>
                    <w:bottom w:val="none" w:sz="0" w:space="0" w:color="auto"/>
                    <w:right w:val="none" w:sz="0" w:space="0" w:color="auto"/>
                  </w:divBdr>
                  <w:divsChild>
                    <w:div w:id="66418923">
                      <w:marLeft w:val="0"/>
                      <w:marRight w:val="0"/>
                      <w:marTop w:val="0"/>
                      <w:marBottom w:val="0"/>
                      <w:divBdr>
                        <w:top w:val="none" w:sz="0" w:space="0" w:color="auto"/>
                        <w:left w:val="none" w:sz="0" w:space="0" w:color="auto"/>
                        <w:bottom w:val="none" w:sz="0" w:space="0" w:color="auto"/>
                        <w:right w:val="none" w:sz="0" w:space="0" w:color="auto"/>
                      </w:divBdr>
                    </w:div>
                  </w:divsChild>
                </w:div>
                <w:div w:id="1985576574">
                  <w:marLeft w:val="0"/>
                  <w:marRight w:val="0"/>
                  <w:marTop w:val="0"/>
                  <w:marBottom w:val="0"/>
                  <w:divBdr>
                    <w:top w:val="none" w:sz="0" w:space="0" w:color="auto"/>
                    <w:left w:val="none" w:sz="0" w:space="0" w:color="auto"/>
                    <w:bottom w:val="none" w:sz="0" w:space="0" w:color="auto"/>
                    <w:right w:val="none" w:sz="0" w:space="0" w:color="auto"/>
                  </w:divBdr>
                  <w:divsChild>
                    <w:div w:id="1628319507">
                      <w:marLeft w:val="0"/>
                      <w:marRight w:val="0"/>
                      <w:marTop w:val="0"/>
                      <w:marBottom w:val="0"/>
                      <w:divBdr>
                        <w:top w:val="none" w:sz="0" w:space="0" w:color="auto"/>
                        <w:left w:val="none" w:sz="0" w:space="0" w:color="auto"/>
                        <w:bottom w:val="none" w:sz="0" w:space="0" w:color="auto"/>
                        <w:right w:val="none" w:sz="0" w:space="0" w:color="auto"/>
                      </w:divBdr>
                    </w:div>
                  </w:divsChild>
                </w:div>
                <w:div w:id="1988511135">
                  <w:marLeft w:val="0"/>
                  <w:marRight w:val="0"/>
                  <w:marTop w:val="0"/>
                  <w:marBottom w:val="0"/>
                  <w:divBdr>
                    <w:top w:val="none" w:sz="0" w:space="0" w:color="auto"/>
                    <w:left w:val="none" w:sz="0" w:space="0" w:color="auto"/>
                    <w:bottom w:val="none" w:sz="0" w:space="0" w:color="auto"/>
                    <w:right w:val="none" w:sz="0" w:space="0" w:color="auto"/>
                  </w:divBdr>
                  <w:divsChild>
                    <w:div w:id="387067900">
                      <w:marLeft w:val="0"/>
                      <w:marRight w:val="0"/>
                      <w:marTop w:val="0"/>
                      <w:marBottom w:val="0"/>
                      <w:divBdr>
                        <w:top w:val="none" w:sz="0" w:space="0" w:color="auto"/>
                        <w:left w:val="none" w:sz="0" w:space="0" w:color="auto"/>
                        <w:bottom w:val="none" w:sz="0" w:space="0" w:color="auto"/>
                        <w:right w:val="none" w:sz="0" w:space="0" w:color="auto"/>
                      </w:divBdr>
                    </w:div>
                  </w:divsChild>
                </w:div>
                <w:div w:id="2014144112">
                  <w:marLeft w:val="0"/>
                  <w:marRight w:val="0"/>
                  <w:marTop w:val="0"/>
                  <w:marBottom w:val="0"/>
                  <w:divBdr>
                    <w:top w:val="none" w:sz="0" w:space="0" w:color="auto"/>
                    <w:left w:val="none" w:sz="0" w:space="0" w:color="auto"/>
                    <w:bottom w:val="none" w:sz="0" w:space="0" w:color="auto"/>
                    <w:right w:val="none" w:sz="0" w:space="0" w:color="auto"/>
                  </w:divBdr>
                  <w:divsChild>
                    <w:div w:id="1465267904">
                      <w:marLeft w:val="0"/>
                      <w:marRight w:val="0"/>
                      <w:marTop w:val="0"/>
                      <w:marBottom w:val="0"/>
                      <w:divBdr>
                        <w:top w:val="none" w:sz="0" w:space="0" w:color="auto"/>
                        <w:left w:val="none" w:sz="0" w:space="0" w:color="auto"/>
                        <w:bottom w:val="none" w:sz="0" w:space="0" w:color="auto"/>
                        <w:right w:val="none" w:sz="0" w:space="0" w:color="auto"/>
                      </w:divBdr>
                    </w:div>
                  </w:divsChild>
                </w:div>
                <w:div w:id="2034335013">
                  <w:marLeft w:val="0"/>
                  <w:marRight w:val="0"/>
                  <w:marTop w:val="0"/>
                  <w:marBottom w:val="0"/>
                  <w:divBdr>
                    <w:top w:val="none" w:sz="0" w:space="0" w:color="auto"/>
                    <w:left w:val="none" w:sz="0" w:space="0" w:color="auto"/>
                    <w:bottom w:val="none" w:sz="0" w:space="0" w:color="auto"/>
                    <w:right w:val="none" w:sz="0" w:space="0" w:color="auto"/>
                  </w:divBdr>
                  <w:divsChild>
                    <w:div w:id="1537234473">
                      <w:marLeft w:val="0"/>
                      <w:marRight w:val="0"/>
                      <w:marTop w:val="0"/>
                      <w:marBottom w:val="0"/>
                      <w:divBdr>
                        <w:top w:val="none" w:sz="0" w:space="0" w:color="auto"/>
                        <w:left w:val="none" w:sz="0" w:space="0" w:color="auto"/>
                        <w:bottom w:val="none" w:sz="0" w:space="0" w:color="auto"/>
                        <w:right w:val="none" w:sz="0" w:space="0" w:color="auto"/>
                      </w:divBdr>
                    </w:div>
                  </w:divsChild>
                </w:div>
                <w:div w:id="2081976507">
                  <w:marLeft w:val="0"/>
                  <w:marRight w:val="0"/>
                  <w:marTop w:val="0"/>
                  <w:marBottom w:val="0"/>
                  <w:divBdr>
                    <w:top w:val="none" w:sz="0" w:space="0" w:color="auto"/>
                    <w:left w:val="none" w:sz="0" w:space="0" w:color="auto"/>
                    <w:bottom w:val="none" w:sz="0" w:space="0" w:color="auto"/>
                    <w:right w:val="none" w:sz="0" w:space="0" w:color="auto"/>
                  </w:divBdr>
                  <w:divsChild>
                    <w:div w:id="349793631">
                      <w:marLeft w:val="0"/>
                      <w:marRight w:val="0"/>
                      <w:marTop w:val="0"/>
                      <w:marBottom w:val="0"/>
                      <w:divBdr>
                        <w:top w:val="none" w:sz="0" w:space="0" w:color="auto"/>
                        <w:left w:val="none" w:sz="0" w:space="0" w:color="auto"/>
                        <w:bottom w:val="none" w:sz="0" w:space="0" w:color="auto"/>
                        <w:right w:val="none" w:sz="0" w:space="0" w:color="auto"/>
                      </w:divBdr>
                    </w:div>
                  </w:divsChild>
                </w:div>
                <w:div w:id="2141608683">
                  <w:marLeft w:val="0"/>
                  <w:marRight w:val="0"/>
                  <w:marTop w:val="0"/>
                  <w:marBottom w:val="0"/>
                  <w:divBdr>
                    <w:top w:val="none" w:sz="0" w:space="0" w:color="auto"/>
                    <w:left w:val="none" w:sz="0" w:space="0" w:color="auto"/>
                    <w:bottom w:val="none" w:sz="0" w:space="0" w:color="auto"/>
                    <w:right w:val="none" w:sz="0" w:space="0" w:color="auto"/>
                  </w:divBdr>
                  <w:divsChild>
                    <w:div w:id="86201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985388">
          <w:marLeft w:val="0"/>
          <w:marRight w:val="0"/>
          <w:marTop w:val="0"/>
          <w:marBottom w:val="0"/>
          <w:divBdr>
            <w:top w:val="none" w:sz="0" w:space="0" w:color="auto"/>
            <w:left w:val="none" w:sz="0" w:space="0" w:color="auto"/>
            <w:bottom w:val="none" w:sz="0" w:space="0" w:color="auto"/>
            <w:right w:val="none" w:sz="0" w:space="0" w:color="auto"/>
          </w:divBdr>
        </w:div>
        <w:div w:id="1876506551">
          <w:marLeft w:val="0"/>
          <w:marRight w:val="0"/>
          <w:marTop w:val="0"/>
          <w:marBottom w:val="0"/>
          <w:divBdr>
            <w:top w:val="none" w:sz="0" w:space="0" w:color="auto"/>
            <w:left w:val="none" w:sz="0" w:space="0" w:color="auto"/>
            <w:bottom w:val="none" w:sz="0" w:space="0" w:color="auto"/>
            <w:right w:val="none" w:sz="0" w:space="0" w:color="auto"/>
          </w:divBdr>
        </w:div>
        <w:div w:id="1979410988">
          <w:marLeft w:val="0"/>
          <w:marRight w:val="0"/>
          <w:marTop w:val="0"/>
          <w:marBottom w:val="0"/>
          <w:divBdr>
            <w:top w:val="none" w:sz="0" w:space="0" w:color="auto"/>
            <w:left w:val="none" w:sz="0" w:space="0" w:color="auto"/>
            <w:bottom w:val="none" w:sz="0" w:space="0" w:color="auto"/>
            <w:right w:val="none" w:sz="0" w:space="0" w:color="auto"/>
          </w:divBdr>
        </w:div>
      </w:divsChild>
    </w:div>
    <w:div w:id="1574043992">
      <w:bodyDiv w:val="1"/>
      <w:marLeft w:val="0"/>
      <w:marRight w:val="0"/>
      <w:marTop w:val="0"/>
      <w:marBottom w:val="0"/>
      <w:divBdr>
        <w:top w:val="none" w:sz="0" w:space="0" w:color="auto"/>
        <w:left w:val="none" w:sz="0" w:space="0" w:color="auto"/>
        <w:bottom w:val="none" w:sz="0" w:space="0" w:color="auto"/>
        <w:right w:val="none" w:sz="0" w:space="0" w:color="auto"/>
      </w:divBdr>
      <w:divsChild>
        <w:div w:id="43990801">
          <w:marLeft w:val="0"/>
          <w:marRight w:val="0"/>
          <w:marTop w:val="0"/>
          <w:marBottom w:val="0"/>
          <w:divBdr>
            <w:top w:val="none" w:sz="0" w:space="0" w:color="auto"/>
            <w:left w:val="none" w:sz="0" w:space="0" w:color="auto"/>
            <w:bottom w:val="none" w:sz="0" w:space="0" w:color="auto"/>
            <w:right w:val="none" w:sz="0" w:space="0" w:color="auto"/>
          </w:divBdr>
        </w:div>
        <w:div w:id="336465216">
          <w:marLeft w:val="0"/>
          <w:marRight w:val="0"/>
          <w:marTop w:val="0"/>
          <w:marBottom w:val="0"/>
          <w:divBdr>
            <w:top w:val="none" w:sz="0" w:space="0" w:color="auto"/>
            <w:left w:val="none" w:sz="0" w:space="0" w:color="auto"/>
            <w:bottom w:val="none" w:sz="0" w:space="0" w:color="auto"/>
            <w:right w:val="none" w:sz="0" w:space="0" w:color="auto"/>
          </w:divBdr>
        </w:div>
        <w:div w:id="1160582458">
          <w:marLeft w:val="0"/>
          <w:marRight w:val="0"/>
          <w:marTop w:val="0"/>
          <w:marBottom w:val="0"/>
          <w:divBdr>
            <w:top w:val="none" w:sz="0" w:space="0" w:color="auto"/>
            <w:left w:val="none" w:sz="0" w:space="0" w:color="auto"/>
            <w:bottom w:val="none" w:sz="0" w:space="0" w:color="auto"/>
            <w:right w:val="none" w:sz="0" w:space="0" w:color="auto"/>
          </w:divBdr>
        </w:div>
        <w:div w:id="1511724123">
          <w:marLeft w:val="0"/>
          <w:marRight w:val="0"/>
          <w:marTop w:val="0"/>
          <w:marBottom w:val="0"/>
          <w:divBdr>
            <w:top w:val="none" w:sz="0" w:space="0" w:color="auto"/>
            <w:left w:val="none" w:sz="0" w:space="0" w:color="auto"/>
            <w:bottom w:val="none" w:sz="0" w:space="0" w:color="auto"/>
            <w:right w:val="none" w:sz="0" w:space="0" w:color="auto"/>
          </w:divBdr>
          <w:divsChild>
            <w:div w:id="1985622439">
              <w:marLeft w:val="-75"/>
              <w:marRight w:val="0"/>
              <w:marTop w:val="30"/>
              <w:marBottom w:val="30"/>
              <w:divBdr>
                <w:top w:val="none" w:sz="0" w:space="0" w:color="auto"/>
                <w:left w:val="none" w:sz="0" w:space="0" w:color="auto"/>
                <w:bottom w:val="none" w:sz="0" w:space="0" w:color="auto"/>
                <w:right w:val="none" w:sz="0" w:space="0" w:color="auto"/>
              </w:divBdr>
              <w:divsChild>
                <w:div w:id="112753771">
                  <w:marLeft w:val="0"/>
                  <w:marRight w:val="0"/>
                  <w:marTop w:val="0"/>
                  <w:marBottom w:val="0"/>
                  <w:divBdr>
                    <w:top w:val="none" w:sz="0" w:space="0" w:color="auto"/>
                    <w:left w:val="none" w:sz="0" w:space="0" w:color="auto"/>
                    <w:bottom w:val="none" w:sz="0" w:space="0" w:color="auto"/>
                    <w:right w:val="none" w:sz="0" w:space="0" w:color="auto"/>
                  </w:divBdr>
                  <w:divsChild>
                    <w:div w:id="312025801">
                      <w:marLeft w:val="0"/>
                      <w:marRight w:val="0"/>
                      <w:marTop w:val="0"/>
                      <w:marBottom w:val="0"/>
                      <w:divBdr>
                        <w:top w:val="none" w:sz="0" w:space="0" w:color="auto"/>
                        <w:left w:val="none" w:sz="0" w:space="0" w:color="auto"/>
                        <w:bottom w:val="none" w:sz="0" w:space="0" w:color="auto"/>
                        <w:right w:val="none" w:sz="0" w:space="0" w:color="auto"/>
                      </w:divBdr>
                    </w:div>
                  </w:divsChild>
                </w:div>
                <w:div w:id="126633496">
                  <w:marLeft w:val="0"/>
                  <w:marRight w:val="0"/>
                  <w:marTop w:val="0"/>
                  <w:marBottom w:val="0"/>
                  <w:divBdr>
                    <w:top w:val="none" w:sz="0" w:space="0" w:color="auto"/>
                    <w:left w:val="none" w:sz="0" w:space="0" w:color="auto"/>
                    <w:bottom w:val="none" w:sz="0" w:space="0" w:color="auto"/>
                    <w:right w:val="none" w:sz="0" w:space="0" w:color="auto"/>
                  </w:divBdr>
                  <w:divsChild>
                    <w:div w:id="1338120684">
                      <w:marLeft w:val="0"/>
                      <w:marRight w:val="0"/>
                      <w:marTop w:val="0"/>
                      <w:marBottom w:val="0"/>
                      <w:divBdr>
                        <w:top w:val="none" w:sz="0" w:space="0" w:color="auto"/>
                        <w:left w:val="none" w:sz="0" w:space="0" w:color="auto"/>
                        <w:bottom w:val="none" w:sz="0" w:space="0" w:color="auto"/>
                        <w:right w:val="none" w:sz="0" w:space="0" w:color="auto"/>
                      </w:divBdr>
                    </w:div>
                  </w:divsChild>
                </w:div>
                <w:div w:id="446312776">
                  <w:marLeft w:val="0"/>
                  <w:marRight w:val="0"/>
                  <w:marTop w:val="0"/>
                  <w:marBottom w:val="0"/>
                  <w:divBdr>
                    <w:top w:val="none" w:sz="0" w:space="0" w:color="auto"/>
                    <w:left w:val="none" w:sz="0" w:space="0" w:color="auto"/>
                    <w:bottom w:val="none" w:sz="0" w:space="0" w:color="auto"/>
                    <w:right w:val="none" w:sz="0" w:space="0" w:color="auto"/>
                  </w:divBdr>
                  <w:divsChild>
                    <w:div w:id="1758860964">
                      <w:marLeft w:val="0"/>
                      <w:marRight w:val="0"/>
                      <w:marTop w:val="0"/>
                      <w:marBottom w:val="0"/>
                      <w:divBdr>
                        <w:top w:val="none" w:sz="0" w:space="0" w:color="auto"/>
                        <w:left w:val="none" w:sz="0" w:space="0" w:color="auto"/>
                        <w:bottom w:val="none" w:sz="0" w:space="0" w:color="auto"/>
                        <w:right w:val="none" w:sz="0" w:space="0" w:color="auto"/>
                      </w:divBdr>
                    </w:div>
                  </w:divsChild>
                </w:div>
                <w:div w:id="982538953">
                  <w:marLeft w:val="0"/>
                  <w:marRight w:val="0"/>
                  <w:marTop w:val="0"/>
                  <w:marBottom w:val="0"/>
                  <w:divBdr>
                    <w:top w:val="none" w:sz="0" w:space="0" w:color="auto"/>
                    <w:left w:val="none" w:sz="0" w:space="0" w:color="auto"/>
                    <w:bottom w:val="none" w:sz="0" w:space="0" w:color="auto"/>
                    <w:right w:val="none" w:sz="0" w:space="0" w:color="auto"/>
                  </w:divBdr>
                  <w:divsChild>
                    <w:div w:id="559023876">
                      <w:marLeft w:val="0"/>
                      <w:marRight w:val="0"/>
                      <w:marTop w:val="0"/>
                      <w:marBottom w:val="0"/>
                      <w:divBdr>
                        <w:top w:val="none" w:sz="0" w:space="0" w:color="auto"/>
                        <w:left w:val="none" w:sz="0" w:space="0" w:color="auto"/>
                        <w:bottom w:val="none" w:sz="0" w:space="0" w:color="auto"/>
                        <w:right w:val="none" w:sz="0" w:space="0" w:color="auto"/>
                      </w:divBdr>
                    </w:div>
                  </w:divsChild>
                </w:div>
                <w:div w:id="1082337058">
                  <w:marLeft w:val="0"/>
                  <w:marRight w:val="0"/>
                  <w:marTop w:val="0"/>
                  <w:marBottom w:val="0"/>
                  <w:divBdr>
                    <w:top w:val="none" w:sz="0" w:space="0" w:color="auto"/>
                    <w:left w:val="none" w:sz="0" w:space="0" w:color="auto"/>
                    <w:bottom w:val="none" w:sz="0" w:space="0" w:color="auto"/>
                    <w:right w:val="none" w:sz="0" w:space="0" w:color="auto"/>
                  </w:divBdr>
                  <w:divsChild>
                    <w:div w:id="1926918100">
                      <w:marLeft w:val="0"/>
                      <w:marRight w:val="0"/>
                      <w:marTop w:val="0"/>
                      <w:marBottom w:val="0"/>
                      <w:divBdr>
                        <w:top w:val="none" w:sz="0" w:space="0" w:color="auto"/>
                        <w:left w:val="none" w:sz="0" w:space="0" w:color="auto"/>
                        <w:bottom w:val="none" w:sz="0" w:space="0" w:color="auto"/>
                        <w:right w:val="none" w:sz="0" w:space="0" w:color="auto"/>
                      </w:divBdr>
                    </w:div>
                  </w:divsChild>
                </w:div>
                <w:div w:id="1302997545">
                  <w:marLeft w:val="0"/>
                  <w:marRight w:val="0"/>
                  <w:marTop w:val="0"/>
                  <w:marBottom w:val="0"/>
                  <w:divBdr>
                    <w:top w:val="none" w:sz="0" w:space="0" w:color="auto"/>
                    <w:left w:val="none" w:sz="0" w:space="0" w:color="auto"/>
                    <w:bottom w:val="none" w:sz="0" w:space="0" w:color="auto"/>
                    <w:right w:val="none" w:sz="0" w:space="0" w:color="auto"/>
                  </w:divBdr>
                  <w:divsChild>
                    <w:div w:id="992442378">
                      <w:marLeft w:val="0"/>
                      <w:marRight w:val="0"/>
                      <w:marTop w:val="0"/>
                      <w:marBottom w:val="0"/>
                      <w:divBdr>
                        <w:top w:val="none" w:sz="0" w:space="0" w:color="auto"/>
                        <w:left w:val="none" w:sz="0" w:space="0" w:color="auto"/>
                        <w:bottom w:val="none" w:sz="0" w:space="0" w:color="auto"/>
                        <w:right w:val="none" w:sz="0" w:space="0" w:color="auto"/>
                      </w:divBdr>
                    </w:div>
                  </w:divsChild>
                </w:div>
                <w:div w:id="1411807135">
                  <w:marLeft w:val="0"/>
                  <w:marRight w:val="0"/>
                  <w:marTop w:val="0"/>
                  <w:marBottom w:val="0"/>
                  <w:divBdr>
                    <w:top w:val="none" w:sz="0" w:space="0" w:color="auto"/>
                    <w:left w:val="none" w:sz="0" w:space="0" w:color="auto"/>
                    <w:bottom w:val="none" w:sz="0" w:space="0" w:color="auto"/>
                    <w:right w:val="none" w:sz="0" w:space="0" w:color="auto"/>
                  </w:divBdr>
                  <w:divsChild>
                    <w:div w:id="1879469059">
                      <w:marLeft w:val="0"/>
                      <w:marRight w:val="0"/>
                      <w:marTop w:val="0"/>
                      <w:marBottom w:val="0"/>
                      <w:divBdr>
                        <w:top w:val="none" w:sz="0" w:space="0" w:color="auto"/>
                        <w:left w:val="none" w:sz="0" w:space="0" w:color="auto"/>
                        <w:bottom w:val="none" w:sz="0" w:space="0" w:color="auto"/>
                        <w:right w:val="none" w:sz="0" w:space="0" w:color="auto"/>
                      </w:divBdr>
                    </w:div>
                  </w:divsChild>
                </w:div>
                <w:div w:id="1433624300">
                  <w:marLeft w:val="0"/>
                  <w:marRight w:val="0"/>
                  <w:marTop w:val="0"/>
                  <w:marBottom w:val="0"/>
                  <w:divBdr>
                    <w:top w:val="none" w:sz="0" w:space="0" w:color="auto"/>
                    <w:left w:val="none" w:sz="0" w:space="0" w:color="auto"/>
                    <w:bottom w:val="none" w:sz="0" w:space="0" w:color="auto"/>
                    <w:right w:val="none" w:sz="0" w:space="0" w:color="auto"/>
                  </w:divBdr>
                  <w:divsChild>
                    <w:div w:id="46031534">
                      <w:marLeft w:val="0"/>
                      <w:marRight w:val="0"/>
                      <w:marTop w:val="0"/>
                      <w:marBottom w:val="0"/>
                      <w:divBdr>
                        <w:top w:val="none" w:sz="0" w:space="0" w:color="auto"/>
                        <w:left w:val="none" w:sz="0" w:space="0" w:color="auto"/>
                        <w:bottom w:val="none" w:sz="0" w:space="0" w:color="auto"/>
                        <w:right w:val="none" w:sz="0" w:space="0" w:color="auto"/>
                      </w:divBdr>
                    </w:div>
                  </w:divsChild>
                </w:div>
                <w:div w:id="1466581554">
                  <w:marLeft w:val="0"/>
                  <w:marRight w:val="0"/>
                  <w:marTop w:val="0"/>
                  <w:marBottom w:val="0"/>
                  <w:divBdr>
                    <w:top w:val="none" w:sz="0" w:space="0" w:color="auto"/>
                    <w:left w:val="none" w:sz="0" w:space="0" w:color="auto"/>
                    <w:bottom w:val="none" w:sz="0" w:space="0" w:color="auto"/>
                    <w:right w:val="none" w:sz="0" w:space="0" w:color="auto"/>
                  </w:divBdr>
                  <w:divsChild>
                    <w:div w:id="1700475443">
                      <w:marLeft w:val="0"/>
                      <w:marRight w:val="0"/>
                      <w:marTop w:val="0"/>
                      <w:marBottom w:val="0"/>
                      <w:divBdr>
                        <w:top w:val="none" w:sz="0" w:space="0" w:color="auto"/>
                        <w:left w:val="none" w:sz="0" w:space="0" w:color="auto"/>
                        <w:bottom w:val="none" w:sz="0" w:space="0" w:color="auto"/>
                        <w:right w:val="none" w:sz="0" w:space="0" w:color="auto"/>
                      </w:divBdr>
                    </w:div>
                  </w:divsChild>
                </w:div>
                <w:div w:id="1600025334">
                  <w:marLeft w:val="0"/>
                  <w:marRight w:val="0"/>
                  <w:marTop w:val="0"/>
                  <w:marBottom w:val="0"/>
                  <w:divBdr>
                    <w:top w:val="none" w:sz="0" w:space="0" w:color="auto"/>
                    <w:left w:val="none" w:sz="0" w:space="0" w:color="auto"/>
                    <w:bottom w:val="none" w:sz="0" w:space="0" w:color="auto"/>
                    <w:right w:val="none" w:sz="0" w:space="0" w:color="auto"/>
                  </w:divBdr>
                  <w:divsChild>
                    <w:div w:id="1927349097">
                      <w:marLeft w:val="0"/>
                      <w:marRight w:val="0"/>
                      <w:marTop w:val="0"/>
                      <w:marBottom w:val="0"/>
                      <w:divBdr>
                        <w:top w:val="none" w:sz="0" w:space="0" w:color="auto"/>
                        <w:left w:val="none" w:sz="0" w:space="0" w:color="auto"/>
                        <w:bottom w:val="none" w:sz="0" w:space="0" w:color="auto"/>
                        <w:right w:val="none" w:sz="0" w:space="0" w:color="auto"/>
                      </w:divBdr>
                    </w:div>
                  </w:divsChild>
                </w:div>
                <w:div w:id="1675111199">
                  <w:marLeft w:val="0"/>
                  <w:marRight w:val="0"/>
                  <w:marTop w:val="0"/>
                  <w:marBottom w:val="0"/>
                  <w:divBdr>
                    <w:top w:val="none" w:sz="0" w:space="0" w:color="auto"/>
                    <w:left w:val="none" w:sz="0" w:space="0" w:color="auto"/>
                    <w:bottom w:val="none" w:sz="0" w:space="0" w:color="auto"/>
                    <w:right w:val="none" w:sz="0" w:space="0" w:color="auto"/>
                  </w:divBdr>
                  <w:divsChild>
                    <w:div w:id="1471511957">
                      <w:marLeft w:val="0"/>
                      <w:marRight w:val="0"/>
                      <w:marTop w:val="0"/>
                      <w:marBottom w:val="0"/>
                      <w:divBdr>
                        <w:top w:val="none" w:sz="0" w:space="0" w:color="auto"/>
                        <w:left w:val="none" w:sz="0" w:space="0" w:color="auto"/>
                        <w:bottom w:val="none" w:sz="0" w:space="0" w:color="auto"/>
                        <w:right w:val="none" w:sz="0" w:space="0" w:color="auto"/>
                      </w:divBdr>
                    </w:div>
                  </w:divsChild>
                </w:div>
                <w:div w:id="1704600443">
                  <w:marLeft w:val="0"/>
                  <w:marRight w:val="0"/>
                  <w:marTop w:val="0"/>
                  <w:marBottom w:val="0"/>
                  <w:divBdr>
                    <w:top w:val="none" w:sz="0" w:space="0" w:color="auto"/>
                    <w:left w:val="none" w:sz="0" w:space="0" w:color="auto"/>
                    <w:bottom w:val="none" w:sz="0" w:space="0" w:color="auto"/>
                    <w:right w:val="none" w:sz="0" w:space="0" w:color="auto"/>
                  </w:divBdr>
                  <w:divsChild>
                    <w:div w:id="664435997">
                      <w:marLeft w:val="0"/>
                      <w:marRight w:val="0"/>
                      <w:marTop w:val="0"/>
                      <w:marBottom w:val="0"/>
                      <w:divBdr>
                        <w:top w:val="none" w:sz="0" w:space="0" w:color="auto"/>
                        <w:left w:val="none" w:sz="0" w:space="0" w:color="auto"/>
                        <w:bottom w:val="none" w:sz="0" w:space="0" w:color="auto"/>
                        <w:right w:val="none" w:sz="0" w:space="0" w:color="auto"/>
                      </w:divBdr>
                    </w:div>
                  </w:divsChild>
                </w:div>
                <w:div w:id="1889995096">
                  <w:marLeft w:val="0"/>
                  <w:marRight w:val="0"/>
                  <w:marTop w:val="0"/>
                  <w:marBottom w:val="0"/>
                  <w:divBdr>
                    <w:top w:val="none" w:sz="0" w:space="0" w:color="auto"/>
                    <w:left w:val="none" w:sz="0" w:space="0" w:color="auto"/>
                    <w:bottom w:val="none" w:sz="0" w:space="0" w:color="auto"/>
                    <w:right w:val="none" w:sz="0" w:space="0" w:color="auto"/>
                  </w:divBdr>
                  <w:divsChild>
                    <w:div w:id="1617906346">
                      <w:marLeft w:val="0"/>
                      <w:marRight w:val="0"/>
                      <w:marTop w:val="0"/>
                      <w:marBottom w:val="0"/>
                      <w:divBdr>
                        <w:top w:val="none" w:sz="0" w:space="0" w:color="auto"/>
                        <w:left w:val="none" w:sz="0" w:space="0" w:color="auto"/>
                        <w:bottom w:val="none" w:sz="0" w:space="0" w:color="auto"/>
                        <w:right w:val="none" w:sz="0" w:space="0" w:color="auto"/>
                      </w:divBdr>
                    </w:div>
                  </w:divsChild>
                </w:div>
                <w:div w:id="1931045313">
                  <w:marLeft w:val="0"/>
                  <w:marRight w:val="0"/>
                  <w:marTop w:val="0"/>
                  <w:marBottom w:val="0"/>
                  <w:divBdr>
                    <w:top w:val="none" w:sz="0" w:space="0" w:color="auto"/>
                    <w:left w:val="none" w:sz="0" w:space="0" w:color="auto"/>
                    <w:bottom w:val="none" w:sz="0" w:space="0" w:color="auto"/>
                    <w:right w:val="none" w:sz="0" w:space="0" w:color="auto"/>
                  </w:divBdr>
                  <w:divsChild>
                    <w:div w:id="988628893">
                      <w:marLeft w:val="0"/>
                      <w:marRight w:val="0"/>
                      <w:marTop w:val="0"/>
                      <w:marBottom w:val="0"/>
                      <w:divBdr>
                        <w:top w:val="none" w:sz="0" w:space="0" w:color="auto"/>
                        <w:left w:val="none" w:sz="0" w:space="0" w:color="auto"/>
                        <w:bottom w:val="none" w:sz="0" w:space="0" w:color="auto"/>
                        <w:right w:val="none" w:sz="0" w:space="0" w:color="auto"/>
                      </w:divBdr>
                    </w:div>
                  </w:divsChild>
                </w:div>
                <w:div w:id="1950579913">
                  <w:marLeft w:val="0"/>
                  <w:marRight w:val="0"/>
                  <w:marTop w:val="0"/>
                  <w:marBottom w:val="0"/>
                  <w:divBdr>
                    <w:top w:val="none" w:sz="0" w:space="0" w:color="auto"/>
                    <w:left w:val="none" w:sz="0" w:space="0" w:color="auto"/>
                    <w:bottom w:val="none" w:sz="0" w:space="0" w:color="auto"/>
                    <w:right w:val="none" w:sz="0" w:space="0" w:color="auto"/>
                  </w:divBdr>
                  <w:divsChild>
                    <w:div w:id="938952642">
                      <w:marLeft w:val="0"/>
                      <w:marRight w:val="0"/>
                      <w:marTop w:val="0"/>
                      <w:marBottom w:val="0"/>
                      <w:divBdr>
                        <w:top w:val="none" w:sz="0" w:space="0" w:color="auto"/>
                        <w:left w:val="none" w:sz="0" w:space="0" w:color="auto"/>
                        <w:bottom w:val="none" w:sz="0" w:space="0" w:color="auto"/>
                        <w:right w:val="none" w:sz="0" w:space="0" w:color="auto"/>
                      </w:divBdr>
                    </w:div>
                  </w:divsChild>
                </w:div>
                <w:div w:id="1964648253">
                  <w:marLeft w:val="0"/>
                  <w:marRight w:val="0"/>
                  <w:marTop w:val="0"/>
                  <w:marBottom w:val="0"/>
                  <w:divBdr>
                    <w:top w:val="none" w:sz="0" w:space="0" w:color="auto"/>
                    <w:left w:val="none" w:sz="0" w:space="0" w:color="auto"/>
                    <w:bottom w:val="none" w:sz="0" w:space="0" w:color="auto"/>
                    <w:right w:val="none" w:sz="0" w:space="0" w:color="auto"/>
                  </w:divBdr>
                  <w:divsChild>
                    <w:div w:id="201672105">
                      <w:marLeft w:val="0"/>
                      <w:marRight w:val="0"/>
                      <w:marTop w:val="0"/>
                      <w:marBottom w:val="0"/>
                      <w:divBdr>
                        <w:top w:val="none" w:sz="0" w:space="0" w:color="auto"/>
                        <w:left w:val="none" w:sz="0" w:space="0" w:color="auto"/>
                        <w:bottom w:val="none" w:sz="0" w:space="0" w:color="auto"/>
                        <w:right w:val="none" w:sz="0" w:space="0" w:color="auto"/>
                      </w:divBdr>
                    </w:div>
                  </w:divsChild>
                </w:div>
                <w:div w:id="1988243575">
                  <w:marLeft w:val="0"/>
                  <w:marRight w:val="0"/>
                  <w:marTop w:val="0"/>
                  <w:marBottom w:val="0"/>
                  <w:divBdr>
                    <w:top w:val="none" w:sz="0" w:space="0" w:color="auto"/>
                    <w:left w:val="none" w:sz="0" w:space="0" w:color="auto"/>
                    <w:bottom w:val="none" w:sz="0" w:space="0" w:color="auto"/>
                    <w:right w:val="none" w:sz="0" w:space="0" w:color="auto"/>
                  </w:divBdr>
                  <w:divsChild>
                    <w:div w:id="1030256224">
                      <w:marLeft w:val="0"/>
                      <w:marRight w:val="0"/>
                      <w:marTop w:val="0"/>
                      <w:marBottom w:val="0"/>
                      <w:divBdr>
                        <w:top w:val="none" w:sz="0" w:space="0" w:color="auto"/>
                        <w:left w:val="none" w:sz="0" w:space="0" w:color="auto"/>
                        <w:bottom w:val="none" w:sz="0" w:space="0" w:color="auto"/>
                        <w:right w:val="none" w:sz="0" w:space="0" w:color="auto"/>
                      </w:divBdr>
                    </w:div>
                  </w:divsChild>
                </w:div>
                <w:div w:id="2050299767">
                  <w:marLeft w:val="0"/>
                  <w:marRight w:val="0"/>
                  <w:marTop w:val="0"/>
                  <w:marBottom w:val="0"/>
                  <w:divBdr>
                    <w:top w:val="none" w:sz="0" w:space="0" w:color="auto"/>
                    <w:left w:val="none" w:sz="0" w:space="0" w:color="auto"/>
                    <w:bottom w:val="none" w:sz="0" w:space="0" w:color="auto"/>
                    <w:right w:val="none" w:sz="0" w:space="0" w:color="auto"/>
                  </w:divBdr>
                  <w:divsChild>
                    <w:div w:id="1007177840">
                      <w:marLeft w:val="0"/>
                      <w:marRight w:val="0"/>
                      <w:marTop w:val="0"/>
                      <w:marBottom w:val="0"/>
                      <w:divBdr>
                        <w:top w:val="none" w:sz="0" w:space="0" w:color="auto"/>
                        <w:left w:val="none" w:sz="0" w:space="0" w:color="auto"/>
                        <w:bottom w:val="none" w:sz="0" w:space="0" w:color="auto"/>
                        <w:right w:val="none" w:sz="0" w:space="0" w:color="auto"/>
                      </w:divBdr>
                    </w:div>
                  </w:divsChild>
                </w:div>
                <w:div w:id="2057123556">
                  <w:marLeft w:val="0"/>
                  <w:marRight w:val="0"/>
                  <w:marTop w:val="0"/>
                  <w:marBottom w:val="0"/>
                  <w:divBdr>
                    <w:top w:val="none" w:sz="0" w:space="0" w:color="auto"/>
                    <w:left w:val="none" w:sz="0" w:space="0" w:color="auto"/>
                    <w:bottom w:val="none" w:sz="0" w:space="0" w:color="auto"/>
                    <w:right w:val="none" w:sz="0" w:space="0" w:color="auto"/>
                  </w:divBdr>
                  <w:divsChild>
                    <w:div w:id="737434310">
                      <w:marLeft w:val="0"/>
                      <w:marRight w:val="0"/>
                      <w:marTop w:val="0"/>
                      <w:marBottom w:val="0"/>
                      <w:divBdr>
                        <w:top w:val="none" w:sz="0" w:space="0" w:color="auto"/>
                        <w:left w:val="none" w:sz="0" w:space="0" w:color="auto"/>
                        <w:bottom w:val="none" w:sz="0" w:space="0" w:color="auto"/>
                        <w:right w:val="none" w:sz="0" w:space="0" w:color="auto"/>
                      </w:divBdr>
                    </w:div>
                  </w:divsChild>
                </w:div>
                <w:div w:id="2147159132">
                  <w:marLeft w:val="0"/>
                  <w:marRight w:val="0"/>
                  <w:marTop w:val="0"/>
                  <w:marBottom w:val="0"/>
                  <w:divBdr>
                    <w:top w:val="none" w:sz="0" w:space="0" w:color="auto"/>
                    <w:left w:val="none" w:sz="0" w:space="0" w:color="auto"/>
                    <w:bottom w:val="none" w:sz="0" w:space="0" w:color="auto"/>
                    <w:right w:val="none" w:sz="0" w:space="0" w:color="auto"/>
                  </w:divBdr>
                  <w:divsChild>
                    <w:div w:id="131225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189204">
      <w:bodyDiv w:val="1"/>
      <w:marLeft w:val="0"/>
      <w:marRight w:val="0"/>
      <w:marTop w:val="0"/>
      <w:marBottom w:val="0"/>
      <w:divBdr>
        <w:top w:val="none" w:sz="0" w:space="0" w:color="auto"/>
        <w:left w:val="none" w:sz="0" w:space="0" w:color="auto"/>
        <w:bottom w:val="none" w:sz="0" w:space="0" w:color="auto"/>
        <w:right w:val="none" w:sz="0" w:space="0" w:color="auto"/>
      </w:divBdr>
      <w:divsChild>
        <w:div w:id="843470498">
          <w:marLeft w:val="0"/>
          <w:marRight w:val="0"/>
          <w:marTop w:val="0"/>
          <w:marBottom w:val="0"/>
          <w:divBdr>
            <w:top w:val="none" w:sz="0" w:space="0" w:color="auto"/>
            <w:left w:val="none" w:sz="0" w:space="0" w:color="auto"/>
            <w:bottom w:val="none" w:sz="0" w:space="0" w:color="auto"/>
            <w:right w:val="none" w:sz="0" w:space="0" w:color="auto"/>
          </w:divBdr>
          <w:divsChild>
            <w:div w:id="1435786678">
              <w:marLeft w:val="0"/>
              <w:marRight w:val="0"/>
              <w:marTop w:val="30"/>
              <w:marBottom w:val="30"/>
              <w:divBdr>
                <w:top w:val="none" w:sz="0" w:space="0" w:color="auto"/>
                <w:left w:val="none" w:sz="0" w:space="0" w:color="auto"/>
                <w:bottom w:val="none" w:sz="0" w:space="0" w:color="auto"/>
                <w:right w:val="none" w:sz="0" w:space="0" w:color="auto"/>
              </w:divBdr>
              <w:divsChild>
                <w:div w:id="6953480">
                  <w:marLeft w:val="0"/>
                  <w:marRight w:val="0"/>
                  <w:marTop w:val="0"/>
                  <w:marBottom w:val="0"/>
                  <w:divBdr>
                    <w:top w:val="none" w:sz="0" w:space="0" w:color="auto"/>
                    <w:left w:val="none" w:sz="0" w:space="0" w:color="auto"/>
                    <w:bottom w:val="none" w:sz="0" w:space="0" w:color="auto"/>
                    <w:right w:val="none" w:sz="0" w:space="0" w:color="auto"/>
                  </w:divBdr>
                  <w:divsChild>
                    <w:div w:id="977416072">
                      <w:marLeft w:val="0"/>
                      <w:marRight w:val="0"/>
                      <w:marTop w:val="0"/>
                      <w:marBottom w:val="0"/>
                      <w:divBdr>
                        <w:top w:val="none" w:sz="0" w:space="0" w:color="auto"/>
                        <w:left w:val="none" w:sz="0" w:space="0" w:color="auto"/>
                        <w:bottom w:val="none" w:sz="0" w:space="0" w:color="auto"/>
                        <w:right w:val="none" w:sz="0" w:space="0" w:color="auto"/>
                      </w:divBdr>
                    </w:div>
                  </w:divsChild>
                </w:div>
                <w:div w:id="9383796">
                  <w:marLeft w:val="0"/>
                  <w:marRight w:val="0"/>
                  <w:marTop w:val="0"/>
                  <w:marBottom w:val="0"/>
                  <w:divBdr>
                    <w:top w:val="none" w:sz="0" w:space="0" w:color="auto"/>
                    <w:left w:val="none" w:sz="0" w:space="0" w:color="auto"/>
                    <w:bottom w:val="none" w:sz="0" w:space="0" w:color="auto"/>
                    <w:right w:val="none" w:sz="0" w:space="0" w:color="auto"/>
                  </w:divBdr>
                  <w:divsChild>
                    <w:div w:id="2115782911">
                      <w:marLeft w:val="0"/>
                      <w:marRight w:val="0"/>
                      <w:marTop w:val="0"/>
                      <w:marBottom w:val="0"/>
                      <w:divBdr>
                        <w:top w:val="none" w:sz="0" w:space="0" w:color="auto"/>
                        <w:left w:val="none" w:sz="0" w:space="0" w:color="auto"/>
                        <w:bottom w:val="none" w:sz="0" w:space="0" w:color="auto"/>
                        <w:right w:val="none" w:sz="0" w:space="0" w:color="auto"/>
                      </w:divBdr>
                    </w:div>
                  </w:divsChild>
                </w:div>
                <w:div w:id="43985581">
                  <w:marLeft w:val="0"/>
                  <w:marRight w:val="0"/>
                  <w:marTop w:val="0"/>
                  <w:marBottom w:val="0"/>
                  <w:divBdr>
                    <w:top w:val="none" w:sz="0" w:space="0" w:color="auto"/>
                    <w:left w:val="none" w:sz="0" w:space="0" w:color="auto"/>
                    <w:bottom w:val="none" w:sz="0" w:space="0" w:color="auto"/>
                    <w:right w:val="none" w:sz="0" w:space="0" w:color="auto"/>
                  </w:divBdr>
                  <w:divsChild>
                    <w:div w:id="1055159137">
                      <w:marLeft w:val="0"/>
                      <w:marRight w:val="0"/>
                      <w:marTop w:val="0"/>
                      <w:marBottom w:val="0"/>
                      <w:divBdr>
                        <w:top w:val="none" w:sz="0" w:space="0" w:color="auto"/>
                        <w:left w:val="none" w:sz="0" w:space="0" w:color="auto"/>
                        <w:bottom w:val="none" w:sz="0" w:space="0" w:color="auto"/>
                        <w:right w:val="none" w:sz="0" w:space="0" w:color="auto"/>
                      </w:divBdr>
                    </w:div>
                  </w:divsChild>
                </w:div>
                <w:div w:id="148445080">
                  <w:marLeft w:val="0"/>
                  <w:marRight w:val="0"/>
                  <w:marTop w:val="0"/>
                  <w:marBottom w:val="0"/>
                  <w:divBdr>
                    <w:top w:val="none" w:sz="0" w:space="0" w:color="auto"/>
                    <w:left w:val="none" w:sz="0" w:space="0" w:color="auto"/>
                    <w:bottom w:val="none" w:sz="0" w:space="0" w:color="auto"/>
                    <w:right w:val="none" w:sz="0" w:space="0" w:color="auto"/>
                  </w:divBdr>
                  <w:divsChild>
                    <w:div w:id="298077029">
                      <w:marLeft w:val="0"/>
                      <w:marRight w:val="0"/>
                      <w:marTop w:val="0"/>
                      <w:marBottom w:val="0"/>
                      <w:divBdr>
                        <w:top w:val="none" w:sz="0" w:space="0" w:color="auto"/>
                        <w:left w:val="none" w:sz="0" w:space="0" w:color="auto"/>
                        <w:bottom w:val="none" w:sz="0" w:space="0" w:color="auto"/>
                        <w:right w:val="none" w:sz="0" w:space="0" w:color="auto"/>
                      </w:divBdr>
                    </w:div>
                  </w:divsChild>
                </w:div>
                <w:div w:id="165677361">
                  <w:marLeft w:val="0"/>
                  <w:marRight w:val="0"/>
                  <w:marTop w:val="0"/>
                  <w:marBottom w:val="0"/>
                  <w:divBdr>
                    <w:top w:val="none" w:sz="0" w:space="0" w:color="auto"/>
                    <w:left w:val="none" w:sz="0" w:space="0" w:color="auto"/>
                    <w:bottom w:val="none" w:sz="0" w:space="0" w:color="auto"/>
                    <w:right w:val="none" w:sz="0" w:space="0" w:color="auto"/>
                  </w:divBdr>
                  <w:divsChild>
                    <w:div w:id="1003319157">
                      <w:marLeft w:val="0"/>
                      <w:marRight w:val="0"/>
                      <w:marTop w:val="0"/>
                      <w:marBottom w:val="0"/>
                      <w:divBdr>
                        <w:top w:val="none" w:sz="0" w:space="0" w:color="auto"/>
                        <w:left w:val="none" w:sz="0" w:space="0" w:color="auto"/>
                        <w:bottom w:val="none" w:sz="0" w:space="0" w:color="auto"/>
                        <w:right w:val="none" w:sz="0" w:space="0" w:color="auto"/>
                      </w:divBdr>
                    </w:div>
                  </w:divsChild>
                </w:div>
                <w:div w:id="230775463">
                  <w:marLeft w:val="0"/>
                  <w:marRight w:val="0"/>
                  <w:marTop w:val="0"/>
                  <w:marBottom w:val="0"/>
                  <w:divBdr>
                    <w:top w:val="none" w:sz="0" w:space="0" w:color="auto"/>
                    <w:left w:val="none" w:sz="0" w:space="0" w:color="auto"/>
                    <w:bottom w:val="none" w:sz="0" w:space="0" w:color="auto"/>
                    <w:right w:val="none" w:sz="0" w:space="0" w:color="auto"/>
                  </w:divBdr>
                  <w:divsChild>
                    <w:div w:id="2022313014">
                      <w:marLeft w:val="0"/>
                      <w:marRight w:val="0"/>
                      <w:marTop w:val="0"/>
                      <w:marBottom w:val="0"/>
                      <w:divBdr>
                        <w:top w:val="none" w:sz="0" w:space="0" w:color="auto"/>
                        <w:left w:val="none" w:sz="0" w:space="0" w:color="auto"/>
                        <w:bottom w:val="none" w:sz="0" w:space="0" w:color="auto"/>
                        <w:right w:val="none" w:sz="0" w:space="0" w:color="auto"/>
                      </w:divBdr>
                    </w:div>
                  </w:divsChild>
                </w:div>
                <w:div w:id="257566187">
                  <w:marLeft w:val="0"/>
                  <w:marRight w:val="0"/>
                  <w:marTop w:val="0"/>
                  <w:marBottom w:val="0"/>
                  <w:divBdr>
                    <w:top w:val="none" w:sz="0" w:space="0" w:color="auto"/>
                    <w:left w:val="none" w:sz="0" w:space="0" w:color="auto"/>
                    <w:bottom w:val="none" w:sz="0" w:space="0" w:color="auto"/>
                    <w:right w:val="none" w:sz="0" w:space="0" w:color="auto"/>
                  </w:divBdr>
                  <w:divsChild>
                    <w:div w:id="1688828513">
                      <w:marLeft w:val="0"/>
                      <w:marRight w:val="0"/>
                      <w:marTop w:val="0"/>
                      <w:marBottom w:val="0"/>
                      <w:divBdr>
                        <w:top w:val="none" w:sz="0" w:space="0" w:color="auto"/>
                        <w:left w:val="none" w:sz="0" w:space="0" w:color="auto"/>
                        <w:bottom w:val="none" w:sz="0" w:space="0" w:color="auto"/>
                        <w:right w:val="none" w:sz="0" w:space="0" w:color="auto"/>
                      </w:divBdr>
                    </w:div>
                  </w:divsChild>
                </w:div>
                <w:div w:id="262684746">
                  <w:marLeft w:val="0"/>
                  <w:marRight w:val="0"/>
                  <w:marTop w:val="0"/>
                  <w:marBottom w:val="0"/>
                  <w:divBdr>
                    <w:top w:val="none" w:sz="0" w:space="0" w:color="auto"/>
                    <w:left w:val="none" w:sz="0" w:space="0" w:color="auto"/>
                    <w:bottom w:val="none" w:sz="0" w:space="0" w:color="auto"/>
                    <w:right w:val="none" w:sz="0" w:space="0" w:color="auto"/>
                  </w:divBdr>
                  <w:divsChild>
                    <w:div w:id="1698000207">
                      <w:marLeft w:val="0"/>
                      <w:marRight w:val="0"/>
                      <w:marTop w:val="0"/>
                      <w:marBottom w:val="0"/>
                      <w:divBdr>
                        <w:top w:val="none" w:sz="0" w:space="0" w:color="auto"/>
                        <w:left w:val="none" w:sz="0" w:space="0" w:color="auto"/>
                        <w:bottom w:val="none" w:sz="0" w:space="0" w:color="auto"/>
                        <w:right w:val="none" w:sz="0" w:space="0" w:color="auto"/>
                      </w:divBdr>
                    </w:div>
                  </w:divsChild>
                </w:div>
                <w:div w:id="273635836">
                  <w:marLeft w:val="0"/>
                  <w:marRight w:val="0"/>
                  <w:marTop w:val="0"/>
                  <w:marBottom w:val="0"/>
                  <w:divBdr>
                    <w:top w:val="none" w:sz="0" w:space="0" w:color="auto"/>
                    <w:left w:val="none" w:sz="0" w:space="0" w:color="auto"/>
                    <w:bottom w:val="none" w:sz="0" w:space="0" w:color="auto"/>
                    <w:right w:val="none" w:sz="0" w:space="0" w:color="auto"/>
                  </w:divBdr>
                  <w:divsChild>
                    <w:div w:id="548541879">
                      <w:marLeft w:val="0"/>
                      <w:marRight w:val="0"/>
                      <w:marTop w:val="0"/>
                      <w:marBottom w:val="0"/>
                      <w:divBdr>
                        <w:top w:val="none" w:sz="0" w:space="0" w:color="auto"/>
                        <w:left w:val="none" w:sz="0" w:space="0" w:color="auto"/>
                        <w:bottom w:val="none" w:sz="0" w:space="0" w:color="auto"/>
                        <w:right w:val="none" w:sz="0" w:space="0" w:color="auto"/>
                      </w:divBdr>
                    </w:div>
                  </w:divsChild>
                </w:div>
                <w:div w:id="325715952">
                  <w:marLeft w:val="0"/>
                  <w:marRight w:val="0"/>
                  <w:marTop w:val="0"/>
                  <w:marBottom w:val="0"/>
                  <w:divBdr>
                    <w:top w:val="none" w:sz="0" w:space="0" w:color="auto"/>
                    <w:left w:val="none" w:sz="0" w:space="0" w:color="auto"/>
                    <w:bottom w:val="none" w:sz="0" w:space="0" w:color="auto"/>
                    <w:right w:val="none" w:sz="0" w:space="0" w:color="auto"/>
                  </w:divBdr>
                  <w:divsChild>
                    <w:div w:id="989207668">
                      <w:marLeft w:val="0"/>
                      <w:marRight w:val="0"/>
                      <w:marTop w:val="0"/>
                      <w:marBottom w:val="0"/>
                      <w:divBdr>
                        <w:top w:val="none" w:sz="0" w:space="0" w:color="auto"/>
                        <w:left w:val="none" w:sz="0" w:space="0" w:color="auto"/>
                        <w:bottom w:val="none" w:sz="0" w:space="0" w:color="auto"/>
                        <w:right w:val="none" w:sz="0" w:space="0" w:color="auto"/>
                      </w:divBdr>
                    </w:div>
                  </w:divsChild>
                </w:div>
                <w:div w:id="453407563">
                  <w:marLeft w:val="0"/>
                  <w:marRight w:val="0"/>
                  <w:marTop w:val="0"/>
                  <w:marBottom w:val="0"/>
                  <w:divBdr>
                    <w:top w:val="none" w:sz="0" w:space="0" w:color="auto"/>
                    <w:left w:val="none" w:sz="0" w:space="0" w:color="auto"/>
                    <w:bottom w:val="none" w:sz="0" w:space="0" w:color="auto"/>
                    <w:right w:val="none" w:sz="0" w:space="0" w:color="auto"/>
                  </w:divBdr>
                  <w:divsChild>
                    <w:div w:id="2003308659">
                      <w:marLeft w:val="0"/>
                      <w:marRight w:val="0"/>
                      <w:marTop w:val="0"/>
                      <w:marBottom w:val="0"/>
                      <w:divBdr>
                        <w:top w:val="none" w:sz="0" w:space="0" w:color="auto"/>
                        <w:left w:val="none" w:sz="0" w:space="0" w:color="auto"/>
                        <w:bottom w:val="none" w:sz="0" w:space="0" w:color="auto"/>
                        <w:right w:val="none" w:sz="0" w:space="0" w:color="auto"/>
                      </w:divBdr>
                    </w:div>
                  </w:divsChild>
                </w:div>
                <w:div w:id="518082508">
                  <w:marLeft w:val="0"/>
                  <w:marRight w:val="0"/>
                  <w:marTop w:val="0"/>
                  <w:marBottom w:val="0"/>
                  <w:divBdr>
                    <w:top w:val="none" w:sz="0" w:space="0" w:color="auto"/>
                    <w:left w:val="none" w:sz="0" w:space="0" w:color="auto"/>
                    <w:bottom w:val="none" w:sz="0" w:space="0" w:color="auto"/>
                    <w:right w:val="none" w:sz="0" w:space="0" w:color="auto"/>
                  </w:divBdr>
                  <w:divsChild>
                    <w:div w:id="417169154">
                      <w:marLeft w:val="0"/>
                      <w:marRight w:val="0"/>
                      <w:marTop w:val="0"/>
                      <w:marBottom w:val="0"/>
                      <w:divBdr>
                        <w:top w:val="none" w:sz="0" w:space="0" w:color="auto"/>
                        <w:left w:val="none" w:sz="0" w:space="0" w:color="auto"/>
                        <w:bottom w:val="none" w:sz="0" w:space="0" w:color="auto"/>
                        <w:right w:val="none" w:sz="0" w:space="0" w:color="auto"/>
                      </w:divBdr>
                    </w:div>
                  </w:divsChild>
                </w:div>
                <w:div w:id="847403295">
                  <w:marLeft w:val="0"/>
                  <w:marRight w:val="0"/>
                  <w:marTop w:val="0"/>
                  <w:marBottom w:val="0"/>
                  <w:divBdr>
                    <w:top w:val="none" w:sz="0" w:space="0" w:color="auto"/>
                    <w:left w:val="none" w:sz="0" w:space="0" w:color="auto"/>
                    <w:bottom w:val="none" w:sz="0" w:space="0" w:color="auto"/>
                    <w:right w:val="none" w:sz="0" w:space="0" w:color="auto"/>
                  </w:divBdr>
                  <w:divsChild>
                    <w:div w:id="939946217">
                      <w:marLeft w:val="0"/>
                      <w:marRight w:val="0"/>
                      <w:marTop w:val="0"/>
                      <w:marBottom w:val="0"/>
                      <w:divBdr>
                        <w:top w:val="none" w:sz="0" w:space="0" w:color="auto"/>
                        <w:left w:val="none" w:sz="0" w:space="0" w:color="auto"/>
                        <w:bottom w:val="none" w:sz="0" w:space="0" w:color="auto"/>
                        <w:right w:val="none" w:sz="0" w:space="0" w:color="auto"/>
                      </w:divBdr>
                    </w:div>
                  </w:divsChild>
                </w:div>
                <w:div w:id="1091661281">
                  <w:marLeft w:val="0"/>
                  <w:marRight w:val="0"/>
                  <w:marTop w:val="0"/>
                  <w:marBottom w:val="0"/>
                  <w:divBdr>
                    <w:top w:val="none" w:sz="0" w:space="0" w:color="auto"/>
                    <w:left w:val="none" w:sz="0" w:space="0" w:color="auto"/>
                    <w:bottom w:val="none" w:sz="0" w:space="0" w:color="auto"/>
                    <w:right w:val="none" w:sz="0" w:space="0" w:color="auto"/>
                  </w:divBdr>
                  <w:divsChild>
                    <w:div w:id="760762602">
                      <w:marLeft w:val="0"/>
                      <w:marRight w:val="0"/>
                      <w:marTop w:val="0"/>
                      <w:marBottom w:val="0"/>
                      <w:divBdr>
                        <w:top w:val="none" w:sz="0" w:space="0" w:color="auto"/>
                        <w:left w:val="none" w:sz="0" w:space="0" w:color="auto"/>
                        <w:bottom w:val="none" w:sz="0" w:space="0" w:color="auto"/>
                        <w:right w:val="none" w:sz="0" w:space="0" w:color="auto"/>
                      </w:divBdr>
                    </w:div>
                  </w:divsChild>
                </w:div>
                <w:div w:id="1216284122">
                  <w:marLeft w:val="0"/>
                  <w:marRight w:val="0"/>
                  <w:marTop w:val="0"/>
                  <w:marBottom w:val="0"/>
                  <w:divBdr>
                    <w:top w:val="none" w:sz="0" w:space="0" w:color="auto"/>
                    <w:left w:val="none" w:sz="0" w:space="0" w:color="auto"/>
                    <w:bottom w:val="none" w:sz="0" w:space="0" w:color="auto"/>
                    <w:right w:val="none" w:sz="0" w:space="0" w:color="auto"/>
                  </w:divBdr>
                  <w:divsChild>
                    <w:div w:id="52969912">
                      <w:marLeft w:val="0"/>
                      <w:marRight w:val="0"/>
                      <w:marTop w:val="0"/>
                      <w:marBottom w:val="0"/>
                      <w:divBdr>
                        <w:top w:val="none" w:sz="0" w:space="0" w:color="auto"/>
                        <w:left w:val="none" w:sz="0" w:space="0" w:color="auto"/>
                        <w:bottom w:val="none" w:sz="0" w:space="0" w:color="auto"/>
                        <w:right w:val="none" w:sz="0" w:space="0" w:color="auto"/>
                      </w:divBdr>
                    </w:div>
                  </w:divsChild>
                </w:div>
                <w:div w:id="1410271973">
                  <w:marLeft w:val="0"/>
                  <w:marRight w:val="0"/>
                  <w:marTop w:val="0"/>
                  <w:marBottom w:val="0"/>
                  <w:divBdr>
                    <w:top w:val="none" w:sz="0" w:space="0" w:color="auto"/>
                    <w:left w:val="none" w:sz="0" w:space="0" w:color="auto"/>
                    <w:bottom w:val="none" w:sz="0" w:space="0" w:color="auto"/>
                    <w:right w:val="none" w:sz="0" w:space="0" w:color="auto"/>
                  </w:divBdr>
                  <w:divsChild>
                    <w:div w:id="234976890">
                      <w:marLeft w:val="0"/>
                      <w:marRight w:val="0"/>
                      <w:marTop w:val="0"/>
                      <w:marBottom w:val="0"/>
                      <w:divBdr>
                        <w:top w:val="none" w:sz="0" w:space="0" w:color="auto"/>
                        <w:left w:val="none" w:sz="0" w:space="0" w:color="auto"/>
                        <w:bottom w:val="none" w:sz="0" w:space="0" w:color="auto"/>
                        <w:right w:val="none" w:sz="0" w:space="0" w:color="auto"/>
                      </w:divBdr>
                    </w:div>
                  </w:divsChild>
                </w:div>
                <w:div w:id="1571038948">
                  <w:marLeft w:val="0"/>
                  <w:marRight w:val="0"/>
                  <w:marTop w:val="0"/>
                  <w:marBottom w:val="0"/>
                  <w:divBdr>
                    <w:top w:val="none" w:sz="0" w:space="0" w:color="auto"/>
                    <w:left w:val="none" w:sz="0" w:space="0" w:color="auto"/>
                    <w:bottom w:val="none" w:sz="0" w:space="0" w:color="auto"/>
                    <w:right w:val="none" w:sz="0" w:space="0" w:color="auto"/>
                  </w:divBdr>
                  <w:divsChild>
                    <w:div w:id="1776293358">
                      <w:marLeft w:val="0"/>
                      <w:marRight w:val="0"/>
                      <w:marTop w:val="0"/>
                      <w:marBottom w:val="0"/>
                      <w:divBdr>
                        <w:top w:val="none" w:sz="0" w:space="0" w:color="auto"/>
                        <w:left w:val="none" w:sz="0" w:space="0" w:color="auto"/>
                        <w:bottom w:val="none" w:sz="0" w:space="0" w:color="auto"/>
                        <w:right w:val="none" w:sz="0" w:space="0" w:color="auto"/>
                      </w:divBdr>
                    </w:div>
                  </w:divsChild>
                </w:div>
                <w:div w:id="1592740269">
                  <w:marLeft w:val="0"/>
                  <w:marRight w:val="0"/>
                  <w:marTop w:val="0"/>
                  <w:marBottom w:val="0"/>
                  <w:divBdr>
                    <w:top w:val="none" w:sz="0" w:space="0" w:color="auto"/>
                    <w:left w:val="none" w:sz="0" w:space="0" w:color="auto"/>
                    <w:bottom w:val="none" w:sz="0" w:space="0" w:color="auto"/>
                    <w:right w:val="none" w:sz="0" w:space="0" w:color="auto"/>
                  </w:divBdr>
                  <w:divsChild>
                    <w:div w:id="16001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184526">
          <w:marLeft w:val="0"/>
          <w:marRight w:val="0"/>
          <w:marTop w:val="0"/>
          <w:marBottom w:val="0"/>
          <w:divBdr>
            <w:top w:val="none" w:sz="0" w:space="0" w:color="auto"/>
            <w:left w:val="none" w:sz="0" w:space="0" w:color="auto"/>
            <w:bottom w:val="none" w:sz="0" w:space="0" w:color="auto"/>
            <w:right w:val="none" w:sz="0" w:space="0" w:color="auto"/>
          </w:divBdr>
        </w:div>
      </w:divsChild>
    </w:div>
    <w:div w:id="1692488135">
      <w:bodyDiv w:val="1"/>
      <w:marLeft w:val="0"/>
      <w:marRight w:val="0"/>
      <w:marTop w:val="0"/>
      <w:marBottom w:val="0"/>
      <w:divBdr>
        <w:top w:val="none" w:sz="0" w:space="0" w:color="auto"/>
        <w:left w:val="none" w:sz="0" w:space="0" w:color="auto"/>
        <w:bottom w:val="none" w:sz="0" w:space="0" w:color="auto"/>
        <w:right w:val="none" w:sz="0" w:space="0" w:color="auto"/>
      </w:divBdr>
      <w:divsChild>
        <w:div w:id="646276928">
          <w:marLeft w:val="0"/>
          <w:marRight w:val="0"/>
          <w:marTop w:val="0"/>
          <w:marBottom w:val="0"/>
          <w:divBdr>
            <w:top w:val="none" w:sz="0" w:space="0" w:color="auto"/>
            <w:left w:val="none" w:sz="0" w:space="0" w:color="auto"/>
            <w:bottom w:val="none" w:sz="0" w:space="0" w:color="auto"/>
            <w:right w:val="none" w:sz="0" w:space="0" w:color="auto"/>
          </w:divBdr>
          <w:divsChild>
            <w:div w:id="312612746">
              <w:marLeft w:val="0"/>
              <w:marRight w:val="0"/>
              <w:marTop w:val="30"/>
              <w:marBottom w:val="30"/>
              <w:divBdr>
                <w:top w:val="none" w:sz="0" w:space="0" w:color="auto"/>
                <w:left w:val="none" w:sz="0" w:space="0" w:color="auto"/>
                <w:bottom w:val="none" w:sz="0" w:space="0" w:color="auto"/>
                <w:right w:val="none" w:sz="0" w:space="0" w:color="auto"/>
              </w:divBdr>
              <w:divsChild>
                <w:div w:id="96607259">
                  <w:marLeft w:val="0"/>
                  <w:marRight w:val="0"/>
                  <w:marTop w:val="0"/>
                  <w:marBottom w:val="0"/>
                  <w:divBdr>
                    <w:top w:val="none" w:sz="0" w:space="0" w:color="auto"/>
                    <w:left w:val="none" w:sz="0" w:space="0" w:color="auto"/>
                    <w:bottom w:val="none" w:sz="0" w:space="0" w:color="auto"/>
                    <w:right w:val="none" w:sz="0" w:space="0" w:color="auto"/>
                  </w:divBdr>
                  <w:divsChild>
                    <w:div w:id="212893582">
                      <w:marLeft w:val="0"/>
                      <w:marRight w:val="0"/>
                      <w:marTop w:val="0"/>
                      <w:marBottom w:val="0"/>
                      <w:divBdr>
                        <w:top w:val="none" w:sz="0" w:space="0" w:color="auto"/>
                        <w:left w:val="none" w:sz="0" w:space="0" w:color="auto"/>
                        <w:bottom w:val="none" w:sz="0" w:space="0" w:color="auto"/>
                        <w:right w:val="none" w:sz="0" w:space="0" w:color="auto"/>
                      </w:divBdr>
                    </w:div>
                  </w:divsChild>
                </w:div>
                <w:div w:id="114492899">
                  <w:marLeft w:val="0"/>
                  <w:marRight w:val="0"/>
                  <w:marTop w:val="0"/>
                  <w:marBottom w:val="0"/>
                  <w:divBdr>
                    <w:top w:val="none" w:sz="0" w:space="0" w:color="auto"/>
                    <w:left w:val="none" w:sz="0" w:space="0" w:color="auto"/>
                    <w:bottom w:val="none" w:sz="0" w:space="0" w:color="auto"/>
                    <w:right w:val="none" w:sz="0" w:space="0" w:color="auto"/>
                  </w:divBdr>
                  <w:divsChild>
                    <w:div w:id="336078821">
                      <w:marLeft w:val="0"/>
                      <w:marRight w:val="0"/>
                      <w:marTop w:val="0"/>
                      <w:marBottom w:val="0"/>
                      <w:divBdr>
                        <w:top w:val="none" w:sz="0" w:space="0" w:color="auto"/>
                        <w:left w:val="none" w:sz="0" w:space="0" w:color="auto"/>
                        <w:bottom w:val="none" w:sz="0" w:space="0" w:color="auto"/>
                        <w:right w:val="none" w:sz="0" w:space="0" w:color="auto"/>
                      </w:divBdr>
                    </w:div>
                  </w:divsChild>
                </w:div>
                <w:div w:id="148600695">
                  <w:marLeft w:val="0"/>
                  <w:marRight w:val="0"/>
                  <w:marTop w:val="0"/>
                  <w:marBottom w:val="0"/>
                  <w:divBdr>
                    <w:top w:val="none" w:sz="0" w:space="0" w:color="auto"/>
                    <w:left w:val="none" w:sz="0" w:space="0" w:color="auto"/>
                    <w:bottom w:val="none" w:sz="0" w:space="0" w:color="auto"/>
                    <w:right w:val="none" w:sz="0" w:space="0" w:color="auto"/>
                  </w:divBdr>
                  <w:divsChild>
                    <w:div w:id="427654076">
                      <w:marLeft w:val="0"/>
                      <w:marRight w:val="0"/>
                      <w:marTop w:val="0"/>
                      <w:marBottom w:val="0"/>
                      <w:divBdr>
                        <w:top w:val="none" w:sz="0" w:space="0" w:color="auto"/>
                        <w:left w:val="none" w:sz="0" w:space="0" w:color="auto"/>
                        <w:bottom w:val="none" w:sz="0" w:space="0" w:color="auto"/>
                        <w:right w:val="none" w:sz="0" w:space="0" w:color="auto"/>
                      </w:divBdr>
                    </w:div>
                  </w:divsChild>
                </w:div>
                <w:div w:id="187304024">
                  <w:marLeft w:val="0"/>
                  <w:marRight w:val="0"/>
                  <w:marTop w:val="0"/>
                  <w:marBottom w:val="0"/>
                  <w:divBdr>
                    <w:top w:val="none" w:sz="0" w:space="0" w:color="auto"/>
                    <w:left w:val="none" w:sz="0" w:space="0" w:color="auto"/>
                    <w:bottom w:val="none" w:sz="0" w:space="0" w:color="auto"/>
                    <w:right w:val="none" w:sz="0" w:space="0" w:color="auto"/>
                  </w:divBdr>
                  <w:divsChild>
                    <w:div w:id="405998419">
                      <w:marLeft w:val="0"/>
                      <w:marRight w:val="0"/>
                      <w:marTop w:val="0"/>
                      <w:marBottom w:val="0"/>
                      <w:divBdr>
                        <w:top w:val="none" w:sz="0" w:space="0" w:color="auto"/>
                        <w:left w:val="none" w:sz="0" w:space="0" w:color="auto"/>
                        <w:bottom w:val="none" w:sz="0" w:space="0" w:color="auto"/>
                        <w:right w:val="none" w:sz="0" w:space="0" w:color="auto"/>
                      </w:divBdr>
                    </w:div>
                  </w:divsChild>
                </w:div>
                <w:div w:id="207450218">
                  <w:marLeft w:val="0"/>
                  <w:marRight w:val="0"/>
                  <w:marTop w:val="0"/>
                  <w:marBottom w:val="0"/>
                  <w:divBdr>
                    <w:top w:val="none" w:sz="0" w:space="0" w:color="auto"/>
                    <w:left w:val="none" w:sz="0" w:space="0" w:color="auto"/>
                    <w:bottom w:val="none" w:sz="0" w:space="0" w:color="auto"/>
                    <w:right w:val="none" w:sz="0" w:space="0" w:color="auto"/>
                  </w:divBdr>
                  <w:divsChild>
                    <w:div w:id="852916002">
                      <w:marLeft w:val="0"/>
                      <w:marRight w:val="0"/>
                      <w:marTop w:val="0"/>
                      <w:marBottom w:val="0"/>
                      <w:divBdr>
                        <w:top w:val="none" w:sz="0" w:space="0" w:color="auto"/>
                        <w:left w:val="none" w:sz="0" w:space="0" w:color="auto"/>
                        <w:bottom w:val="none" w:sz="0" w:space="0" w:color="auto"/>
                        <w:right w:val="none" w:sz="0" w:space="0" w:color="auto"/>
                      </w:divBdr>
                    </w:div>
                  </w:divsChild>
                </w:div>
                <w:div w:id="402068644">
                  <w:marLeft w:val="0"/>
                  <w:marRight w:val="0"/>
                  <w:marTop w:val="0"/>
                  <w:marBottom w:val="0"/>
                  <w:divBdr>
                    <w:top w:val="none" w:sz="0" w:space="0" w:color="auto"/>
                    <w:left w:val="none" w:sz="0" w:space="0" w:color="auto"/>
                    <w:bottom w:val="none" w:sz="0" w:space="0" w:color="auto"/>
                    <w:right w:val="none" w:sz="0" w:space="0" w:color="auto"/>
                  </w:divBdr>
                  <w:divsChild>
                    <w:div w:id="744914206">
                      <w:marLeft w:val="0"/>
                      <w:marRight w:val="0"/>
                      <w:marTop w:val="0"/>
                      <w:marBottom w:val="0"/>
                      <w:divBdr>
                        <w:top w:val="none" w:sz="0" w:space="0" w:color="auto"/>
                        <w:left w:val="none" w:sz="0" w:space="0" w:color="auto"/>
                        <w:bottom w:val="none" w:sz="0" w:space="0" w:color="auto"/>
                        <w:right w:val="none" w:sz="0" w:space="0" w:color="auto"/>
                      </w:divBdr>
                    </w:div>
                  </w:divsChild>
                </w:div>
                <w:div w:id="409667565">
                  <w:marLeft w:val="0"/>
                  <w:marRight w:val="0"/>
                  <w:marTop w:val="0"/>
                  <w:marBottom w:val="0"/>
                  <w:divBdr>
                    <w:top w:val="none" w:sz="0" w:space="0" w:color="auto"/>
                    <w:left w:val="none" w:sz="0" w:space="0" w:color="auto"/>
                    <w:bottom w:val="none" w:sz="0" w:space="0" w:color="auto"/>
                    <w:right w:val="none" w:sz="0" w:space="0" w:color="auto"/>
                  </w:divBdr>
                  <w:divsChild>
                    <w:div w:id="244068729">
                      <w:marLeft w:val="0"/>
                      <w:marRight w:val="0"/>
                      <w:marTop w:val="0"/>
                      <w:marBottom w:val="0"/>
                      <w:divBdr>
                        <w:top w:val="none" w:sz="0" w:space="0" w:color="auto"/>
                        <w:left w:val="none" w:sz="0" w:space="0" w:color="auto"/>
                        <w:bottom w:val="none" w:sz="0" w:space="0" w:color="auto"/>
                        <w:right w:val="none" w:sz="0" w:space="0" w:color="auto"/>
                      </w:divBdr>
                    </w:div>
                  </w:divsChild>
                </w:div>
                <w:div w:id="565577173">
                  <w:marLeft w:val="0"/>
                  <w:marRight w:val="0"/>
                  <w:marTop w:val="0"/>
                  <w:marBottom w:val="0"/>
                  <w:divBdr>
                    <w:top w:val="none" w:sz="0" w:space="0" w:color="auto"/>
                    <w:left w:val="none" w:sz="0" w:space="0" w:color="auto"/>
                    <w:bottom w:val="none" w:sz="0" w:space="0" w:color="auto"/>
                    <w:right w:val="none" w:sz="0" w:space="0" w:color="auto"/>
                  </w:divBdr>
                  <w:divsChild>
                    <w:div w:id="719590852">
                      <w:marLeft w:val="0"/>
                      <w:marRight w:val="0"/>
                      <w:marTop w:val="0"/>
                      <w:marBottom w:val="0"/>
                      <w:divBdr>
                        <w:top w:val="none" w:sz="0" w:space="0" w:color="auto"/>
                        <w:left w:val="none" w:sz="0" w:space="0" w:color="auto"/>
                        <w:bottom w:val="none" w:sz="0" w:space="0" w:color="auto"/>
                        <w:right w:val="none" w:sz="0" w:space="0" w:color="auto"/>
                      </w:divBdr>
                    </w:div>
                  </w:divsChild>
                </w:div>
                <w:div w:id="598374303">
                  <w:marLeft w:val="0"/>
                  <w:marRight w:val="0"/>
                  <w:marTop w:val="0"/>
                  <w:marBottom w:val="0"/>
                  <w:divBdr>
                    <w:top w:val="none" w:sz="0" w:space="0" w:color="auto"/>
                    <w:left w:val="none" w:sz="0" w:space="0" w:color="auto"/>
                    <w:bottom w:val="none" w:sz="0" w:space="0" w:color="auto"/>
                    <w:right w:val="none" w:sz="0" w:space="0" w:color="auto"/>
                  </w:divBdr>
                  <w:divsChild>
                    <w:div w:id="1975596347">
                      <w:marLeft w:val="0"/>
                      <w:marRight w:val="0"/>
                      <w:marTop w:val="0"/>
                      <w:marBottom w:val="0"/>
                      <w:divBdr>
                        <w:top w:val="none" w:sz="0" w:space="0" w:color="auto"/>
                        <w:left w:val="none" w:sz="0" w:space="0" w:color="auto"/>
                        <w:bottom w:val="none" w:sz="0" w:space="0" w:color="auto"/>
                        <w:right w:val="none" w:sz="0" w:space="0" w:color="auto"/>
                      </w:divBdr>
                    </w:div>
                  </w:divsChild>
                </w:div>
                <w:div w:id="675154125">
                  <w:marLeft w:val="0"/>
                  <w:marRight w:val="0"/>
                  <w:marTop w:val="0"/>
                  <w:marBottom w:val="0"/>
                  <w:divBdr>
                    <w:top w:val="none" w:sz="0" w:space="0" w:color="auto"/>
                    <w:left w:val="none" w:sz="0" w:space="0" w:color="auto"/>
                    <w:bottom w:val="none" w:sz="0" w:space="0" w:color="auto"/>
                    <w:right w:val="none" w:sz="0" w:space="0" w:color="auto"/>
                  </w:divBdr>
                  <w:divsChild>
                    <w:div w:id="775712463">
                      <w:marLeft w:val="0"/>
                      <w:marRight w:val="0"/>
                      <w:marTop w:val="0"/>
                      <w:marBottom w:val="0"/>
                      <w:divBdr>
                        <w:top w:val="none" w:sz="0" w:space="0" w:color="auto"/>
                        <w:left w:val="none" w:sz="0" w:space="0" w:color="auto"/>
                        <w:bottom w:val="none" w:sz="0" w:space="0" w:color="auto"/>
                        <w:right w:val="none" w:sz="0" w:space="0" w:color="auto"/>
                      </w:divBdr>
                    </w:div>
                  </w:divsChild>
                </w:div>
                <w:div w:id="746535787">
                  <w:marLeft w:val="0"/>
                  <w:marRight w:val="0"/>
                  <w:marTop w:val="0"/>
                  <w:marBottom w:val="0"/>
                  <w:divBdr>
                    <w:top w:val="none" w:sz="0" w:space="0" w:color="auto"/>
                    <w:left w:val="none" w:sz="0" w:space="0" w:color="auto"/>
                    <w:bottom w:val="none" w:sz="0" w:space="0" w:color="auto"/>
                    <w:right w:val="none" w:sz="0" w:space="0" w:color="auto"/>
                  </w:divBdr>
                  <w:divsChild>
                    <w:div w:id="1150248561">
                      <w:marLeft w:val="0"/>
                      <w:marRight w:val="0"/>
                      <w:marTop w:val="0"/>
                      <w:marBottom w:val="0"/>
                      <w:divBdr>
                        <w:top w:val="none" w:sz="0" w:space="0" w:color="auto"/>
                        <w:left w:val="none" w:sz="0" w:space="0" w:color="auto"/>
                        <w:bottom w:val="none" w:sz="0" w:space="0" w:color="auto"/>
                        <w:right w:val="none" w:sz="0" w:space="0" w:color="auto"/>
                      </w:divBdr>
                    </w:div>
                  </w:divsChild>
                </w:div>
                <w:div w:id="776631938">
                  <w:marLeft w:val="0"/>
                  <w:marRight w:val="0"/>
                  <w:marTop w:val="0"/>
                  <w:marBottom w:val="0"/>
                  <w:divBdr>
                    <w:top w:val="none" w:sz="0" w:space="0" w:color="auto"/>
                    <w:left w:val="none" w:sz="0" w:space="0" w:color="auto"/>
                    <w:bottom w:val="none" w:sz="0" w:space="0" w:color="auto"/>
                    <w:right w:val="none" w:sz="0" w:space="0" w:color="auto"/>
                  </w:divBdr>
                  <w:divsChild>
                    <w:div w:id="416287656">
                      <w:marLeft w:val="0"/>
                      <w:marRight w:val="0"/>
                      <w:marTop w:val="0"/>
                      <w:marBottom w:val="0"/>
                      <w:divBdr>
                        <w:top w:val="none" w:sz="0" w:space="0" w:color="auto"/>
                        <w:left w:val="none" w:sz="0" w:space="0" w:color="auto"/>
                        <w:bottom w:val="none" w:sz="0" w:space="0" w:color="auto"/>
                        <w:right w:val="none" w:sz="0" w:space="0" w:color="auto"/>
                      </w:divBdr>
                    </w:div>
                  </w:divsChild>
                </w:div>
                <w:div w:id="865754913">
                  <w:marLeft w:val="0"/>
                  <w:marRight w:val="0"/>
                  <w:marTop w:val="0"/>
                  <w:marBottom w:val="0"/>
                  <w:divBdr>
                    <w:top w:val="none" w:sz="0" w:space="0" w:color="auto"/>
                    <w:left w:val="none" w:sz="0" w:space="0" w:color="auto"/>
                    <w:bottom w:val="none" w:sz="0" w:space="0" w:color="auto"/>
                    <w:right w:val="none" w:sz="0" w:space="0" w:color="auto"/>
                  </w:divBdr>
                  <w:divsChild>
                    <w:div w:id="2003000051">
                      <w:marLeft w:val="0"/>
                      <w:marRight w:val="0"/>
                      <w:marTop w:val="0"/>
                      <w:marBottom w:val="0"/>
                      <w:divBdr>
                        <w:top w:val="none" w:sz="0" w:space="0" w:color="auto"/>
                        <w:left w:val="none" w:sz="0" w:space="0" w:color="auto"/>
                        <w:bottom w:val="none" w:sz="0" w:space="0" w:color="auto"/>
                        <w:right w:val="none" w:sz="0" w:space="0" w:color="auto"/>
                      </w:divBdr>
                    </w:div>
                  </w:divsChild>
                </w:div>
                <w:div w:id="905721866">
                  <w:marLeft w:val="0"/>
                  <w:marRight w:val="0"/>
                  <w:marTop w:val="0"/>
                  <w:marBottom w:val="0"/>
                  <w:divBdr>
                    <w:top w:val="none" w:sz="0" w:space="0" w:color="auto"/>
                    <w:left w:val="none" w:sz="0" w:space="0" w:color="auto"/>
                    <w:bottom w:val="none" w:sz="0" w:space="0" w:color="auto"/>
                    <w:right w:val="none" w:sz="0" w:space="0" w:color="auto"/>
                  </w:divBdr>
                  <w:divsChild>
                    <w:div w:id="1360545515">
                      <w:marLeft w:val="0"/>
                      <w:marRight w:val="0"/>
                      <w:marTop w:val="0"/>
                      <w:marBottom w:val="0"/>
                      <w:divBdr>
                        <w:top w:val="none" w:sz="0" w:space="0" w:color="auto"/>
                        <w:left w:val="none" w:sz="0" w:space="0" w:color="auto"/>
                        <w:bottom w:val="none" w:sz="0" w:space="0" w:color="auto"/>
                        <w:right w:val="none" w:sz="0" w:space="0" w:color="auto"/>
                      </w:divBdr>
                    </w:div>
                  </w:divsChild>
                </w:div>
                <w:div w:id="942759630">
                  <w:marLeft w:val="0"/>
                  <w:marRight w:val="0"/>
                  <w:marTop w:val="0"/>
                  <w:marBottom w:val="0"/>
                  <w:divBdr>
                    <w:top w:val="none" w:sz="0" w:space="0" w:color="auto"/>
                    <w:left w:val="none" w:sz="0" w:space="0" w:color="auto"/>
                    <w:bottom w:val="none" w:sz="0" w:space="0" w:color="auto"/>
                    <w:right w:val="none" w:sz="0" w:space="0" w:color="auto"/>
                  </w:divBdr>
                  <w:divsChild>
                    <w:div w:id="1354502907">
                      <w:marLeft w:val="0"/>
                      <w:marRight w:val="0"/>
                      <w:marTop w:val="0"/>
                      <w:marBottom w:val="0"/>
                      <w:divBdr>
                        <w:top w:val="none" w:sz="0" w:space="0" w:color="auto"/>
                        <w:left w:val="none" w:sz="0" w:space="0" w:color="auto"/>
                        <w:bottom w:val="none" w:sz="0" w:space="0" w:color="auto"/>
                        <w:right w:val="none" w:sz="0" w:space="0" w:color="auto"/>
                      </w:divBdr>
                    </w:div>
                  </w:divsChild>
                </w:div>
                <w:div w:id="967511503">
                  <w:marLeft w:val="0"/>
                  <w:marRight w:val="0"/>
                  <w:marTop w:val="0"/>
                  <w:marBottom w:val="0"/>
                  <w:divBdr>
                    <w:top w:val="none" w:sz="0" w:space="0" w:color="auto"/>
                    <w:left w:val="none" w:sz="0" w:space="0" w:color="auto"/>
                    <w:bottom w:val="none" w:sz="0" w:space="0" w:color="auto"/>
                    <w:right w:val="none" w:sz="0" w:space="0" w:color="auto"/>
                  </w:divBdr>
                  <w:divsChild>
                    <w:div w:id="738819649">
                      <w:marLeft w:val="0"/>
                      <w:marRight w:val="0"/>
                      <w:marTop w:val="0"/>
                      <w:marBottom w:val="0"/>
                      <w:divBdr>
                        <w:top w:val="none" w:sz="0" w:space="0" w:color="auto"/>
                        <w:left w:val="none" w:sz="0" w:space="0" w:color="auto"/>
                        <w:bottom w:val="none" w:sz="0" w:space="0" w:color="auto"/>
                        <w:right w:val="none" w:sz="0" w:space="0" w:color="auto"/>
                      </w:divBdr>
                    </w:div>
                  </w:divsChild>
                </w:div>
                <w:div w:id="1161697023">
                  <w:marLeft w:val="0"/>
                  <w:marRight w:val="0"/>
                  <w:marTop w:val="0"/>
                  <w:marBottom w:val="0"/>
                  <w:divBdr>
                    <w:top w:val="none" w:sz="0" w:space="0" w:color="auto"/>
                    <w:left w:val="none" w:sz="0" w:space="0" w:color="auto"/>
                    <w:bottom w:val="none" w:sz="0" w:space="0" w:color="auto"/>
                    <w:right w:val="none" w:sz="0" w:space="0" w:color="auto"/>
                  </w:divBdr>
                  <w:divsChild>
                    <w:div w:id="1085423382">
                      <w:marLeft w:val="0"/>
                      <w:marRight w:val="0"/>
                      <w:marTop w:val="0"/>
                      <w:marBottom w:val="0"/>
                      <w:divBdr>
                        <w:top w:val="none" w:sz="0" w:space="0" w:color="auto"/>
                        <w:left w:val="none" w:sz="0" w:space="0" w:color="auto"/>
                        <w:bottom w:val="none" w:sz="0" w:space="0" w:color="auto"/>
                        <w:right w:val="none" w:sz="0" w:space="0" w:color="auto"/>
                      </w:divBdr>
                    </w:div>
                  </w:divsChild>
                </w:div>
                <w:div w:id="1217357067">
                  <w:marLeft w:val="0"/>
                  <w:marRight w:val="0"/>
                  <w:marTop w:val="0"/>
                  <w:marBottom w:val="0"/>
                  <w:divBdr>
                    <w:top w:val="none" w:sz="0" w:space="0" w:color="auto"/>
                    <w:left w:val="none" w:sz="0" w:space="0" w:color="auto"/>
                    <w:bottom w:val="none" w:sz="0" w:space="0" w:color="auto"/>
                    <w:right w:val="none" w:sz="0" w:space="0" w:color="auto"/>
                  </w:divBdr>
                  <w:divsChild>
                    <w:div w:id="715081728">
                      <w:marLeft w:val="0"/>
                      <w:marRight w:val="0"/>
                      <w:marTop w:val="0"/>
                      <w:marBottom w:val="0"/>
                      <w:divBdr>
                        <w:top w:val="none" w:sz="0" w:space="0" w:color="auto"/>
                        <w:left w:val="none" w:sz="0" w:space="0" w:color="auto"/>
                        <w:bottom w:val="none" w:sz="0" w:space="0" w:color="auto"/>
                        <w:right w:val="none" w:sz="0" w:space="0" w:color="auto"/>
                      </w:divBdr>
                    </w:div>
                  </w:divsChild>
                </w:div>
                <w:div w:id="1293485637">
                  <w:marLeft w:val="0"/>
                  <w:marRight w:val="0"/>
                  <w:marTop w:val="0"/>
                  <w:marBottom w:val="0"/>
                  <w:divBdr>
                    <w:top w:val="none" w:sz="0" w:space="0" w:color="auto"/>
                    <w:left w:val="none" w:sz="0" w:space="0" w:color="auto"/>
                    <w:bottom w:val="none" w:sz="0" w:space="0" w:color="auto"/>
                    <w:right w:val="none" w:sz="0" w:space="0" w:color="auto"/>
                  </w:divBdr>
                  <w:divsChild>
                    <w:div w:id="208687362">
                      <w:marLeft w:val="0"/>
                      <w:marRight w:val="0"/>
                      <w:marTop w:val="0"/>
                      <w:marBottom w:val="0"/>
                      <w:divBdr>
                        <w:top w:val="none" w:sz="0" w:space="0" w:color="auto"/>
                        <w:left w:val="none" w:sz="0" w:space="0" w:color="auto"/>
                        <w:bottom w:val="none" w:sz="0" w:space="0" w:color="auto"/>
                        <w:right w:val="none" w:sz="0" w:space="0" w:color="auto"/>
                      </w:divBdr>
                    </w:div>
                  </w:divsChild>
                </w:div>
                <w:div w:id="1305426497">
                  <w:marLeft w:val="0"/>
                  <w:marRight w:val="0"/>
                  <w:marTop w:val="0"/>
                  <w:marBottom w:val="0"/>
                  <w:divBdr>
                    <w:top w:val="none" w:sz="0" w:space="0" w:color="auto"/>
                    <w:left w:val="none" w:sz="0" w:space="0" w:color="auto"/>
                    <w:bottom w:val="none" w:sz="0" w:space="0" w:color="auto"/>
                    <w:right w:val="none" w:sz="0" w:space="0" w:color="auto"/>
                  </w:divBdr>
                  <w:divsChild>
                    <w:div w:id="1474327649">
                      <w:marLeft w:val="0"/>
                      <w:marRight w:val="0"/>
                      <w:marTop w:val="0"/>
                      <w:marBottom w:val="0"/>
                      <w:divBdr>
                        <w:top w:val="none" w:sz="0" w:space="0" w:color="auto"/>
                        <w:left w:val="none" w:sz="0" w:space="0" w:color="auto"/>
                        <w:bottom w:val="none" w:sz="0" w:space="0" w:color="auto"/>
                        <w:right w:val="none" w:sz="0" w:space="0" w:color="auto"/>
                      </w:divBdr>
                    </w:div>
                  </w:divsChild>
                </w:div>
                <w:div w:id="1351755723">
                  <w:marLeft w:val="0"/>
                  <w:marRight w:val="0"/>
                  <w:marTop w:val="0"/>
                  <w:marBottom w:val="0"/>
                  <w:divBdr>
                    <w:top w:val="none" w:sz="0" w:space="0" w:color="auto"/>
                    <w:left w:val="none" w:sz="0" w:space="0" w:color="auto"/>
                    <w:bottom w:val="none" w:sz="0" w:space="0" w:color="auto"/>
                    <w:right w:val="none" w:sz="0" w:space="0" w:color="auto"/>
                  </w:divBdr>
                  <w:divsChild>
                    <w:div w:id="1013385325">
                      <w:marLeft w:val="0"/>
                      <w:marRight w:val="0"/>
                      <w:marTop w:val="0"/>
                      <w:marBottom w:val="0"/>
                      <w:divBdr>
                        <w:top w:val="none" w:sz="0" w:space="0" w:color="auto"/>
                        <w:left w:val="none" w:sz="0" w:space="0" w:color="auto"/>
                        <w:bottom w:val="none" w:sz="0" w:space="0" w:color="auto"/>
                        <w:right w:val="none" w:sz="0" w:space="0" w:color="auto"/>
                      </w:divBdr>
                    </w:div>
                  </w:divsChild>
                </w:div>
                <w:div w:id="1485925445">
                  <w:marLeft w:val="0"/>
                  <w:marRight w:val="0"/>
                  <w:marTop w:val="0"/>
                  <w:marBottom w:val="0"/>
                  <w:divBdr>
                    <w:top w:val="none" w:sz="0" w:space="0" w:color="auto"/>
                    <w:left w:val="none" w:sz="0" w:space="0" w:color="auto"/>
                    <w:bottom w:val="none" w:sz="0" w:space="0" w:color="auto"/>
                    <w:right w:val="none" w:sz="0" w:space="0" w:color="auto"/>
                  </w:divBdr>
                  <w:divsChild>
                    <w:div w:id="1392315405">
                      <w:marLeft w:val="0"/>
                      <w:marRight w:val="0"/>
                      <w:marTop w:val="0"/>
                      <w:marBottom w:val="0"/>
                      <w:divBdr>
                        <w:top w:val="none" w:sz="0" w:space="0" w:color="auto"/>
                        <w:left w:val="none" w:sz="0" w:space="0" w:color="auto"/>
                        <w:bottom w:val="none" w:sz="0" w:space="0" w:color="auto"/>
                        <w:right w:val="none" w:sz="0" w:space="0" w:color="auto"/>
                      </w:divBdr>
                    </w:div>
                  </w:divsChild>
                </w:div>
                <w:div w:id="1541896828">
                  <w:marLeft w:val="0"/>
                  <w:marRight w:val="0"/>
                  <w:marTop w:val="0"/>
                  <w:marBottom w:val="0"/>
                  <w:divBdr>
                    <w:top w:val="none" w:sz="0" w:space="0" w:color="auto"/>
                    <w:left w:val="none" w:sz="0" w:space="0" w:color="auto"/>
                    <w:bottom w:val="none" w:sz="0" w:space="0" w:color="auto"/>
                    <w:right w:val="none" w:sz="0" w:space="0" w:color="auto"/>
                  </w:divBdr>
                  <w:divsChild>
                    <w:div w:id="746612949">
                      <w:marLeft w:val="0"/>
                      <w:marRight w:val="0"/>
                      <w:marTop w:val="0"/>
                      <w:marBottom w:val="0"/>
                      <w:divBdr>
                        <w:top w:val="none" w:sz="0" w:space="0" w:color="auto"/>
                        <w:left w:val="none" w:sz="0" w:space="0" w:color="auto"/>
                        <w:bottom w:val="none" w:sz="0" w:space="0" w:color="auto"/>
                        <w:right w:val="none" w:sz="0" w:space="0" w:color="auto"/>
                      </w:divBdr>
                    </w:div>
                  </w:divsChild>
                </w:div>
                <w:div w:id="1545361997">
                  <w:marLeft w:val="0"/>
                  <w:marRight w:val="0"/>
                  <w:marTop w:val="0"/>
                  <w:marBottom w:val="0"/>
                  <w:divBdr>
                    <w:top w:val="none" w:sz="0" w:space="0" w:color="auto"/>
                    <w:left w:val="none" w:sz="0" w:space="0" w:color="auto"/>
                    <w:bottom w:val="none" w:sz="0" w:space="0" w:color="auto"/>
                    <w:right w:val="none" w:sz="0" w:space="0" w:color="auto"/>
                  </w:divBdr>
                  <w:divsChild>
                    <w:div w:id="1561356574">
                      <w:marLeft w:val="0"/>
                      <w:marRight w:val="0"/>
                      <w:marTop w:val="0"/>
                      <w:marBottom w:val="0"/>
                      <w:divBdr>
                        <w:top w:val="none" w:sz="0" w:space="0" w:color="auto"/>
                        <w:left w:val="none" w:sz="0" w:space="0" w:color="auto"/>
                        <w:bottom w:val="none" w:sz="0" w:space="0" w:color="auto"/>
                        <w:right w:val="none" w:sz="0" w:space="0" w:color="auto"/>
                      </w:divBdr>
                    </w:div>
                  </w:divsChild>
                </w:div>
                <w:div w:id="1607150759">
                  <w:marLeft w:val="0"/>
                  <w:marRight w:val="0"/>
                  <w:marTop w:val="0"/>
                  <w:marBottom w:val="0"/>
                  <w:divBdr>
                    <w:top w:val="none" w:sz="0" w:space="0" w:color="auto"/>
                    <w:left w:val="none" w:sz="0" w:space="0" w:color="auto"/>
                    <w:bottom w:val="none" w:sz="0" w:space="0" w:color="auto"/>
                    <w:right w:val="none" w:sz="0" w:space="0" w:color="auto"/>
                  </w:divBdr>
                  <w:divsChild>
                    <w:div w:id="361632665">
                      <w:marLeft w:val="0"/>
                      <w:marRight w:val="0"/>
                      <w:marTop w:val="0"/>
                      <w:marBottom w:val="0"/>
                      <w:divBdr>
                        <w:top w:val="none" w:sz="0" w:space="0" w:color="auto"/>
                        <w:left w:val="none" w:sz="0" w:space="0" w:color="auto"/>
                        <w:bottom w:val="none" w:sz="0" w:space="0" w:color="auto"/>
                        <w:right w:val="none" w:sz="0" w:space="0" w:color="auto"/>
                      </w:divBdr>
                    </w:div>
                  </w:divsChild>
                </w:div>
                <w:div w:id="1629510274">
                  <w:marLeft w:val="0"/>
                  <w:marRight w:val="0"/>
                  <w:marTop w:val="0"/>
                  <w:marBottom w:val="0"/>
                  <w:divBdr>
                    <w:top w:val="none" w:sz="0" w:space="0" w:color="auto"/>
                    <w:left w:val="none" w:sz="0" w:space="0" w:color="auto"/>
                    <w:bottom w:val="none" w:sz="0" w:space="0" w:color="auto"/>
                    <w:right w:val="none" w:sz="0" w:space="0" w:color="auto"/>
                  </w:divBdr>
                  <w:divsChild>
                    <w:div w:id="501896941">
                      <w:marLeft w:val="0"/>
                      <w:marRight w:val="0"/>
                      <w:marTop w:val="0"/>
                      <w:marBottom w:val="0"/>
                      <w:divBdr>
                        <w:top w:val="none" w:sz="0" w:space="0" w:color="auto"/>
                        <w:left w:val="none" w:sz="0" w:space="0" w:color="auto"/>
                        <w:bottom w:val="none" w:sz="0" w:space="0" w:color="auto"/>
                        <w:right w:val="none" w:sz="0" w:space="0" w:color="auto"/>
                      </w:divBdr>
                    </w:div>
                  </w:divsChild>
                </w:div>
                <w:div w:id="1638337292">
                  <w:marLeft w:val="0"/>
                  <w:marRight w:val="0"/>
                  <w:marTop w:val="0"/>
                  <w:marBottom w:val="0"/>
                  <w:divBdr>
                    <w:top w:val="none" w:sz="0" w:space="0" w:color="auto"/>
                    <w:left w:val="none" w:sz="0" w:space="0" w:color="auto"/>
                    <w:bottom w:val="none" w:sz="0" w:space="0" w:color="auto"/>
                    <w:right w:val="none" w:sz="0" w:space="0" w:color="auto"/>
                  </w:divBdr>
                  <w:divsChild>
                    <w:div w:id="1746101968">
                      <w:marLeft w:val="0"/>
                      <w:marRight w:val="0"/>
                      <w:marTop w:val="0"/>
                      <w:marBottom w:val="0"/>
                      <w:divBdr>
                        <w:top w:val="none" w:sz="0" w:space="0" w:color="auto"/>
                        <w:left w:val="none" w:sz="0" w:space="0" w:color="auto"/>
                        <w:bottom w:val="none" w:sz="0" w:space="0" w:color="auto"/>
                        <w:right w:val="none" w:sz="0" w:space="0" w:color="auto"/>
                      </w:divBdr>
                    </w:div>
                  </w:divsChild>
                </w:div>
                <w:div w:id="1658531481">
                  <w:marLeft w:val="0"/>
                  <w:marRight w:val="0"/>
                  <w:marTop w:val="0"/>
                  <w:marBottom w:val="0"/>
                  <w:divBdr>
                    <w:top w:val="none" w:sz="0" w:space="0" w:color="auto"/>
                    <w:left w:val="none" w:sz="0" w:space="0" w:color="auto"/>
                    <w:bottom w:val="none" w:sz="0" w:space="0" w:color="auto"/>
                    <w:right w:val="none" w:sz="0" w:space="0" w:color="auto"/>
                  </w:divBdr>
                  <w:divsChild>
                    <w:div w:id="1477841337">
                      <w:marLeft w:val="0"/>
                      <w:marRight w:val="0"/>
                      <w:marTop w:val="0"/>
                      <w:marBottom w:val="0"/>
                      <w:divBdr>
                        <w:top w:val="none" w:sz="0" w:space="0" w:color="auto"/>
                        <w:left w:val="none" w:sz="0" w:space="0" w:color="auto"/>
                        <w:bottom w:val="none" w:sz="0" w:space="0" w:color="auto"/>
                        <w:right w:val="none" w:sz="0" w:space="0" w:color="auto"/>
                      </w:divBdr>
                    </w:div>
                  </w:divsChild>
                </w:div>
                <w:div w:id="1687443040">
                  <w:marLeft w:val="0"/>
                  <w:marRight w:val="0"/>
                  <w:marTop w:val="0"/>
                  <w:marBottom w:val="0"/>
                  <w:divBdr>
                    <w:top w:val="none" w:sz="0" w:space="0" w:color="auto"/>
                    <w:left w:val="none" w:sz="0" w:space="0" w:color="auto"/>
                    <w:bottom w:val="none" w:sz="0" w:space="0" w:color="auto"/>
                    <w:right w:val="none" w:sz="0" w:space="0" w:color="auto"/>
                  </w:divBdr>
                  <w:divsChild>
                    <w:div w:id="1899898778">
                      <w:marLeft w:val="0"/>
                      <w:marRight w:val="0"/>
                      <w:marTop w:val="0"/>
                      <w:marBottom w:val="0"/>
                      <w:divBdr>
                        <w:top w:val="none" w:sz="0" w:space="0" w:color="auto"/>
                        <w:left w:val="none" w:sz="0" w:space="0" w:color="auto"/>
                        <w:bottom w:val="none" w:sz="0" w:space="0" w:color="auto"/>
                        <w:right w:val="none" w:sz="0" w:space="0" w:color="auto"/>
                      </w:divBdr>
                    </w:div>
                  </w:divsChild>
                </w:div>
                <w:div w:id="1698047563">
                  <w:marLeft w:val="0"/>
                  <w:marRight w:val="0"/>
                  <w:marTop w:val="0"/>
                  <w:marBottom w:val="0"/>
                  <w:divBdr>
                    <w:top w:val="none" w:sz="0" w:space="0" w:color="auto"/>
                    <w:left w:val="none" w:sz="0" w:space="0" w:color="auto"/>
                    <w:bottom w:val="none" w:sz="0" w:space="0" w:color="auto"/>
                    <w:right w:val="none" w:sz="0" w:space="0" w:color="auto"/>
                  </w:divBdr>
                  <w:divsChild>
                    <w:div w:id="228737645">
                      <w:marLeft w:val="0"/>
                      <w:marRight w:val="0"/>
                      <w:marTop w:val="0"/>
                      <w:marBottom w:val="0"/>
                      <w:divBdr>
                        <w:top w:val="none" w:sz="0" w:space="0" w:color="auto"/>
                        <w:left w:val="none" w:sz="0" w:space="0" w:color="auto"/>
                        <w:bottom w:val="none" w:sz="0" w:space="0" w:color="auto"/>
                        <w:right w:val="none" w:sz="0" w:space="0" w:color="auto"/>
                      </w:divBdr>
                    </w:div>
                  </w:divsChild>
                </w:div>
                <w:div w:id="2016763517">
                  <w:marLeft w:val="0"/>
                  <w:marRight w:val="0"/>
                  <w:marTop w:val="0"/>
                  <w:marBottom w:val="0"/>
                  <w:divBdr>
                    <w:top w:val="none" w:sz="0" w:space="0" w:color="auto"/>
                    <w:left w:val="none" w:sz="0" w:space="0" w:color="auto"/>
                    <w:bottom w:val="none" w:sz="0" w:space="0" w:color="auto"/>
                    <w:right w:val="none" w:sz="0" w:space="0" w:color="auto"/>
                  </w:divBdr>
                  <w:divsChild>
                    <w:div w:id="52316769">
                      <w:marLeft w:val="0"/>
                      <w:marRight w:val="0"/>
                      <w:marTop w:val="0"/>
                      <w:marBottom w:val="0"/>
                      <w:divBdr>
                        <w:top w:val="none" w:sz="0" w:space="0" w:color="auto"/>
                        <w:left w:val="none" w:sz="0" w:space="0" w:color="auto"/>
                        <w:bottom w:val="none" w:sz="0" w:space="0" w:color="auto"/>
                        <w:right w:val="none" w:sz="0" w:space="0" w:color="auto"/>
                      </w:divBdr>
                    </w:div>
                  </w:divsChild>
                </w:div>
                <w:div w:id="2023123994">
                  <w:marLeft w:val="0"/>
                  <w:marRight w:val="0"/>
                  <w:marTop w:val="0"/>
                  <w:marBottom w:val="0"/>
                  <w:divBdr>
                    <w:top w:val="none" w:sz="0" w:space="0" w:color="auto"/>
                    <w:left w:val="none" w:sz="0" w:space="0" w:color="auto"/>
                    <w:bottom w:val="none" w:sz="0" w:space="0" w:color="auto"/>
                    <w:right w:val="none" w:sz="0" w:space="0" w:color="auto"/>
                  </w:divBdr>
                  <w:divsChild>
                    <w:div w:id="973488893">
                      <w:marLeft w:val="0"/>
                      <w:marRight w:val="0"/>
                      <w:marTop w:val="0"/>
                      <w:marBottom w:val="0"/>
                      <w:divBdr>
                        <w:top w:val="none" w:sz="0" w:space="0" w:color="auto"/>
                        <w:left w:val="none" w:sz="0" w:space="0" w:color="auto"/>
                        <w:bottom w:val="none" w:sz="0" w:space="0" w:color="auto"/>
                        <w:right w:val="none" w:sz="0" w:space="0" w:color="auto"/>
                      </w:divBdr>
                    </w:div>
                  </w:divsChild>
                </w:div>
                <w:div w:id="2116552908">
                  <w:marLeft w:val="0"/>
                  <w:marRight w:val="0"/>
                  <w:marTop w:val="0"/>
                  <w:marBottom w:val="0"/>
                  <w:divBdr>
                    <w:top w:val="none" w:sz="0" w:space="0" w:color="auto"/>
                    <w:left w:val="none" w:sz="0" w:space="0" w:color="auto"/>
                    <w:bottom w:val="none" w:sz="0" w:space="0" w:color="auto"/>
                    <w:right w:val="none" w:sz="0" w:space="0" w:color="auto"/>
                  </w:divBdr>
                  <w:divsChild>
                    <w:div w:id="209519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859707">
          <w:marLeft w:val="0"/>
          <w:marRight w:val="0"/>
          <w:marTop w:val="0"/>
          <w:marBottom w:val="0"/>
          <w:divBdr>
            <w:top w:val="none" w:sz="0" w:space="0" w:color="auto"/>
            <w:left w:val="none" w:sz="0" w:space="0" w:color="auto"/>
            <w:bottom w:val="none" w:sz="0" w:space="0" w:color="auto"/>
            <w:right w:val="none" w:sz="0" w:space="0" w:color="auto"/>
          </w:divBdr>
        </w:div>
        <w:div w:id="1108350123">
          <w:marLeft w:val="0"/>
          <w:marRight w:val="0"/>
          <w:marTop w:val="0"/>
          <w:marBottom w:val="0"/>
          <w:divBdr>
            <w:top w:val="none" w:sz="0" w:space="0" w:color="auto"/>
            <w:left w:val="none" w:sz="0" w:space="0" w:color="auto"/>
            <w:bottom w:val="none" w:sz="0" w:space="0" w:color="auto"/>
            <w:right w:val="none" w:sz="0" w:space="0" w:color="auto"/>
          </w:divBdr>
        </w:div>
      </w:divsChild>
    </w:div>
    <w:div w:id="1765178495">
      <w:bodyDiv w:val="1"/>
      <w:marLeft w:val="0"/>
      <w:marRight w:val="0"/>
      <w:marTop w:val="0"/>
      <w:marBottom w:val="0"/>
      <w:divBdr>
        <w:top w:val="none" w:sz="0" w:space="0" w:color="auto"/>
        <w:left w:val="none" w:sz="0" w:space="0" w:color="auto"/>
        <w:bottom w:val="none" w:sz="0" w:space="0" w:color="auto"/>
        <w:right w:val="none" w:sz="0" w:space="0" w:color="auto"/>
      </w:divBdr>
    </w:div>
    <w:div w:id="1808234642">
      <w:bodyDiv w:val="1"/>
      <w:marLeft w:val="0"/>
      <w:marRight w:val="0"/>
      <w:marTop w:val="0"/>
      <w:marBottom w:val="0"/>
      <w:divBdr>
        <w:top w:val="none" w:sz="0" w:space="0" w:color="auto"/>
        <w:left w:val="none" w:sz="0" w:space="0" w:color="auto"/>
        <w:bottom w:val="none" w:sz="0" w:space="0" w:color="auto"/>
        <w:right w:val="none" w:sz="0" w:space="0" w:color="auto"/>
      </w:divBdr>
      <w:divsChild>
        <w:div w:id="80609538">
          <w:marLeft w:val="0"/>
          <w:marRight w:val="0"/>
          <w:marTop w:val="0"/>
          <w:marBottom w:val="0"/>
          <w:divBdr>
            <w:top w:val="none" w:sz="0" w:space="0" w:color="auto"/>
            <w:left w:val="none" w:sz="0" w:space="0" w:color="auto"/>
            <w:bottom w:val="none" w:sz="0" w:space="0" w:color="auto"/>
            <w:right w:val="none" w:sz="0" w:space="0" w:color="auto"/>
          </w:divBdr>
        </w:div>
        <w:div w:id="613097736">
          <w:marLeft w:val="0"/>
          <w:marRight w:val="0"/>
          <w:marTop w:val="0"/>
          <w:marBottom w:val="0"/>
          <w:divBdr>
            <w:top w:val="none" w:sz="0" w:space="0" w:color="auto"/>
            <w:left w:val="none" w:sz="0" w:space="0" w:color="auto"/>
            <w:bottom w:val="none" w:sz="0" w:space="0" w:color="auto"/>
            <w:right w:val="none" w:sz="0" w:space="0" w:color="auto"/>
          </w:divBdr>
        </w:div>
        <w:div w:id="911231470">
          <w:marLeft w:val="0"/>
          <w:marRight w:val="0"/>
          <w:marTop w:val="0"/>
          <w:marBottom w:val="0"/>
          <w:divBdr>
            <w:top w:val="none" w:sz="0" w:space="0" w:color="auto"/>
            <w:left w:val="none" w:sz="0" w:space="0" w:color="auto"/>
            <w:bottom w:val="none" w:sz="0" w:space="0" w:color="auto"/>
            <w:right w:val="none" w:sz="0" w:space="0" w:color="auto"/>
          </w:divBdr>
        </w:div>
        <w:div w:id="1061517604">
          <w:marLeft w:val="0"/>
          <w:marRight w:val="0"/>
          <w:marTop w:val="0"/>
          <w:marBottom w:val="0"/>
          <w:divBdr>
            <w:top w:val="none" w:sz="0" w:space="0" w:color="auto"/>
            <w:left w:val="none" w:sz="0" w:space="0" w:color="auto"/>
            <w:bottom w:val="none" w:sz="0" w:space="0" w:color="auto"/>
            <w:right w:val="none" w:sz="0" w:space="0" w:color="auto"/>
          </w:divBdr>
        </w:div>
        <w:div w:id="1112212473">
          <w:marLeft w:val="0"/>
          <w:marRight w:val="0"/>
          <w:marTop w:val="0"/>
          <w:marBottom w:val="0"/>
          <w:divBdr>
            <w:top w:val="none" w:sz="0" w:space="0" w:color="auto"/>
            <w:left w:val="none" w:sz="0" w:space="0" w:color="auto"/>
            <w:bottom w:val="none" w:sz="0" w:space="0" w:color="auto"/>
            <w:right w:val="none" w:sz="0" w:space="0" w:color="auto"/>
          </w:divBdr>
          <w:divsChild>
            <w:div w:id="596522666">
              <w:marLeft w:val="-75"/>
              <w:marRight w:val="0"/>
              <w:marTop w:val="30"/>
              <w:marBottom w:val="30"/>
              <w:divBdr>
                <w:top w:val="none" w:sz="0" w:space="0" w:color="auto"/>
                <w:left w:val="none" w:sz="0" w:space="0" w:color="auto"/>
                <w:bottom w:val="none" w:sz="0" w:space="0" w:color="auto"/>
                <w:right w:val="none" w:sz="0" w:space="0" w:color="auto"/>
              </w:divBdr>
              <w:divsChild>
                <w:div w:id="80103872">
                  <w:marLeft w:val="0"/>
                  <w:marRight w:val="0"/>
                  <w:marTop w:val="0"/>
                  <w:marBottom w:val="0"/>
                  <w:divBdr>
                    <w:top w:val="none" w:sz="0" w:space="0" w:color="auto"/>
                    <w:left w:val="none" w:sz="0" w:space="0" w:color="auto"/>
                    <w:bottom w:val="none" w:sz="0" w:space="0" w:color="auto"/>
                    <w:right w:val="none" w:sz="0" w:space="0" w:color="auto"/>
                  </w:divBdr>
                  <w:divsChild>
                    <w:div w:id="1874535166">
                      <w:marLeft w:val="0"/>
                      <w:marRight w:val="0"/>
                      <w:marTop w:val="0"/>
                      <w:marBottom w:val="0"/>
                      <w:divBdr>
                        <w:top w:val="none" w:sz="0" w:space="0" w:color="auto"/>
                        <w:left w:val="none" w:sz="0" w:space="0" w:color="auto"/>
                        <w:bottom w:val="none" w:sz="0" w:space="0" w:color="auto"/>
                        <w:right w:val="none" w:sz="0" w:space="0" w:color="auto"/>
                      </w:divBdr>
                    </w:div>
                  </w:divsChild>
                </w:div>
                <w:div w:id="98255967">
                  <w:marLeft w:val="0"/>
                  <w:marRight w:val="0"/>
                  <w:marTop w:val="0"/>
                  <w:marBottom w:val="0"/>
                  <w:divBdr>
                    <w:top w:val="none" w:sz="0" w:space="0" w:color="auto"/>
                    <w:left w:val="none" w:sz="0" w:space="0" w:color="auto"/>
                    <w:bottom w:val="none" w:sz="0" w:space="0" w:color="auto"/>
                    <w:right w:val="none" w:sz="0" w:space="0" w:color="auto"/>
                  </w:divBdr>
                  <w:divsChild>
                    <w:div w:id="1699502713">
                      <w:marLeft w:val="0"/>
                      <w:marRight w:val="0"/>
                      <w:marTop w:val="0"/>
                      <w:marBottom w:val="0"/>
                      <w:divBdr>
                        <w:top w:val="none" w:sz="0" w:space="0" w:color="auto"/>
                        <w:left w:val="none" w:sz="0" w:space="0" w:color="auto"/>
                        <w:bottom w:val="none" w:sz="0" w:space="0" w:color="auto"/>
                        <w:right w:val="none" w:sz="0" w:space="0" w:color="auto"/>
                      </w:divBdr>
                    </w:div>
                  </w:divsChild>
                </w:div>
                <w:div w:id="241304968">
                  <w:marLeft w:val="0"/>
                  <w:marRight w:val="0"/>
                  <w:marTop w:val="0"/>
                  <w:marBottom w:val="0"/>
                  <w:divBdr>
                    <w:top w:val="none" w:sz="0" w:space="0" w:color="auto"/>
                    <w:left w:val="none" w:sz="0" w:space="0" w:color="auto"/>
                    <w:bottom w:val="none" w:sz="0" w:space="0" w:color="auto"/>
                    <w:right w:val="none" w:sz="0" w:space="0" w:color="auto"/>
                  </w:divBdr>
                  <w:divsChild>
                    <w:div w:id="1779135833">
                      <w:marLeft w:val="0"/>
                      <w:marRight w:val="0"/>
                      <w:marTop w:val="0"/>
                      <w:marBottom w:val="0"/>
                      <w:divBdr>
                        <w:top w:val="none" w:sz="0" w:space="0" w:color="auto"/>
                        <w:left w:val="none" w:sz="0" w:space="0" w:color="auto"/>
                        <w:bottom w:val="none" w:sz="0" w:space="0" w:color="auto"/>
                        <w:right w:val="none" w:sz="0" w:space="0" w:color="auto"/>
                      </w:divBdr>
                    </w:div>
                  </w:divsChild>
                </w:div>
                <w:div w:id="295264209">
                  <w:marLeft w:val="0"/>
                  <w:marRight w:val="0"/>
                  <w:marTop w:val="0"/>
                  <w:marBottom w:val="0"/>
                  <w:divBdr>
                    <w:top w:val="none" w:sz="0" w:space="0" w:color="auto"/>
                    <w:left w:val="none" w:sz="0" w:space="0" w:color="auto"/>
                    <w:bottom w:val="none" w:sz="0" w:space="0" w:color="auto"/>
                    <w:right w:val="none" w:sz="0" w:space="0" w:color="auto"/>
                  </w:divBdr>
                  <w:divsChild>
                    <w:div w:id="1911382493">
                      <w:marLeft w:val="0"/>
                      <w:marRight w:val="0"/>
                      <w:marTop w:val="0"/>
                      <w:marBottom w:val="0"/>
                      <w:divBdr>
                        <w:top w:val="none" w:sz="0" w:space="0" w:color="auto"/>
                        <w:left w:val="none" w:sz="0" w:space="0" w:color="auto"/>
                        <w:bottom w:val="none" w:sz="0" w:space="0" w:color="auto"/>
                        <w:right w:val="none" w:sz="0" w:space="0" w:color="auto"/>
                      </w:divBdr>
                    </w:div>
                  </w:divsChild>
                </w:div>
                <w:div w:id="323168602">
                  <w:marLeft w:val="0"/>
                  <w:marRight w:val="0"/>
                  <w:marTop w:val="0"/>
                  <w:marBottom w:val="0"/>
                  <w:divBdr>
                    <w:top w:val="none" w:sz="0" w:space="0" w:color="auto"/>
                    <w:left w:val="none" w:sz="0" w:space="0" w:color="auto"/>
                    <w:bottom w:val="none" w:sz="0" w:space="0" w:color="auto"/>
                    <w:right w:val="none" w:sz="0" w:space="0" w:color="auto"/>
                  </w:divBdr>
                  <w:divsChild>
                    <w:div w:id="446583487">
                      <w:marLeft w:val="0"/>
                      <w:marRight w:val="0"/>
                      <w:marTop w:val="0"/>
                      <w:marBottom w:val="0"/>
                      <w:divBdr>
                        <w:top w:val="none" w:sz="0" w:space="0" w:color="auto"/>
                        <w:left w:val="none" w:sz="0" w:space="0" w:color="auto"/>
                        <w:bottom w:val="none" w:sz="0" w:space="0" w:color="auto"/>
                        <w:right w:val="none" w:sz="0" w:space="0" w:color="auto"/>
                      </w:divBdr>
                    </w:div>
                  </w:divsChild>
                </w:div>
                <w:div w:id="459347145">
                  <w:marLeft w:val="0"/>
                  <w:marRight w:val="0"/>
                  <w:marTop w:val="0"/>
                  <w:marBottom w:val="0"/>
                  <w:divBdr>
                    <w:top w:val="none" w:sz="0" w:space="0" w:color="auto"/>
                    <w:left w:val="none" w:sz="0" w:space="0" w:color="auto"/>
                    <w:bottom w:val="none" w:sz="0" w:space="0" w:color="auto"/>
                    <w:right w:val="none" w:sz="0" w:space="0" w:color="auto"/>
                  </w:divBdr>
                  <w:divsChild>
                    <w:div w:id="1993244191">
                      <w:marLeft w:val="0"/>
                      <w:marRight w:val="0"/>
                      <w:marTop w:val="0"/>
                      <w:marBottom w:val="0"/>
                      <w:divBdr>
                        <w:top w:val="none" w:sz="0" w:space="0" w:color="auto"/>
                        <w:left w:val="none" w:sz="0" w:space="0" w:color="auto"/>
                        <w:bottom w:val="none" w:sz="0" w:space="0" w:color="auto"/>
                        <w:right w:val="none" w:sz="0" w:space="0" w:color="auto"/>
                      </w:divBdr>
                    </w:div>
                  </w:divsChild>
                </w:div>
                <w:div w:id="538934955">
                  <w:marLeft w:val="0"/>
                  <w:marRight w:val="0"/>
                  <w:marTop w:val="0"/>
                  <w:marBottom w:val="0"/>
                  <w:divBdr>
                    <w:top w:val="none" w:sz="0" w:space="0" w:color="auto"/>
                    <w:left w:val="none" w:sz="0" w:space="0" w:color="auto"/>
                    <w:bottom w:val="none" w:sz="0" w:space="0" w:color="auto"/>
                    <w:right w:val="none" w:sz="0" w:space="0" w:color="auto"/>
                  </w:divBdr>
                  <w:divsChild>
                    <w:div w:id="340083284">
                      <w:marLeft w:val="0"/>
                      <w:marRight w:val="0"/>
                      <w:marTop w:val="0"/>
                      <w:marBottom w:val="0"/>
                      <w:divBdr>
                        <w:top w:val="none" w:sz="0" w:space="0" w:color="auto"/>
                        <w:left w:val="none" w:sz="0" w:space="0" w:color="auto"/>
                        <w:bottom w:val="none" w:sz="0" w:space="0" w:color="auto"/>
                        <w:right w:val="none" w:sz="0" w:space="0" w:color="auto"/>
                      </w:divBdr>
                    </w:div>
                  </w:divsChild>
                </w:div>
                <w:div w:id="666178916">
                  <w:marLeft w:val="0"/>
                  <w:marRight w:val="0"/>
                  <w:marTop w:val="0"/>
                  <w:marBottom w:val="0"/>
                  <w:divBdr>
                    <w:top w:val="none" w:sz="0" w:space="0" w:color="auto"/>
                    <w:left w:val="none" w:sz="0" w:space="0" w:color="auto"/>
                    <w:bottom w:val="none" w:sz="0" w:space="0" w:color="auto"/>
                    <w:right w:val="none" w:sz="0" w:space="0" w:color="auto"/>
                  </w:divBdr>
                  <w:divsChild>
                    <w:div w:id="1231422195">
                      <w:marLeft w:val="0"/>
                      <w:marRight w:val="0"/>
                      <w:marTop w:val="0"/>
                      <w:marBottom w:val="0"/>
                      <w:divBdr>
                        <w:top w:val="none" w:sz="0" w:space="0" w:color="auto"/>
                        <w:left w:val="none" w:sz="0" w:space="0" w:color="auto"/>
                        <w:bottom w:val="none" w:sz="0" w:space="0" w:color="auto"/>
                        <w:right w:val="none" w:sz="0" w:space="0" w:color="auto"/>
                      </w:divBdr>
                    </w:div>
                  </w:divsChild>
                </w:div>
                <w:div w:id="952175296">
                  <w:marLeft w:val="0"/>
                  <w:marRight w:val="0"/>
                  <w:marTop w:val="0"/>
                  <w:marBottom w:val="0"/>
                  <w:divBdr>
                    <w:top w:val="none" w:sz="0" w:space="0" w:color="auto"/>
                    <w:left w:val="none" w:sz="0" w:space="0" w:color="auto"/>
                    <w:bottom w:val="none" w:sz="0" w:space="0" w:color="auto"/>
                    <w:right w:val="none" w:sz="0" w:space="0" w:color="auto"/>
                  </w:divBdr>
                  <w:divsChild>
                    <w:div w:id="1241598242">
                      <w:marLeft w:val="0"/>
                      <w:marRight w:val="0"/>
                      <w:marTop w:val="0"/>
                      <w:marBottom w:val="0"/>
                      <w:divBdr>
                        <w:top w:val="none" w:sz="0" w:space="0" w:color="auto"/>
                        <w:left w:val="none" w:sz="0" w:space="0" w:color="auto"/>
                        <w:bottom w:val="none" w:sz="0" w:space="0" w:color="auto"/>
                        <w:right w:val="none" w:sz="0" w:space="0" w:color="auto"/>
                      </w:divBdr>
                    </w:div>
                  </w:divsChild>
                </w:div>
                <w:div w:id="1079644080">
                  <w:marLeft w:val="0"/>
                  <w:marRight w:val="0"/>
                  <w:marTop w:val="0"/>
                  <w:marBottom w:val="0"/>
                  <w:divBdr>
                    <w:top w:val="none" w:sz="0" w:space="0" w:color="auto"/>
                    <w:left w:val="none" w:sz="0" w:space="0" w:color="auto"/>
                    <w:bottom w:val="none" w:sz="0" w:space="0" w:color="auto"/>
                    <w:right w:val="none" w:sz="0" w:space="0" w:color="auto"/>
                  </w:divBdr>
                  <w:divsChild>
                    <w:div w:id="1588031694">
                      <w:marLeft w:val="0"/>
                      <w:marRight w:val="0"/>
                      <w:marTop w:val="0"/>
                      <w:marBottom w:val="0"/>
                      <w:divBdr>
                        <w:top w:val="none" w:sz="0" w:space="0" w:color="auto"/>
                        <w:left w:val="none" w:sz="0" w:space="0" w:color="auto"/>
                        <w:bottom w:val="none" w:sz="0" w:space="0" w:color="auto"/>
                        <w:right w:val="none" w:sz="0" w:space="0" w:color="auto"/>
                      </w:divBdr>
                    </w:div>
                  </w:divsChild>
                </w:div>
                <w:div w:id="1208221727">
                  <w:marLeft w:val="0"/>
                  <w:marRight w:val="0"/>
                  <w:marTop w:val="0"/>
                  <w:marBottom w:val="0"/>
                  <w:divBdr>
                    <w:top w:val="none" w:sz="0" w:space="0" w:color="auto"/>
                    <w:left w:val="none" w:sz="0" w:space="0" w:color="auto"/>
                    <w:bottom w:val="none" w:sz="0" w:space="0" w:color="auto"/>
                    <w:right w:val="none" w:sz="0" w:space="0" w:color="auto"/>
                  </w:divBdr>
                  <w:divsChild>
                    <w:div w:id="1056783996">
                      <w:marLeft w:val="0"/>
                      <w:marRight w:val="0"/>
                      <w:marTop w:val="0"/>
                      <w:marBottom w:val="0"/>
                      <w:divBdr>
                        <w:top w:val="none" w:sz="0" w:space="0" w:color="auto"/>
                        <w:left w:val="none" w:sz="0" w:space="0" w:color="auto"/>
                        <w:bottom w:val="none" w:sz="0" w:space="0" w:color="auto"/>
                        <w:right w:val="none" w:sz="0" w:space="0" w:color="auto"/>
                      </w:divBdr>
                    </w:div>
                  </w:divsChild>
                </w:div>
                <w:div w:id="1230457369">
                  <w:marLeft w:val="0"/>
                  <w:marRight w:val="0"/>
                  <w:marTop w:val="0"/>
                  <w:marBottom w:val="0"/>
                  <w:divBdr>
                    <w:top w:val="none" w:sz="0" w:space="0" w:color="auto"/>
                    <w:left w:val="none" w:sz="0" w:space="0" w:color="auto"/>
                    <w:bottom w:val="none" w:sz="0" w:space="0" w:color="auto"/>
                    <w:right w:val="none" w:sz="0" w:space="0" w:color="auto"/>
                  </w:divBdr>
                  <w:divsChild>
                    <w:div w:id="240213284">
                      <w:marLeft w:val="0"/>
                      <w:marRight w:val="0"/>
                      <w:marTop w:val="0"/>
                      <w:marBottom w:val="0"/>
                      <w:divBdr>
                        <w:top w:val="none" w:sz="0" w:space="0" w:color="auto"/>
                        <w:left w:val="none" w:sz="0" w:space="0" w:color="auto"/>
                        <w:bottom w:val="none" w:sz="0" w:space="0" w:color="auto"/>
                        <w:right w:val="none" w:sz="0" w:space="0" w:color="auto"/>
                      </w:divBdr>
                    </w:div>
                  </w:divsChild>
                </w:div>
                <w:div w:id="1270159472">
                  <w:marLeft w:val="0"/>
                  <w:marRight w:val="0"/>
                  <w:marTop w:val="0"/>
                  <w:marBottom w:val="0"/>
                  <w:divBdr>
                    <w:top w:val="none" w:sz="0" w:space="0" w:color="auto"/>
                    <w:left w:val="none" w:sz="0" w:space="0" w:color="auto"/>
                    <w:bottom w:val="none" w:sz="0" w:space="0" w:color="auto"/>
                    <w:right w:val="none" w:sz="0" w:space="0" w:color="auto"/>
                  </w:divBdr>
                  <w:divsChild>
                    <w:div w:id="249974665">
                      <w:marLeft w:val="0"/>
                      <w:marRight w:val="0"/>
                      <w:marTop w:val="0"/>
                      <w:marBottom w:val="0"/>
                      <w:divBdr>
                        <w:top w:val="none" w:sz="0" w:space="0" w:color="auto"/>
                        <w:left w:val="none" w:sz="0" w:space="0" w:color="auto"/>
                        <w:bottom w:val="none" w:sz="0" w:space="0" w:color="auto"/>
                        <w:right w:val="none" w:sz="0" w:space="0" w:color="auto"/>
                      </w:divBdr>
                    </w:div>
                  </w:divsChild>
                </w:div>
                <w:div w:id="1312372802">
                  <w:marLeft w:val="0"/>
                  <w:marRight w:val="0"/>
                  <w:marTop w:val="0"/>
                  <w:marBottom w:val="0"/>
                  <w:divBdr>
                    <w:top w:val="none" w:sz="0" w:space="0" w:color="auto"/>
                    <w:left w:val="none" w:sz="0" w:space="0" w:color="auto"/>
                    <w:bottom w:val="none" w:sz="0" w:space="0" w:color="auto"/>
                    <w:right w:val="none" w:sz="0" w:space="0" w:color="auto"/>
                  </w:divBdr>
                  <w:divsChild>
                    <w:div w:id="118846324">
                      <w:marLeft w:val="0"/>
                      <w:marRight w:val="0"/>
                      <w:marTop w:val="0"/>
                      <w:marBottom w:val="0"/>
                      <w:divBdr>
                        <w:top w:val="none" w:sz="0" w:space="0" w:color="auto"/>
                        <w:left w:val="none" w:sz="0" w:space="0" w:color="auto"/>
                        <w:bottom w:val="none" w:sz="0" w:space="0" w:color="auto"/>
                        <w:right w:val="none" w:sz="0" w:space="0" w:color="auto"/>
                      </w:divBdr>
                    </w:div>
                  </w:divsChild>
                </w:div>
                <w:div w:id="1316569389">
                  <w:marLeft w:val="0"/>
                  <w:marRight w:val="0"/>
                  <w:marTop w:val="0"/>
                  <w:marBottom w:val="0"/>
                  <w:divBdr>
                    <w:top w:val="none" w:sz="0" w:space="0" w:color="auto"/>
                    <w:left w:val="none" w:sz="0" w:space="0" w:color="auto"/>
                    <w:bottom w:val="none" w:sz="0" w:space="0" w:color="auto"/>
                    <w:right w:val="none" w:sz="0" w:space="0" w:color="auto"/>
                  </w:divBdr>
                  <w:divsChild>
                    <w:div w:id="1834101792">
                      <w:marLeft w:val="0"/>
                      <w:marRight w:val="0"/>
                      <w:marTop w:val="0"/>
                      <w:marBottom w:val="0"/>
                      <w:divBdr>
                        <w:top w:val="none" w:sz="0" w:space="0" w:color="auto"/>
                        <w:left w:val="none" w:sz="0" w:space="0" w:color="auto"/>
                        <w:bottom w:val="none" w:sz="0" w:space="0" w:color="auto"/>
                        <w:right w:val="none" w:sz="0" w:space="0" w:color="auto"/>
                      </w:divBdr>
                    </w:div>
                  </w:divsChild>
                </w:div>
                <w:div w:id="1339498298">
                  <w:marLeft w:val="0"/>
                  <w:marRight w:val="0"/>
                  <w:marTop w:val="0"/>
                  <w:marBottom w:val="0"/>
                  <w:divBdr>
                    <w:top w:val="none" w:sz="0" w:space="0" w:color="auto"/>
                    <w:left w:val="none" w:sz="0" w:space="0" w:color="auto"/>
                    <w:bottom w:val="none" w:sz="0" w:space="0" w:color="auto"/>
                    <w:right w:val="none" w:sz="0" w:space="0" w:color="auto"/>
                  </w:divBdr>
                  <w:divsChild>
                    <w:div w:id="1887519434">
                      <w:marLeft w:val="0"/>
                      <w:marRight w:val="0"/>
                      <w:marTop w:val="0"/>
                      <w:marBottom w:val="0"/>
                      <w:divBdr>
                        <w:top w:val="none" w:sz="0" w:space="0" w:color="auto"/>
                        <w:left w:val="none" w:sz="0" w:space="0" w:color="auto"/>
                        <w:bottom w:val="none" w:sz="0" w:space="0" w:color="auto"/>
                        <w:right w:val="none" w:sz="0" w:space="0" w:color="auto"/>
                      </w:divBdr>
                    </w:div>
                  </w:divsChild>
                </w:div>
                <w:div w:id="1408646888">
                  <w:marLeft w:val="0"/>
                  <w:marRight w:val="0"/>
                  <w:marTop w:val="0"/>
                  <w:marBottom w:val="0"/>
                  <w:divBdr>
                    <w:top w:val="none" w:sz="0" w:space="0" w:color="auto"/>
                    <w:left w:val="none" w:sz="0" w:space="0" w:color="auto"/>
                    <w:bottom w:val="none" w:sz="0" w:space="0" w:color="auto"/>
                    <w:right w:val="none" w:sz="0" w:space="0" w:color="auto"/>
                  </w:divBdr>
                  <w:divsChild>
                    <w:div w:id="127287549">
                      <w:marLeft w:val="0"/>
                      <w:marRight w:val="0"/>
                      <w:marTop w:val="0"/>
                      <w:marBottom w:val="0"/>
                      <w:divBdr>
                        <w:top w:val="none" w:sz="0" w:space="0" w:color="auto"/>
                        <w:left w:val="none" w:sz="0" w:space="0" w:color="auto"/>
                        <w:bottom w:val="none" w:sz="0" w:space="0" w:color="auto"/>
                        <w:right w:val="none" w:sz="0" w:space="0" w:color="auto"/>
                      </w:divBdr>
                    </w:div>
                  </w:divsChild>
                </w:div>
                <w:div w:id="1424841380">
                  <w:marLeft w:val="0"/>
                  <w:marRight w:val="0"/>
                  <w:marTop w:val="0"/>
                  <w:marBottom w:val="0"/>
                  <w:divBdr>
                    <w:top w:val="none" w:sz="0" w:space="0" w:color="auto"/>
                    <w:left w:val="none" w:sz="0" w:space="0" w:color="auto"/>
                    <w:bottom w:val="none" w:sz="0" w:space="0" w:color="auto"/>
                    <w:right w:val="none" w:sz="0" w:space="0" w:color="auto"/>
                  </w:divBdr>
                  <w:divsChild>
                    <w:div w:id="824082009">
                      <w:marLeft w:val="0"/>
                      <w:marRight w:val="0"/>
                      <w:marTop w:val="0"/>
                      <w:marBottom w:val="0"/>
                      <w:divBdr>
                        <w:top w:val="none" w:sz="0" w:space="0" w:color="auto"/>
                        <w:left w:val="none" w:sz="0" w:space="0" w:color="auto"/>
                        <w:bottom w:val="none" w:sz="0" w:space="0" w:color="auto"/>
                        <w:right w:val="none" w:sz="0" w:space="0" w:color="auto"/>
                      </w:divBdr>
                    </w:div>
                  </w:divsChild>
                </w:div>
                <w:div w:id="1695033949">
                  <w:marLeft w:val="0"/>
                  <w:marRight w:val="0"/>
                  <w:marTop w:val="0"/>
                  <w:marBottom w:val="0"/>
                  <w:divBdr>
                    <w:top w:val="none" w:sz="0" w:space="0" w:color="auto"/>
                    <w:left w:val="none" w:sz="0" w:space="0" w:color="auto"/>
                    <w:bottom w:val="none" w:sz="0" w:space="0" w:color="auto"/>
                    <w:right w:val="none" w:sz="0" w:space="0" w:color="auto"/>
                  </w:divBdr>
                  <w:divsChild>
                    <w:div w:id="907618132">
                      <w:marLeft w:val="0"/>
                      <w:marRight w:val="0"/>
                      <w:marTop w:val="0"/>
                      <w:marBottom w:val="0"/>
                      <w:divBdr>
                        <w:top w:val="none" w:sz="0" w:space="0" w:color="auto"/>
                        <w:left w:val="none" w:sz="0" w:space="0" w:color="auto"/>
                        <w:bottom w:val="none" w:sz="0" w:space="0" w:color="auto"/>
                        <w:right w:val="none" w:sz="0" w:space="0" w:color="auto"/>
                      </w:divBdr>
                    </w:div>
                  </w:divsChild>
                </w:div>
                <w:div w:id="1742369968">
                  <w:marLeft w:val="0"/>
                  <w:marRight w:val="0"/>
                  <w:marTop w:val="0"/>
                  <w:marBottom w:val="0"/>
                  <w:divBdr>
                    <w:top w:val="none" w:sz="0" w:space="0" w:color="auto"/>
                    <w:left w:val="none" w:sz="0" w:space="0" w:color="auto"/>
                    <w:bottom w:val="none" w:sz="0" w:space="0" w:color="auto"/>
                    <w:right w:val="none" w:sz="0" w:space="0" w:color="auto"/>
                  </w:divBdr>
                  <w:divsChild>
                    <w:div w:id="753935772">
                      <w:marLeft w:val="0"/>
                      <w:marRight w:val="0"/>
                      <w:marTop w:val="0"/>
                      <w:marBottom w:val="0"/>
                      <w:divBdr>
                        <w:top w:val="none" w:sz="0" w:space="0" w:color="auto"/>
                        <w:left w:val="none" w:sz="0" w:space="0" w:color="auto"/>
                        <w:bottom w:val="none" w:sz="0" w:space="0" w:color="auto"/>
                        <w:right w:val="none" w:sz="0" w:space="0" w:color="auto"/>
                      </w:divBdr>
                    </w:div>
                  </w:divsChild>
                </w:div>
                <w:div w:id="2061781378">
                  <w:marLeft w:val="0"/>
                  <w:marRight w:val="0"/>
                  <w:marTop w:val="0"/>
                  <w:marBottom w:val="0"/>
                  <w:divBdr>
                    <w:top w:val="none" w:sz="0" w:space="0" w:color="auto"/>
                    <w:left w:val="none" w:sz="0" w:space="0" w:color="auto"/>
                    <w:bottom w:val="none" w:sz="0" w:space="0" w:color="auto"/>
                    <w:right w:val="none" w:sz="0" w:space="0" w:color="auto"/>
                  </w:divBdr>
                  <w:divsChild>
                    <w:div w:id="53261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003786">
          <w:marLeft w:val="0"/>
          <w:marRight w:val="0"/>
          <w:marTop w:val="0"/>
          <w:marBottom w:val="0"/>
          <w:divBdr>
            <w:top w:val="none" w:sz="0" w:space="0" w:color="auto"/>
            <w:left w:val="none" w:sz="0" w:space="0" w:color="auto"/>
            <w:bottom w:val="none" w:sz="0" w:space="0" w:color="auto"/>
            <w:right w:val="none" w:sz="0" w:space="0" w:color="auto"/>
          </w:divBdr>
          <w:divsChild>
            <w:div w:id="66079155">
              <w:marLeft w:val="-75"/>
              <w:marRight w:val="0"/>
              <w:marTop w:val="30"/>
              <w:marBottom w:val="30"/>
              <w:divBdr>
                <w:top w:val="none" w:sz="0" w:space="0" w:color="auto"/>
                <w:left w:val="none" w:sz="0" w:space="0" w:color="auto"/>
                <w:bottom w:val="none" w:sz="0" w:space="0" w:color="auto"/>
                <w:right w:val="none" w:sz="0" w:space="0" w:color="auto"/>
              </w:divBdr>
              <w:divsChild>
                <w:div w:id="64374037">
                  <w:marLeft w:val="0"/>
                  <w:marRight w:val="0"/>
                  <w:marTop w:val="0"/>
                  <w:marBottom w:val="0"/>
                  <w:divBdr>
                    <w:top w:val="none" w:sz="0" w:space="0" w:color="auto"/>
                    <w:left w:val="none" w:sz="0" w:space="0" w:color="auto"/>
                    <w:bottom w:val="none" w:sz="0" w:space="0" w:color="auto"/>
                    <w:right w:val="none" w:sz="0" w:space="0" w:color="auto"/>
                  </w:divBdr>
                  <w:divsChild>
                    <w:div w:id="1608348173">
                      <w:marLeft w:val="0"/>
                      <w:marRight w:val="0"/>
                      <w:marTop w:val="0"/>
                      <w:marBottom w:val="0"/>
                      <w:divBdr>
                        <w:top w:val="none" w:sz="0" w:space="0" w:color="auto"/>
                        <w:left w:val="none" w:sz="0" w:space="0" w:color="auto"/>
                        <w:bottom w:val="none" w:sz="0" w:space="0" w:color="auto"/>
                        <w:right w:val="none" w:sz="0" w:space="0" w:color="auto"/>
                      </w:divBdr>
                    </w:div>
                  </w:divsChild>
                </w:div>
                <w:div w:id="106900489">
                  <w:marLeft w:val="0"/>
                  <w:marRight w:val="0"/>
                  <w:marTop w:val="0"/>
                  <w:marBottom w:val="0"/>
                  <w:divBdr>
                    <w:top w:val="none" w:sz="0" w:space="0" w:color="auto"/>
                    <w:left w:val="none" w:sz="0" w:space="0" w:color="auto"/>
                    <w:bottom w:val="none" w:sz="0" w:space="0" w:color="auto"/>
                    <w:right w:val="none" w:sz="0" w:space="0" w:color="auto"/>
                  </w:divBdr>
                  <w:divsChild>
                    <w:div w:id="733964245">
                      <w:marLeft w:val="0"/>
                      <w:marRight w:val="0"/>
                      <w:marTop w:val="0"/>
                      <w:marBottom w:val="0"/>
                      <w:divBdr>
                        <w:top w:val="none" w:sz="0" w:space="0" w:color="auto"/>
                        <w:left w:val="none" w:sz="0" w:space="0" w:color="auto"/>
                        <w:bottom w:val="none" w:sz="0" w:space="0" w:color="auto"/>
                        <w:right w:val="none" w:sz="0" w:space="0" w:color="auto"/>
                      </w:divBdr>
                    </w:div>
                  </w:divsChild>
                </w:div>
                <w:div w:id="155389231">
                  <w:marLeft w:val="0"/>
                  <w:marRight w:val="0"/>
                  <w:marTop w:val="0"/>
                  <w:marBottom w:val="0"/>
                  <w:divBdr>
                    <w:top w:val="none" w:sz="0" w:space="0" w:color="auto"/>
                    <w:left w:val="none" w:sz="0" w:space="0" w:color="auto"/>
                    <w:bottom w:val="none" w:sz="0" w:space="0" w:color="auto"/>
                    <w:right w:val="none" w:sz="0" w:space="0" w:color="auto"/>
                  </w:divBdr>
                  <w:divsChild>
                    <w:div w:id="446581095">
                      <w:marLeft w:val="0"/>
                      <w:marRight w:val="0"/>
                      <w:marTop w:val="0"/>
                      <w:marBottom w:val="0"/>
                      <w:divBdr>
                        <w:top w:val="none" w:sz="0" w:space="0" w:color="auto"/>
                        <w:left w:val="none" w:sz="0" w:space="0" w:color="auto"/>
                        <w:bottom w:val="none" w:sz="0" w:space="0" w:color="auto"/>
                        <w:right w:val="none" w:sz="0" w:space="0" w:color="auto"/>
                      </w:divBdr>
                    </w:div>
                  </w:divsChild>
                </w:div>
                <w:div w:id="382102382">
                  <w:marLeft w:val="0"/>
                  <w:marRight w:val="0"/>
                  <w:marTop w:val="0"/>
                  <w:marBottom w:val="0"/>
                  <w:divBdr>
                    <w:top w:val="none" w:sz="0" w:space="0" w:color="auto"/>
                    <w:left w:val="none" w:sz="0" w:space="0" w:color="auto"/>
                    <w:bottom w:val="none" w:sz="0" w:space="0" w:color="auto"/>
                    <w:right w:val="none" w:sz="0" w:space="0" w:color="auto"/>
                  </w:divBdr>
                  <w:divsChild>
                    <w:div w:id="1649283597">
                      <w:marLeft w:val="0"/>
                      <w:marRight w:val="0"/>
                      <w:marTop w:val="0"/>
                      <w:marBottom w:val="0"/>
                      <w:divBdr>
                        <w:top w:val="none" w:sz="0" w:space="0" w:color="auto"/>
                        <w:left w:val="none" w:sz="0" w:space="0" w:color="auto"/>
                        <w:bottom w:val="none" w:sz="0" w:space="0" w:color="auto"/>
                        <w:right w:val="none" w:sz="0" w:space="0" w:color="auto"/>
                      </w:divBdr>
                    </w:div>
                  </w:divsChild>
                </w:div>
                <w:div w:id="385497623">
                  <w:marLeft w:val="0"/>
                  <w:marRight w:val="0"/>
                  <w:marTop w:val="0"/>
                  <w:marBottom w:val="0"/>
                  <w:divBdr>
                    <w:top w:val="none" w:sz="0" w:space="0" w:color="auto"/>
                    <w:left w:val="none" w:sz="0" w:space="0" w:color="auto"/>
                    <w:bottom w:val="none" w:sz="0" w:space="0" w:color="auto"/>
                    <w:right w:val="none" w:sz="0" w:space="0" w:color="auto"/>
                  </w:divBdr>
                  <w:divsChild>
                    <w:div w:id="2132894731">
                      <w:marLeft w:val="0"/>
                      <w:marRight w:val="0"/>
                      <w:marTop w:val="0"/>
                      <w:marBottom w:val="0"/>
                      <w:divBdr>
                        <w:top w:val="none" w:sz="0" w:space="0" w:color="auto"/>
                        <w:left w:val="none" w:sz="0" w:space="0" w:color="auto"/>
                        <w:bottom w:val="none" w:sz="0" w:space="0" w:color="auto"/>
                        <w:right w:val="none" w:sz="0" w:space="0" w:color="auto"/>
                      </w:divBdr>
                    </w:div>
                  </w:divsChild>
                </w:div>
                <w:div w:id="518472087">
                  <w:marLeft w:val="0"/>
                  <w:marRight w:val="0"/>
                  <w:marTop w:val="0"/>
                  <w:marBottom w:val="0"/>
                  <w:divBdr>
                    <w:top w:val="none" w:sz="0" w:space="0" w:color="auto"/>
                    <w:left w:val="none" w:sz="0" w:space="0" w:color="auto"/>
                    <w:bottom w:val="none" w:sz="0" w:space="0" w:color="auto"/>
                    <w:right w:val="none" w:sz="0" w:space="0" w:color="auto"/>
                  </w:divBdr>
                  <w:divsChild>
                    <w:div w:id="2109957978">
                      <w:marLeft w:val="0"/>
                      <w:marRight w:val="0"/>
                      <w:marTop w:val="0"/>
                      <w:marBottom w:val="0"/>
                      <w:divBdr>
                        <w:top w:val="none" w:sz="0" w:space="0" w:color="auto"/>
                        <w:left w:val="none" w:sz="0" w:space="0" w:color="auto"/>
                        <w:bottom w:val="none" w:sz="0" w:space="0" w:color="auto"/>
                        <w:right w:val="none" w:sz="0" w:space="0" w:color="auto"/>
                      </w:divBdr>
                    </w:div>
                  </w:divsChild>
                </w:div>
                <w:div w:id="727605158">
                  <w:marLeft w:val="0"/>
                  <w:marRight w:val="0"/>
                  <w:marTop w:val="0"/>
                  <w:marBottom w:val="0"/>
                  <w:divBdr>
                    <w:top w:val="none" w:sz="0" w:space="0" w:color="auto"/>
                    <w:left w:val="none" w:sz="0" w:space="0" w:color="auto"/>
                    <w:bottom w:val="none" w:sz="0" w:space="0" w:color="auto"/>
                    <w:right w:val="none" w:sz="0" w:space="0" w:color="auto"/>
                  </w:divBdr>
                  <w:divsChild>
                    <w:div w:id="1223827366">
                      <w:marLeft w:val="0"/>
                      <w:marRight w:val="0"/>
                      <w:marTop w:val="0"/>
                      <w:marBottom w:val="0"/>
                      <w:divBdr>
                        <w:top w:val="none" w:sz="0" w:space="0" w:color="auto"/>
                        <w:left w:val="none" w:sz="0" w:space="0" w:color="auto"/>
                        <w:bottom w:val="none" w:sz="0" w:space="0" w:color="auto"/>
                        <w:right w:val="none" w:sz="0" w:space="0" w:color="auto"/>
                      </w:divBdr>
                    </w:div>
                  </w:divsChild>
                </w:div>
                <w:div w:id="782503082">
                  <w:marLeft w:val="0"/>
                  <w:marRight w:val="0"/>
                  <w:marTop w:val="0"/>
                  <w:marBottom w:val="0"/>
                  <w:divBdr>
                    <w:top w:val="none" w:sz="0" w:space="0" w:color="auto"/>
                    <w:left w:val="none" w:sz="0" w:space="0" w:color="auto"/>
                    <w:bottom w:val="none" w:sz="0" w:space="0" w:color="auto"/>
                    <w:right w:val="none" w:sz="0" w:space="0" w:color="auto"/>
                  </w:divBdr>
                  <w:divsChild>
                    <w:div w:id="1665619345">
                      <w:marLeft w:val="0"/>
                      <w:marRight w:val="0"/>
                      <w:marTop w:val="0"/>
                      <w:marBottom w:val="0"/>
                      <w:divBdr>
                        <w:top w:val="none" w:sz="0" w:space="0" w:color="auto"/>
                        <w:left w:val="none" w:sz="0" w:space="0" w:color="auto"/>
                        <w:bottom w:val="none" w:sz="0" w:space="0" w:color="auto"/>
                        <w:right w:val="none" w:sz="0" w:space="0" w:color="auto"/>
                      </w:divBdr>
                    </w:div>
                  </w:divsChild>
                </w:div>
                <w:div w:id="828906679">
                  <w:marLeft w:val="0"/>
                  <w:marRight w:val="0"/>
                  <w:marTop w:val="0"/>
                  <w:marBottom w:val="0"/>
                  <w:divBdr>
                    <w:top w:val="none" w:sz="0" w:space="0" w:color="auto"/>
                    <w:left w:val="none" w:sz="0" w:space="0" w:color="auto"/>
                    <w:bottom w:val="none" w:sz="0" w:space="0" w:color="auto"/>
                    <w:right w:val="none" w:sz="0" w:space="0" w:color="auto"/>
                  </w:divBdr>
                  <w:divsChild>
                    <w:div w:id="40637035">
                      <w:marLeft w:val="0"/>
                      <w:marRight w:val="0"/>
                      <w:marTop w:val="0"/>
                      <w:marBottom w:val="0"/>
                      <w:divBdr>
                        <w:top w:val="none" w:sz="0" w:space="0" w:color="auto"/>
                        <w:left w:val="none" w:sz="0" w:space="0" w:color="auto"/>
                        <w:bottom w:val="none" w:sz="0" w:space="0" w:color="auto"/>
                        <w:right w:val="none" w:sz="0" w:space="0" w:color="auto"/>
                      </w:divBdr>
                    </w:div>
                  </w:divsChild>
                </w:div>
                <w:div w:id="846671560">
                  <w:marLeft w:val="0"/>
                  <w:marRight w:val="0"/>
                  <w:marTop w:val="0"/>
                  <w:marBottom w:val="0"/>
                  <w:divBdr>
                    <w:top w:val="none" w:sz="0" w:space="0" w:color="auto"/>
                    <w:left w:val="none" w:sz="0" w:space="0" w:color="auto"/>
                    <w:bottom w:val="none" w:sz="0" w:space="0" w:color="auto"/>
                    <w:right w:val="none" w:sz="0" w:space="0" w:color="auto"/>
                  </w:divBdr>
                  <w:divsChild>
                    <w:div w:id="1543639353">
                      <w:marLeft w:val="0"/>
                      <w:marRight w:val="0"/>
                      <w:marTop w:val="0"/>
                      <w:marBottom w:val="0"/>
                      <w:divBdr>
                        <w:top w:val="none" w:sz="0" w:space="0" w:color="auto"/>
                        <w:left w:val="none" w:sz="0" w:space="0" w:color="auto"/>
                        <w:bottom w:val="none" w:sz="0" w:space="0" w:color="auto"/>
                        <w:right w:val="none" w:sz="0" w:space="0" w:color="auto"/>
                      </w:divBdr>
                    </w:div>
                  </w:divsChild>
                </w:div>
                <w:div w:id="1090004444">
                  <w:marLeft w:val="0"/>
                  <w:marRight w:val="0"/>
                  <w:marTop w:val="0"/>
                  <w:marBottom w:val="0"/>
                  <w:divBdr>
                    <w:top w:val="none" w:sz="0" w:space="0" w:color="auto"/>
                    <w:left w:val="none" w:sz="0" w:space="0" w:color="auto"/>
                    <w:bottom w:val="none" w:sz="0" w:space="0" w:color="auto"/>
                    <w:right w:val="none" w:sz="0" w:space="0" w:color="auto"/>
                  </w:divBdr>
                  <w:divsChild>
                    <w:div w:id="1232615286">
                      <w:marLeft w:val="0"/>
                      <w:marRight w:val="0"/>
                      <w:marTop w:val="0"/>
                      <w:marBottom w:val="0"/>
                      <w:divBdr>
                        <w:top w:val="none" w:sz="0" w:space="0" w:color="auto"/>
                        <w:left w:val="none" w:sz="0" w:space="0" w:color="auto"/>
                        <w:bottom w:val="none" w:sz="0" w:space="0" w:color="auto"/>
                        <w:right w:val="none" w:sz="0" w:space="0" w:color="auto"/>
                      </w:divBdr>
                    </w:div>
                  </w:divsChild>
                </w:div>
                <w:div w:id="1246955048">
                  <w:marLeft w:val="0"/>
                  <w:marRight w:val="0"/>
                  <w:marTop w:val="0"/>
                  <w:marBottom w:val="0"/>
                  <w:divBdr>
                    <w:top w:val="none" w:sz="0" w:space="0" w:color="auto"/>
                    <w:left w:val="none" w:sz="0" w:space="0" w:color="auto"/>
                    <w:bottom w:val="none" w:sz="0" w:space="0" w:color="auto"/>
                    <w:right w:val="none" w:sz="0" w:space="0" w:color="auto"/>
                  </w:divBdr>
                  <w:divsChild>
                    <w:div w:id="1242906300">
                      <w:marLeft w:val="0"/>
                      <w:marRight w:val="0"/>
                      <w:marTop w:val="0"/>
                      <w:marBottom w:val="0"/>
                      <w:divBdr>
                        <w:top w:val="none" w:sz="0" w:space="0" w:color="auto"/>
                        <w:left w:val="none" w:sz="0" w:space="0" w:color="auto"/>
                        <w:bottom w:val="none" w:sz="0" w:space="0" w:color="auto"/>
                        <w:right w:val="none" w:sz="0" w:space="0" w:color="auto"/>
                      </w:divBdr>
                    </w:div>
                  </w:divsChild>
                </w:div>
                <w:div w:id="1470392656">
                  <w:marLeft w:val="0"/>
                  <w:marRight w:val="0"/>
                  <w:marTop w:val="0"/>
                  <w:marBottom w:val="0"/>
                  <w:divBdr>
                    <w:top w:val="none" w:sz="0" w:space="0" w:color="auto"/>
                    <w:left w:val="none" w:sz="0" w:space="0" w:color="auto"/>
                    <w:bottom w:val="none" w:sz="0" w:space="0" w:color="auto"/>
                    <w:right w:val="none" w:sz="0" w:space="0" w:color="auto"/>
                  </w:divBdr>
                  <w:divsChild>
                    <w:div w:id="1326320066">
                      <w:marLeft w:val="0"/>
                      <w:marRight w:val="0"/>
                      <w:marTop w:val="0"/>
                      <w:marBottom w:val="0"/>
                      <w:divBdr>
                        <w:top w:val="none" w:sz="0" w:space="0" w:color="auto"/>
                        <w:left w:val="none" w:sz="0" w:space="0" w:color="auto"/>
                        <w:bottom w:val="none" w:sz="0" w:space="0" w:color="auto"/>
                        <w:right w:val="none" w:sz="0" w:space="0" w:color="auto"/>
                      </w:divBdr>
                    </w:div>
                  </w:divsChild>
                </w:div>
                <w:div w:id="1725979093">
                  <w:marLeft w:val="0"/>
                  <w:marRight w:val="0"/>
                  <w:marTop w:val="0"/>
                  <w:marBottom w:val="0"/>
                  <w:divBdr>
                    <w:top w:val="none" w:sz="0" w:space="0" w:color="auto"/>
                    <w:left w:val="none" w:sz="0" w:space="0" w:color="auto"/>
                    <w:bottom w:val="none" w:sz="0" w:space="0" w:color="auto"/>
                    <w:right w:val="none" w:sz="0" w:space="0" w:color="auto"/>
                  </w:divBdr>
                  <w:divsChild>
                    <w:div w:id="1216505342">
                      <w:marLeft w:val="0"/>
                      <w:marRight w:val="0"/>
                      <w:marTop w:val="0"/>
                      <w:marBottom w:val="0"/>
                      <w:divBdr>
                        <w:top w:val="none" w:sz="0" w:space="0" w:color="auto"/>
                        <w:left w:val="none" w:sz="0" w:space="0" w:color="auto"/>
                        <w:bottom w:val="none" w:sz="0" w:space="0" w:color="auto"/>
                        <w:right w:val="none" w:sz="0" w:space="0" w:color="auto"/>
                      </w:divBdr>
                    </w:div>
                  </w:divsChild>
                </w:div>
                <w:div w:id="1750423314">
                  <w:marLeft w:val="0"/>
                  <w:marRight w:val="0"/>
                  <w:marTop w:val="0"/>
                  <w:marBottom w:val="0"/>
                  <w:divBdr>
                    <w:top w:val="none" w:sz="0" w:space="0" w:color="auto"/>
                    <w:left w:val="none" w:sz="0" w:space="0" w:color="auto"/>
                    <w:bottom w:val="none" w:sz="0" w:space="0" w:color="auto"/>
                    <w:right w:val="none" w:sz="0" w:space="0" w:color="auto"/>
                  </w:divBdr>
                  <w:divsChild>
                    <w:div w:id="1718242906">
                      <w:marLeft w:val="0"/>
                      <w:marRight w:val="0"/>
                      <w:marTop w:val="0"/>
                      <w:marBottom w:val="0"/>
                      <w:divBdr>
                        <w:top w:val="none" w:sz="0" w:space="0" w:color="auto"/>
                        <w:left w:val="none" w:sz="0" w:space="0" w:color="auto"/>
                        <w:bottom w:val="none" w:sz="0" w:space="0" w:color="auto"/>
                        <w:right w:val="none" w:sz="0" w:space="0" w:color="auto"/>
                      </w:divBdr>
                    </w:div>
                  </w:divsChild>
                </w:div>
                <w:div w:id="2125881534">
                  <w:marLeft w:val="0"/>
                  <w:marRight w:val="0"/>
                  <w:marTop w:val="0"/>
                  <w:marBottom w:val="0"/>
                  <w:divBdr>
                    <w:top w:val="none" w:sz="0" w:space="0" w:color="auto"/>
                    <w:left w:val="none" w:sz="0" w:space="0" w:color="auto"/>
                    <w:bottom w:val="none" w:sz="0" w:space="0" w:color="auto"/>
                    <w:right w:val="none" w:sz="0" w:space="0" w:color="auto"/>
                  </w:divBdr>
                  <w:divsChild>
                    <w:div w:id="1534150564">
                      <w:marLeft w:val="0"/>
                      <w:marRight w:val="0"/>
                      <w:marTop w:val="0"/>
                      <w:marBottom w:val="0"/>
                      <w:divBdr>
                        <w:top w:val="none" w:sz="0" w:space="0" w:color="auto"/>
                        <w:left w:val="none" w:sz="0" w:space="0" w:color="auto"/>
                        <w:bottom w:val="none" w:sz="0" w:space="0" w:color="auto"/>
                        <w:right w:val="none" w:sz="0" w:space="0" w:color="auto"/>
                      </w:divBdr>
                    </w:div>
                  </w:divsChild>
                </w:div>
                <w:div w:id="2129856201">
                  <w:marLeft w:val="0"/>
                  <w:marRight w:val="0"/>
                  <w:marTop w:val="0"/>
                  <w:marBottom w:val="0"/>
                  <w:divBdr>
                    <w:top w:val="none" w:sz="0" w:space="0" w:color="auto"/>
                    <w:left w:val="none" w:sz="0" w:space="0" w:color="auto"/>
                    <w:bottom w:val="none" w:sz="0" w:space="0" w:color="auto"/>
                    <w:right w:val="none" w:sz="0" w:space="0" w:color="auto"/>
                  </w:divBdr>
                  <w:divsChild>
                    <w:div w:id="14532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284605">
      <w:bodyDiv w:val="1"/>
      <w:marLeft w:val="0"/>
      <w:marRight w:val="0"/>
      <w:marTop w:val="0"/>
      <w:marBottom w:val="0"/>
      <w:divBdr>
        <w:top w:val="none" w:sz="0" w:space="0" w:color="auto"/>
        <w:left w:val="none" w:sz="0" w:space="0" w:color="auto"/>
        <w:bottom w:val="none" w:sz="0" w:space="0" w:color="auto"/>
        <w:right w:val="none" w:sz="0" w:space="0" w:color="auto"/>
      </w:divBdr>
      <w:divsChild>
        <w:div w:id="287274409">
          <w:marLeft w:val="0"/>
          <w:marRight w:val="0"/>
          <w:marTop w:val="0"/>
          <w:marBottom w:val="0"/>
          <w:divBdr>
            <w:top w:val="none" w:sz="0" w:space="0" w:color="auto"/>
            <w:left w:val="none" w:sz="0" w:space="0" w:color="auto"/>
            <w:bottom w:val="none" w:sz="0" w:space="0" w:color="auto"/>
            <w:right w:val="none" w:sz="0" w:space="0" w:color="auto"/>
          </w:divBdr>
        </w:div>
        <w:div w:id="485513428">
          <w:marLeft w:val="0"/>
          <w:marRight w:val="0"/>
          <w:marTop w:val="0"/>
          <w:marBottom w:val="0"/>
          <w:divBdr>
            <w:top w:val="none" w:sz="0" w:space="0" w:color="auto"/>
            <w:left w:val="none" w:sz="0" w:space="0" w:color="auto"/>
            <w:bottom w:val="none" w:sz="0" w:space="0" w:color="auto"/>
            <w:right w:val="none" w:sz="0" w:space="0" w:color="auto"/>
          </w:divBdr>
          <w:divsChild>
            <w:div w:id="1841654081">
              <w:marLeft w:val="0"/>
              <w:marRight w:val="0"/>
              <w:marTop w:val="30"/>
              <w:marBottom w:val="30"/>
              <w:divBdr>
                <w:top w:val="none" w:sz="0" w:space="0" w:color="auto"/>
                <w:left w:val="none" w:sz="0" w:space="0" w:color="auto"/>
                <w:bottom w:val="none" w:sz="0" w:space="0" w:color="auto"/>
                <w:right w:val="none" w:sz="0" w:space="0" w:color="auto"/>
              </w:divBdr>
              <w:divsChild>
                <w:div w:id="59209433">
                  <w:marLeft w:val="0"/>
                  <w:marRight w:val="0"/>
                  <w:marTop w:val="0"/>
                  <w:marBottom w:val="0"/>
                  <w:divBdr>
                    <w:top w:val="none" w:sz="0" w:space="0" w:color="auto"/>
                    <w:left w:val="none" w:sz="0" w:space="0" w:color="auto"/>
                    <w:bottom w:val="none" w:sz="0" w:space="0" w:color="auto"/>
                    <w:right w:val="none" w:sz="0" w:space="0" w:color="auto"/>
                  </w:divBdr>
                  <w:divsChild>
                    <w:div w:id="1427576750">
                      <w:marLeft w:val="0"/>
                      <w:marRight w:val="0"/>
                      <w:marTop w:val="0"/>
                      <w:marBottom w:val="0"/>
                      <w:divBdr>
                        <w:top w:val="none" w:sz="0" w:space="0" w:color="auto"/>
                        <w:left w:val="none" w:sz="0" w:space="0" w:color="auto"/>
                        <w:bottom w:val="none" w:sz="0" w:space="0" w:color="auto"/>
                        <w:right w:val="none" w:sz="0" w:space="0" w:color="auto"/>
                      </w:divBdr>
                    </w:div>
                  </w:divsChild>
                </w:div>
                <w:div w:id="175583093">
                  <w:marLeft w:val="0"/>
                  <w:marRight w:val="0"/>
                  <w:marTop w:val="0"/>
                  <w:marBottom w:val="0"/>
                  <w:divBdr>
                    <w:top w:val="none" w:sz="0" w:space="0" w:color="auto"/>
                    <w:left w:val="none" w:sz="0" w:space="0" w:color="auto"/>
                    <w:bottom w:val="none" w:sz="0" w:space="0" w:color="auto"/>
                    <w:right w:val="none" w:sz="0" w:space="0" w:color="auto"/>
                  </w:divBdr>
                  <w:divsChild>
                    <w:div w:id="1587035384">
                      <w:marLeft w:val="0"/>
                      <w:marRight w:val="0"/>
                      <w:marTop w:val="0"/>
                      <w:marBottom w:val="0"/>
                      <w:divBdr>
                        <w:top w:val="none" w:sz="0" w:space="0" w:color="auto"/>
                        <w:left w:val="none" w:sz="0" w:space="0" w:color="auto"/>
                        <w:bottom w:val="none" w:sz="0" w:space="0" w:color="auto"/>
                        <w:right w:val="none" w:sz="0" w:space="0" w:color="auto"/>
                      </w:divBdr>
                    </w:div>
                  </w:divsChild>
                </w:div>
                <w:div w:id="344527226">
                  <w:marLeft w:val="0"/>
                  <w:marRight w:val="0"/>
                  <w:marTop w:val="0"/>
                  <w:marBottom w:val="0"/>
                  <w:divBdr>
                    <w:top w:val="none" w:sz="0" w:space="0" w:color="auto"/>
                    <w:left w:val="none" w:sz="0" w:space="0" w:color="auto"/>
                    <w:bottom w:val="none" w:sz="0" w:space="0" w:color="auto"/>
                    <w:right w:val="none" w:sz="0" w:space="0" w:color="auto"/>
                  </w:divBdr>
                  <w:divsChild>
                    <w:div w:id="651716088">
                      <w:marLeft w:val="0"/>
                      <w:marRight w:val="0"/>
                      <w:marTop w:val="0"/>
                      <w:marBottom w:val="0"/>
                      <w:divBdr>
                        <w:top w:val="none" w:sz="0" w:space="0" w:color="auto"/>
                        <w:left w:val="none" w:sz="0" w:space="0" w:color="auto"/>
                        <w:bottom w:val="none" w:sz="0" w:space="0" w:color="auto"/>
                        <w:right w:val="none" w:sz="0" w:space="0" w:color="auto"/>
                      </w:divBdr>
                    </w:div>
                  </w:divsChild>
                </w:div>
                <w:div w:id="388260780">
                  <w:marLeft w:val="0"/>
                  <w:marRight w:val="0"/>
                  <w:marTop w:val="0"/>
                  <w:marBottom w:val="0"/>
                  <w:divBdr>
                    <w:top w:val="none" w:sz="0" w:space="0" w:color="auto"/>
                    <w:left w:val="none" w:sz="0" w:space="0" w:color="auto"/>
                    <w:bottom w:val="none" w:sz="0" w:space="0" w:color="auto"/>
                    <w:right w:val="none" w:sz="0" w:space="0" w:color="auto"/>
                  </w:divBdr>
                  <w:divsChild>
                    <w:div w:id="1352143740">
                      <w:marLeft w:val="0"/>
                      <w:marRight w:val="0"/>
                      <w:marTop w:val="0"/>
                      <w:marBottom w:val="0"/>
                      <w:divBdr>
                        <w:top w:val="none" w:sz="0" w:space="0" w:color="auto"/>
                        <w:left w:val="none" w:sz="0" w:space="0" w:color="auto"/>
                        <w:bottom w:val="none" w:sz="0" w:space="0" w:color="auto"/>
                        <w:right w:val="none" w:sz="0" w:space="0" w:color="auto"/>
                      </w:divBdr>
                    </w:div>
                  </w:divsChild>
                </w:div>
                <w:div w:id="391075276">
                  <w:marLeft w:val="0"/>
                  <w:marRight w:val="0"/>
                  <w:marTop w:val="0"/>
                  <w:marBottom w:val="0"/>
                  <w:divBdr>
                    <w:top w:val="none" w:sz="0" w:space="0" w:color="auto"/>
                    <w:left w:val="none" w:sz="0" w:space="0" w:color="auto"/>
                    <w:bottom w:val="none" w:sz="0" w:space="0" w:color="auto"/>
                    <w:right w:val="none" w:sz="0" w:space="0" w:color="auto"/>
                  </w:divBdr>
                  <w:divsChild>
                    <w:div w:id="323046819">
                      <w:marLeft w:val="0"/>
                      <w:marRight w:val="0"/>
                      <w:marTop w:val="0"/>
                      <w:marBottom w:val="0"/>
                      <w:divBdr>
                        <w:top w:val="none" w:sz="0" w:space="0" w:color="auto"/>
                        <w:left w:val="none" w:sz="0" w:space="0" w:color="auto"/>
                        <w:bottom w:val="none" w:sz="0" w:space="0" w:color="auto"/>
                        <w:right w:val="none" w:sz="0" w:space="0" w:color="auto"/>
                      </w:divBdr>
                    </w:div>
                  </w:divsChild>
                </w:div>
                <w:div w:id="411925931">
                  <w:marLeft w:val="0"/>
                  <w:marRight w:val="0"/>
                  <w:marTop w:val="0"/>
                  <w:marBottom w:val="0"/>
                  <w:divBdr>
                    <w:top w:val="none" w:sz="0" w:space="0" w:color="auto"/>
                    <w:left w:val="none" w:sz="0" w:space="0" w:color="auto"/>
                    <w:bottom w:val="none" w:sz="0" w:space="0" w:color="auto"/>
                    <w:right w:val="none" w:sz="0" w:space="0" w:color="auto"/>
                  </w:divBdr>
                  <w:divsChild>
                    <w:div w:id="645858512">
                      <w:marLeft w:val="0"/>
                      <w:marRight w:val="0"/>
                      <w:marTop w:val="0"/>
                      <w:marBottom w:val="0"/>
                      <w:divBdr>
                        <w:top w:val="none" w:sz="0" w:space="0" w:color="auto"/>
                        <w:left w:val="none" w:sz="0" w:space="0" w:color="auto"/>
                        <w:bottom w:val="none" w:sz="0" w:space="0" w:color="auto"/>
                        <w:right w:val="none" w:sz="0" w:space="0" w:color="auto"/>
                      </w:divBdr>
                    </w:div>
                  </w:divsChild>
                </w:div>
                <w:div w:id="485123759">
                  <w:marLeft w:val="0"/>
                  <w:marRight w:val="0"/>
                  <w:marTop w:val="0"/>
                  <w:marBottom w:val="0"/>
                  <w:divBdr>
                    <w:top w:val="none" w:sz="0" w:space="0" w:color="auto"/>
                    <w:left w:val="none" w:sz="0" w:space="0" w:color="auto"/>
                    <w:bottom w:val="none" w:sz="0" w:space="0" w:color="auto"/>
                    <w:right w:val="none" w:sz="0" w:space="0" w:color="auto"/>
                  </w:divBdr>
                  <w:divsChild>
                    <w:div w:id="1078088877">
                      <w:marLeft w:val="0"/>
                      <w:marRight w:val="0"/>
                      <w:marTop w:val="0"/>
                      <w:marBottom w:val="0"/>
                      <w:divBdr>
                        <w:top w:val="none" w:sz="0" w:space="0" w:color="auto"/>
                        <w:left w:val="none" w:sz="0" w:space="0" w:color="auto"/>
                        <w:bottom w:val="none" w:sz="0" w:space="0" w:color="auto"/>
                        <w:right w:val="none" w:sz="0" w:space="0" w:color="auto"/>
                      </w:divBdr>
                    </w:div>
                  </w:divsChild>
                </w:div>
                <w:div w:id="492335757">
                  <w:marLeft w:val="0"/>
                  <w:marRight w:val="0"/>
                  <w:marTop w:val="0"/>
                  <w:marBottom w:val="0"/>
                  <w:divBdr>
                    <w:top w:val="none" w:sz="0" w:space="0" w:color="auto"/>
                    <w:left w:val="none" w:sz="0" w:space="0" w:color="auto"/>
                    <w:bottom w:val="none" w:sz="0" w:space="0" w:color="auto"/>
                    <w:right w:val="none" w:sz="0" w:space="0" w:color="auto"/>
                  </w:divBdr>
                  <w:divsChild>
                    <w:div w:id="932668547">
                      <w:marLeft w:val="0"/>
                      <w:marRight w:val="0"/>
                      <w:marTop w:val="0"/>
                      <w:marBottom w:val="0"/>
                      <w:divBdr>
                        <w:top w:val="none" w:sz="0" w:space="0" w:color="auto"/>
                        <w:left w:val="none" w:sz="0" w:space="0" w:color="auto"/>
                        <w:bottom w:val="none" w:sz="0" w:space="0" w:color="auto"/>
                        <w:right w:val="none" w:sz="0" w:space="0" w:color="auto"/>
                      </w:divBdr>
                    </w:div>
                  </w:divsChild>
                </w:div>
                <w:div w:id="595866827">
                  <w:marLeft w:val="0"/>
                  <w:marRight w:val="0"/>
                  <w:marTop w:val="0"/>
                  <w:marBottom w:val="0"/>
                  <w:divBdr>
                    <w:top w:val="none" w:sz="0" w:space="0" w:color="auto"/>
                    <w:left w:val="none" w:sz="0" w:space="0" w:color="auto"/>
                    <w:bottom w:val="none" w:sz="0" w:space="0" w:color="auto"/>
                    <w:right w:val="none" w:sz="0" w:space="0" w:color="auto"/>
                  </w:divBdr>
                  <w:divsChild>
                    <w:div w:id="1712462971">
                      <w:marLeft w:val="0"/>
                      <w:marRight w:val="0"/>
                      <w:marTop w:val="0"/>
                      <w:marBottom w:val="0"/>
                      <w:divBdr>
                        <w:top w:val="none" w:sz="0" w:space="0" w:color="auto"/>
                        <w:left w:val="none" w:sz="0" w:space="0" w:color="auto"/>
                        <w:bottom w:val="none" w:sz="0" w:space="0" w:color="auto"/>
                        <w:right w:val="none" w:sz="0" w:space="0" w:color="auto"/>
                      </w:divBdr>
                    </w:div>
                  </w:divsChild>
                </w:div>
                <w:div w:id="614217337">
                  <w:marLeft w:val="0"/>
                  <w:marRight w:val="0"/>
                  <w:marTop w:val="0"/>
                  <w:marBottom w:val="0"/>
                  <w:divBdr>
                    <w:top w:val="none" w:sz="0" w:space="0" w:color="auto"/>
                    <w:left w:val="none" w:sz="0" w:space="0" w:color="auto"/>
                    <w:bottom w:val="none" w:sz="0" w:space="0" w:color="auto"/>
                    <w:right w:val="none" w:sz="0" w:space="0" w:color="auto"/>
                  </w:divBdr>
                  <w:divsChild>
                    <w:div w:id="675381054">
                      <w:marLeft w:val="0"/>
                      <w:marRight w:val="0"/>
                      <w:marTop w:val="0"/>
                      <w:marBottom w:val="0"/>
                      <w:divBdr>
                        <w:top w:val="none" w:sz="0" w:space="0" w:color="auto"/>
                        <w:left w:val="none" w:sz="0" w:space="0" w:color="auto"/>
                        <w:bottom w:val="none" w:sz="0" w:space="0" w:color="auto"/>
                        <w:right w:val="none" w:sz="0" w:space="0" w:color="auto"/>
                      </w:divBdr>
                    </w:div>
                  </w:divsChild>
                </w:div>
                <w:div w:id="1026062514">
                  <w:marLeft w:val="0"/>
                  <w:marRight w:val="0"/>
                  <w:marTop w:val="0"/>
                  <w:marBottom w:val="0"/>
                  <w:divBdr>
                    <w:top w:val="none" w:sz="0" w:space="0" w:color="auto"/>
                    <w:left w:val="none" w:sz="0" w:space="0" w:color="auto"/>
                    <w:bottom w:val="none" w:sz="0" w:space="0" w:color="auto"/>
                    <w:right w:val="none" w:sz="0" w:space="0" w:color="auto"/>
                  </w:divBdr>
                  <w:divsChild>
                    <w:div w:id="664821778">
                      <w:marLeft w:val="0"/>
                      <w:marRight w:val="0"/>
                      <w:marTop w:val="0"/>
                      <w:marBottom w:val="0"/>
                      <w:divBdr>
                        <w:top w:val="none" w:sz="0" w:space="0" w:color="auto"/>
                        <w:left w:val="none" w:sz="0" w:space="0" w:color="auto"/>
                        <w:bottom w:val="none" w:sz="0" w:space="0" w:color="auto"/>
                        <w:right w:val="none" w:sz="0" w:space="0" w:color="auto"/>
                      </w:divBdr>
                    </w:div>
                  </w:divsChild>
                </w:div>
                <w:div w:id="1050034979">
                  <w:marLeft w:val="0"/>
                  <w:marRight w:val="0"/>
                  <w:marTop w:val="0"/>
                  <w:marBottom w:val="0"/>
                  <w:divBdr>
                    <w:top w:val="none" w:sz="0" w:space="0" w:color="auto"/>
                    <w:left w:val="none" w:sz="0" w:space="0" w:color="auto"/>
                    <w:bottom w:val="none" w:sz="0" w:space="0" w:color="auto"/>
                    <w:right w:val="none" w:sz="0" w:space="0" w:color="auto"/>
                  </w:divBdr>
                  <w:divsChild>
                    <w:div w:id="485821843">
                      <w:marLeft w:val="0"/>
                      <w:marRight w:val="0"/>
                      <w:marTop w:val="0"/>
                      <w:marBottom w:val="0"/>
                      <w:divBdr>
                        <w:top w:val="none" w:sz="0" w:space="0" w:color="auto"/>
                        <w:left w:val="none" w:sz="0" w:space="0" w:color="auto"/>
                        <w:bottom w:val="none" w:sz="0" w:space="0" w:color="auto"/>
                        <w:right w:val="none" w:sz="0" w:space="0" w:color="auto"/>
                      </w:divBdr>
                    </w:div>
                  </w:divsChild>
                </w:div>
                <w:div w:id="1114713765">
                  <w:marLeft w:val="0"/>
                  <w:marRight w:val="0"/>
                  <w:marTop w:val="0"/>
                  <w:marBottom w:val="0"/>
                  <w:divBdr>
                    <w:top w:val="none" w:sz="0" w:space="0" w:color="auto"/>
                    <w:left w:val="none" w:sz="0" w:space="0" w:color="auto"/>
                    <w:bottom w:val="none" w:sz="0" w:space="0" w:color="auto"/>
                    <w:right w:val="none" w:sz="0" w:space="0" w:color="auto"/>
                  </w:divBdr>
                  <w:divsChild>
                    <w:div w:id="1882743063">
                      <w:marLeft w:val="0"/>
                      <w:marRight w:val="0"/>
                      <w:marTop w:val="0"/>
                      <w:marBottom w:val="0"/>
                      <w:divBdr>
                        <w:top w:val="none" w:sz="0" w:space="0" w:color="auto"/>
                        <w:left w:val="none" w:sz="0" w:space="0" w:color="auto"/>
                        <w:bottom w:val="none" w:sz="0" w:space="0" w:color="auto"/>
                        <w:right w:val="none" w:sz="0" w:space="0" w:color="auto"/>
                      </w:divBdr>
                    </w:div>
                  </w:divsChild>
                </w:div>
                <w:div w:id="1121999164">
                  <w:marLeft w:val="0"/>
                  <w:marRight w:val="0"/>
                  <w:marTop w:val="0"/>
                  <w:marBottom w:val="0"/>
                  <w:divBdr>
                    <w:top w:val="none" w:sz="0" w:space="0" w:color="auto"/>
                    <w:left w:val="none" w:sz="0" w:space="0" w:color="auto"/>
                    <w:bottom w:val="none" w:sz="0" w:space="0" w:color="auto"/>
                    <w:right w:val="none" w:sz="0" w:space="0" w:color="auto"/>
                  </w:divBdr>
                  <w:divsChild>
                    <w:div w:id="25643535">
                      <w:marLeft w:val="0"/>
                      <w:marRight w:val="0"/>
                      <w:marTop w:val="0"/>
                      <w:marBottom w:val="0"/>
                      <w:divBdr>
                        <w:top w:val="none" w:sz="0" w:space="0" w:color="auto"/>
                        <w:left w:val="none" w:sz="0" w:space="0" w:color="auto"/>
                        <w:bottom w:val="none" w:sz="0" w:space="0" w:color="auto"/>
                        <w:right w:val="none" w:sz="0" w:space="0" w:color="auto"/>
                      </w:divBdr>
                    </w:div>
                  </w:divsChild>
                </w:div>
                <w:div w:id="1155224794">
                  <w:marLeft w:val="0"/>
                  <w:marRight w:val="0"/>
                  <w:marTop w:val="0"/>
                  <w:marBottom w:val="0"/>
                  <w:divBdr>
                    <w:top w:val="none" w:sz="0" w:space="0" w:color="auto"/>
                    <w:left w:val="none" w:sz="0" w:space="0" w:color="auto"/>
                    <w:bottom w:val="none" w:sz="0" w:space="0" w:color="auto"/>
                    <w:right w:val="none" w:sz="0" w:space="0" w:color="auto"/>
                  </w:divBdr>
                  <w:divsChild>
                    <w:div w:id="1543253717">
                      <w:marLeft w:val="0"/>
                      <w:marRight w:val="0"/>
                      <w:marTop w:val="0"/>
                      <w:marBottom w:val="0"/>
                      <w:divBdr>
                        <w:top w:val="none" w:sz="0" w:space="0" w:color="auto"/>
                        <w:left w:val="none" w:sz="0" w:space="0" w:color="auto"/>
                        <w:bottom w:val="none" w:sz="0" w:space="0" w:color="auto"/>
                        <w:right w:val="none" w:sz="0" w:space="0" w:color="auto"/>
                      </w:divBdr>
                    </w:div>
                  </w:divsChild>
                </w:div>
                <w:div w:id="1167012466">
                  <w:marLeft w:val="0"/>
                  <w:marRight w:val="0"/>
                  <w:marTop w:val="0"/>
                  <w:marBottom w:val="0"/>
                  <w:divBdr>
                    <w:top w:val="none" w:sz="0" w:space="0" w:color="auto"/>
                    <w:left w:val="none" w:sz="0" w:space="0" w:color="auto"/>
                    <w:bottom w:val="none" w:sz="0" w:space="0" w:color="auto"/>
                    <w:right w:val="none" w:sz="0" w:space="0" w:color="auto"/>
                  </w:divBdr>
                  <w:divsChild>
                    <w:div w:id="21327888">
                      <w:marLeft w:val="0"/>
                      <w:marRight w:val="0"/>
                      <w:marTop w:val="0"/>
                      <w:marBottom w:val="0"/>
                      <w:divBdr>
                        <w:top w:val="none" w:sz="0" w:space="0" w:color="auto"/>
                        <w:left w:val="none" w:sz="0" w:space="0" w:color="auto"/>
                        <w:bottom w:val="none" w:sz="0" w:space="0" w:color="auto"/>
                        <w:right w:val="none" w:sz="0" w:space="0" w:color="auto"/>
                      </w:divBdr>
                    </w:div>
                  </w:divsChild>
                </w:div>
                <w:div w:id="1236279910">
                  <w:marLeft w:val="0"/>
                  <w:marRight w:val="0"/>
                  <w:marTop w:val="0"/>
                  <w:marBottom w:val="0"/>
                  <w:divBdr>
                    <w:top w:val="none" w:sz="0" w:space="0" w:color="auto"/>
                    <w:left w:val="none" w:sz="0" w:space="0" w:color="auto"/>
                    <w:bottom w:val="none" w:sz="0" w:space="0" w:color="auto"/>
                    <w:right w:val="none" w:sz="0" w:space="0" w:color="auto"/>
                  </w:divBdr>
                  <w:divsChild>
                    <w:div w:id="1753887202">
                      <w:marLeft w:val="0"/>
                      <w:marRight w:val="0"/>
                      <w:marTop w:val="0"/>
                      <w:marBottom w:val="0"/>
                      <w:divBdr>
                        <w:top w:val="none" w:sz="0" w:space="0" w:color="auto"/>
                        <w:left w:val="none" w:sz="0" w:space="0" w:color="auto"/>
                        <w:bottom w:val="none" w:sz="0" w:space="0" w:color="auto"/>
                        <w:right w:val="none" w:sz="0" w:space="0" w:color="auto"/>
                      </w:divBdr>
                    </w:div>
                  </w:divsChild>
                </w:div>
                <w:div w:id="1238249584">
                  <w:marLeft w:val="0"/>
                  <w:marRight w:val="0"/>
                  <w:marTop w:val="0"/>
                  <w:marBottom w:val="0"/>
                  <w:divBdr>
                    <w:top w:val="none" w:sz="0" w:space="0" w:color="auto"/>
                    <w:left w:val="none" w:sz="0" w:space="0" w:color="auto"/>
                    <w:bottom w:val="none" w:sz="0" w:space="0" w:color="auto"/>
                    <w:right w:val="none" w:sz="0" w:space="0" w:color="auto"/>
                  </w:divBdr>
                  <w:divsChild>
                    <w:div w:id="1518108096">
                      <w:marLeft w:val="0"/>
                      <w:marRight w:val="0"/>
                      <w:marTop w:val="0"/>
                      <w:marBottom w:val="0"/>
                      <w:divBdr>
                        <w:top w:val="none" w:sz="0" w:space="0" w:color="auto"/>
                        <w:left w:val="none" w:sz="0" w:space="0" w:color="auto"/>
                        <w:bottom w:val="none" w:sz="0" w:space="0" w:color="auto"/>
                        <w:right w:val="none" w:sz="0" w:space="0" w:color="auto"/>
                      </w:divBdr>
                    </w:div>
                  </w:divsChild>
                </w:div>
                <w:div w:id="1336884602">
                  <w:marLeft w:val="0"/>
                  <w:marRight w:val="0"/>
                  <w:marTop w:val="0"/>
                  <w:marBottom w:val="0"/>
                  <w:divBdr>
                    <w:top w:val="none" w:sz="0" w:space="0" w:color="auto"/>
                    <w:left w:val="none" w:sz="0" w:space="0" w:color="auto"/>
                    <w:bottom w:val="none" w:sz="0" w:space="0" w:color="auto"/>
                    <w:right w:val="none" w:sz="0" w:space="0" w:color="auto"/>
                  </w:divBdr>
                  <w:divsChild>
                    <w:div w:id="502165567">
                      <w:marLeft w:val="0"/>
                      <w:marRight w:val="0"/>
                      <w:marTop w:val="0"/>
                      <w:marBottom w:val="0"/>
                      <w:divBdr>
                        <w:top w:val="none" w:sz="0" w:space="0" w:color="auto"/>
                        <w:left w:val="none" w:sz="0" w:space="0" w:color="auto"/>
                        <w:bottom w:val="none" w:sz="0" w:space="0" w:color="auto"/>
                        <w:right w:val="none" w:sz="0" w:space="0" w:color="auto"/>
                      </w:divBdr>
                    </w:div>
                  </w:divsChild>
                </w:div>
                <w:div w:id="1374621064">
                  <w:marLeft w:val="0"/>
                  <w:marRight w:val="0"/>
                  <w:marTop w:val="0"/>
                  <w:marBottom w:val="0"/>
                  <w:divBdr>
                    <w:top w:val="none" w:sz="0" w:space="0" w:color="auto"/>
                    <w:left w:val="none" w:sz="0" w:space="0" w:color="auto"/>
                    <w:bottom w:val="none" w:sz="0" w:space="0" w:color="auto"/>
                    <w:right w:val="none" w:sz="0" w:space="0" w:color="auto"/>
                  </w:divBdr>
                  <w:divsChild>
                    <w:div w:id="2017806753">
                      <w:marLeft w:val="0"/>
                      <w:marRight w:val="0"/>
                      <w:marTop w:val="0"/>
                      <w:marBottom w:val="0"/>
                      <w:divBdr>
                        <w:top w:val="none" w:sz="0" w:space="0" w:color="auto"/>
                        <w:left w:val="none" w:sz="0" w:space="0" w:color="auto"/>
                        <w:bottom w:val="none" w:sz="0" w:space="0" w:color="auto"/>
                        <w:right w:val="none" w:sz="0" w:space="0" w:color="auto"/>
                      </w:divBdr>
                    </w:div>
                  </w:divsChild>
                </w:div>
                <w:div w:id="1392924000">
                  <w:marLeft w:val="0"/>
                  <w:marRight w:val="0"/>
                  <w:marTop w:val="0"/>
                  <w:marBottom w:val="0"/>
                  <w:divBdr>
                    <w:top w:val="none" w:sz="0" w:space="0" w:color="auto"/>
                    <w:left w:val="none" w:sz="0" w:space="0" w:color="auto"/>
                    <w:bottom w:val="none" w:sz="0" w:space="0" w:color="auto"/>
                    <w:right w:val="none" w:sz="0" w:space="0" w:color="auto"/>
                  </w:divBdr>
                  <w:divsChild>
                    <w:div w:id="732658155">
                      <w:marLeft w:val="0"/>
                      <w:marRight w:val="0"/>
                      <w:marTop w:val="0"/>
                      <w:marBottom w:val="0"/>
                      <w:divBdr>
                        <w:top w:val="none" w:sz="0" w:space="0" w:color="auto"/>
                        <w:left w:val="none" w:sz="0" w:space="0" w:color="auto"/>
                        <w:bottom w:val="none" w:sz="0" w:space="0" w:color="auto"/>
                        <w:right w:val="none" w:sz="0" w:space="0" w:color="auto"/>
                      </w:divBdr>
                    </w:div>
                  </w:divsChild>
                </w:div>
                <w:div w:id="1430853515">
                  <w:marLeft w:val="0"/>
                  <w:marRight w:val="0"/>
                  <w:marTop w:val="0"/>
                  <w:marBottom w:val="0"/>
                  <w:divBdr>
                    <w:top w:val="none" w:sz="0" w:space="0" w:color="auto"/>
                    <w:left w:val="none" w:sz="0" w:space="0" w:color="auto"/>
                    <w:bottom w:val="none" w:sz="0" w:space="0" w:color="auto"/>
                    <w:right w:val="none" w:sz="0" w:space="0" w:color="auto"/>
                  </w:divBdr>
                  <w:divsChild>
                    <w:div w:id="68578030">
                      <w:marLeft w:val="0"/>
                      <w:marRight w:val="0"/>
                      <w:marTop w:val="0"/>
                      <w:marBottom w:val="0"/>
                      <w:divBdr>
                        <w:top w:val="none" w:sz="0" w:space="0" w:color="auto"/>
                        <w:left w:val="none" w:sz="0" w:space="0" w:color="auto"/>
                        <w:bottom w:val="none" w:sz="0" w:space="0" w:color="auto"/>
                        <w:right w:val="none" w:sz="0" w:space="0" w:color="auto"/>
                      </w:divBdr>
                    </w:div>
                  </w:divsChild>
                </w:div>
                <w:div w:id="1471829344">
                  <w:marLeft w:val="0"/>
                  <w:marRight w:val="0"/>
                  <w:marTop w:val="0"/>
                  <w:marBottom w:val="0"/>
                  <w:divBdr>
                    <w:top w:val="none" w:sz="0" w:space="0" w:color="auto"/>
                    <w:left w:val="none" w:sz="0" w:space="0" w:color="auto"/>
                    <w:bottom w:val="none" w:sz="0" w:space="0" w:color="auto"/>
                    <w:right w:val="none" w:sz="0" w:space="0" w:color="auto"/>
                  </w:divBdr>
                  <w:divsChild>
                    <w:div w:id="1581256837">
                      <w:marLeft w:val="0"/>
                      <w:marRight w:val="0"/>
                      <w:marTop w:val="0"/>
                      <w:marBottom w:val="0"/>
                      <w:divBdr>
                        <w:top w:val="none" w:sz="0" w:space="0" w:color="auto"/>
                        <w:left w:val="none" w:sz="0" w:space="0" w:color="auto"/>
                        <w:bottom w:val="none" w:sz="0" w:space="0" w:color="auto"/>
                        <w:right w:val="none" w:sz="0" w:space="0" w:color="auto"/>
                      </w:divBdr>
                    </w:div>
                  </w:divsChild>
                </w:div>
                <w:div w:id="1601110060">
                  <w:marLeft w:val="0"/>
                  <w:marRight w:val="0"/>
                  <w:marTop w:val="0"/>
                  <w:marBottom w:val="0"/>
                  <w:divBdr>
                    <w:top w:val="none" w:sz="0" w:space="0" w:color="auto"/>
                    <w:left w:val="none" w:sz="0" w:space="0" w:color="auto"/>
                    <w:bottom w:val="none" w:sz="0" w:space="0" w:color="auto"/>
                    <w:right w:val="none" w:sz="0" w:space="0" w:color="auto"/>
                  </w:divBdr>
                  <w:divsChild>
                    <w:div w:id="1747453815">
                      <w:marLeft w:val="0"/>
                      <w:marRight w:val="0"/>
                      <w:marTop w:val="0"/>
                      <w:marBottom w:val="0"/>
                      <w:divBdr>
                        <w:top w:val="none" w:sz="0" w:space="0" w:color="auto"/>
                        <w:left w:val="none" w:sz="0" w:space="0" w:color="auto"/>
                        <w:bottom w:val="none" w:sz="0" w:space="0" w:color="auto"/>
                        <w:right w:val="none" w:sz="0" w:space="0" w:color="auto"/>
                      </w:divBdr>
                    </w:div>
                  </w:divsChild>
                </w:div>
                <w:div w:id="1629580765">
                  <w:marLeft w:val="0"/>
                  <w:marRight w:val="0"/>
                  <w:marTop w:val="0"/>
                  <w:marBottom w:val="0"/>
                  <w:divBdr>
                    <w:top w:val="none" w:sz="0" w:space="0" w:color="auto"/>
                    <w:left w:val="none" w:sz="0" w:space="0" w:color="auto"/>
                    <w:bottom w:val="none" w:sz="0" w:space="0" w:color="auto"/>
                    <w:right w:val="none" w:sz="0" w:space="0" w:color="auto"/>
                  </w:divBdr>
                  <w:divsChild>
                    <w:div w:id="1893223822">
                      <w:marLeft w:val="0"/>
                      <w:marRight w:val="0"/>
                      <w:marTop w:val="0"/>
                      <w:marBottom w:val="0"/>
                      <w:divBdr>
                        <w:top w:val="none" w:sz="0" w:space="0" w:color="auto"/>
                        <w:left w:val="none" w:sz="0" w:space="0" w:color="auto"/>
                        <w:bottom w:val="none" w:sz="0" w:space="0" w:color="auto"/>
                        <w:right w:val="none" w:sz="0" w:space="0" w:color="auto"/>
                      </w:divBdr>
                    </w:div>
                  </w:divsChild>
                </w:div>
                <w:div w:id="1630085829">
                  <w:marLeft w:val="0"/>
                  <w:marRight w:val="0"/>
                  <w:marTop w:val="0"/>
                  <w:marBottom w:val="0"/>
                  <w:divBdr>
                    <w:top w:val="none" w:sz="0" w:space="0" w:color="auto"/>
                    <w:left w:val="none" w:sz="0" w:space="0" w:color="auto"/>
                    <w:bottom w:val="none" w:sz="0" w:space="0" w:color="auto"/>
                    <w:right w:val="none" w:sz="0" w:space="0" w:color="auto"/>
                  </w:divBdr>
                  <w:divsChild>
                    <w:div w:id="603194227">
                      <w:marLeft w:val="0"/>
                      <w:marRight w:val="0"/>
                      <w:marTop w:val="0"/>
                      <w:marBottom w:val="0"/>
                      <w:divBdr>
                        <w:top w:val="none" w:sz="0" w:space="0" w:color="auto"/>
                        <w:left w:val="none" w:sz="0" w:space="0" w:color="auto"/>
                        <w:bottom w:val="none" w:sz="0" w:space="0" w:color="auto"/>
                        <w:right w:val="none" w:sz="0" w:space="0" w:color="auto"/>
                      </w:divBdr>
                    </w:div>
                  </w:divsChild>
                </w:div>
                <w:div w:id="1766919733">
                  <w:marLeft w:val="0"/>
                  <w:marRight w:val="0"/>
                  <w:marTop w:val="0"/>
                  <w:marBottom w:val="0"/>
                  <w:divBdr>
                    <w:top w:val="none" w:sz="0" w:space="0" w:color="auto"/>
                    <w:left w:val="none" w:sz="0" w:space="0" w:color="auto"/>
                    <w:bottom w:val="none" w:sz="0" w:space="0" w:color="auto"/>
                    <w:right w:val="none" w:sz="0" w:space="0" w:color="auto"/>
                  </w:divBdr>
                  <w:divsChild>
                    <w:div w:id="584607677">
                      <w:marLeft w:val="0"/>
                      <w:marRight w:val="0"/>
                      <w:marTop w:val="0"/>
                      <w:marBottom w:val="0"/>
                      <w:divBdr>
                        <w:top w:val="none" w:sz="0" w:space="0" w:color="auto"/>
                        <w:left w:val="none" w:sz="0" w:space="0" w:color="auto"/>
                        <w:bottom w:val="none" w:sz="0" w:space="0" w:color="auto"/>
                        <w:right w:val="none" w:sz="0" w:space="0" w:color="auto"/>
                      </w:divBdr>
                    </w:div>
                  </w:divsChild>
                </w:div>
                <w:div w:id="1794666538">
                  <w:marLeft w:val="0"/>
                  <w:marRight w:val="0"/>
                  <w:marTop w:val="0"/>
                  <w:marBottom w:val="0"/>
                  <w:divBdr>
                    <w:top w:val="none" w:sz="0" w:space="0" w:color="auto"/>
                    <w:left w:val="none" w:sz="0" w:space="0" w:color="auto"/>
                    <w:bottom w:val="none" w:sz="0" w:space="0" w:color="auto"/>
                    <w:right w:val="none" w:sz="0" w:space="0" w:color="auto"/>
                  </w:divBdr>
                  <w:divsChild>
                    <w:div w:id="1455830353">
                      <w:marLeft w:val="0"/>
                      <w:marRight w:val="0"/>
                      <w:marTop w:val="0"/>
                      <w:marBottom w:val="0"/>
                      <w:divBdr>
                        <w:top w:val="none" w:sz="0" w:space="0" w:color="auto"/>
                        <w:left w:val="none" w:sz="0" w:space="0" w:color="auto"/>
                        <w:bottom w:val="none" w:sz="0" w:space="0" w:color="auto"/>
                        <w:right w:val="none" w:sz="0" w:space="0" w:color="auto"/>
                      </w:divBdr>
                    </w:div>
                  </w:divsChild>
                </w:div>
                <w:div w:id="1905795721">
                  <w:marLeft w:val="0"/>
                  <w:marRight w:val="0"/>
                  <w:marTop w:val="0"/>
                  <w:marBottom w:val="0"/>
                  <w:divBdr>
                    <w:top w:val="none" w:sz="0" w:space="0" w:color="auto"/>
                    <w:left w:val="none" w:sz="0" w:space="0" w:color="auto"/>
                    <w:bottom w:val="none" w:sz="0" w:space="0" w:color="auto"/>
                    <w:right w:val="none" w:sz="0" w:space="0" w:color="auto"/>
                  </w:divBdr>
                  <w:divsChild>
                    <w:div w:id="857934264">
                      <w:marLeft w:val="0"/>
                      <w:marRight w:val="0"/>
                      <w:marTop w:val="0"/>
                      <w:marBottom w:val="0"/>
                      <w:divBdr>
                        <w:top w:val="none" w:sz="0" w:space="0" w:color="auto"/>
                        <w:left w:val="none" w:sz="0" w:space="0" w:color="auto"/>
                        <w:bottom w:val="none" w:sz="0" w:space="0" w:color="auto"/>
                        <w:right w:val="none" w:sz="0" w:space="0" w:color="auto"/>
                      </w:divBdr>
                    </w:div>
                  </w:divsChild>
                </w:div>
                <w:div w:id="1959754344">
                  <w:marLeft w:val="0"/>
                  <w:marRight w:val="0"/>
                  <w:marTop w:val="0"/>
                  <w:marBottom w:val="0"/>
                  <w:divBdr>
                    <w:top w:val="none" w:sz="0" w:space="0" w:color="auto"/>
                    <w:left w:val="none" w:sz="0" w:space="0" w:color="auto"/>
                    <w:bottom w:val="none" w:sz="0" w:space="0" w:color="auto"/>
                    <w:right w:val="none" w:sz="0" w:space="0" w:color="auto"/>
                  </w:divBdr>
                  <w:divsChild>
                    <w:div w:id="138268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437195">
      <w:bodyDiv w:val="1"/>
      <w:marLeft w:val="0"/>
      <w:marRight w:val="0"/>
      <w:marTop w:val="0"/>
      <w:marBottom w:val="0"/>
      <w:divBdr>
        <w:top w:val="none" w:sz="0" w:space="0" w:color="auto"/>
        <w:left w:val="none" w:sz="0" w:space="0" w:color="auto"/>
        <w:bottom w:val="none" w:sz="0" w:space="0" w:color="auto"/>
        <w:right w:val="none" w:sz="0" w:space="0" w:color="auto"/>
      </w:divBdr>
      <w:divsChild>
        <w:div w:id="282998370">
          <w:marLeft w:val="0"/>
          <w:marRight w:val="0"/>
          <w:marTop w:val="0"/>
          <w:marBottom w:val="0"/>
          <w:divBdr>
            <w:top w:val="none" w:sz="0" w:space="0" w:color="auto"/>
            <w:left w:val="none" w:sz="0" w:space="0" w:color="auto"/>
            <w:bottom w:val="none" w:sz="0" w:space="0" w:color="auto"/>
            <w:right w:val="none" w:sz="0" w:space="0" w:color="auto"/>
          </w:divBdr>
          <w:divsChild>
            <w:div w:id="399057416">
              <w:marLeft w:val="0"/>
              <w:marRight w:val="0"/>
              <w:marTop w:val="30"/>
              <w:marBottom w:val="30"/>
              <w:divBdr>
                <w:top w:val="none" w:sz="0" w:space="0" w:color="auto"/>
                <w:left w:val="none" w:sz="0" w:space="0" w:color="auto"/>
                <w:bottom w:val="none" w:sz="0" w:space="0" w:color="auto"/>
                <w:right w:val="none" w:sz="0" w:space="0" w:color="auto"/>
              </w:divBdr>
              <w:divsChild>
                <w:div w:id="26570603">
                  <w:marLeft w:val="0"/>
                  <w:marRight w:val="0"/>
                  <w:marTop w:val="0"/>
                  <w:marBottom w:val="0"/>
                  <w:divBdr>
                    <w:top w:val="none" w:sz="0" w:space="0" w:color="auto"/>
                    <w:left w:val="none" w:sz="0" w:space="0" w:color="auto"/>
                    <w:bottom w:val="none" w:sz="0" w:space="0" w:color="auto"/>
                    <w:right w:val="none" w:sz="0" w:space="0" w:color="auto"/>
                  </w:divBdr>
                  <w:divsChild>
                    <w:div w:id="281619612">
                      <w:marLeft w:val="0"/>
                      <w:marRight w:val="0"/>
                      <w:marTop w:val="0"/>
                      <w:marBottom w:val="0"/>
                      <w:divBdr>
                        <w:top w:val="none" w:sz="0" w:space="0" w:color="auto"/>
                        <w:left w:val="none" w:sz="0" w:space="0" w:color="auto"/>
                        <w:bottom w:val="none" w:sz="0" w:space="0" w:color="auto"/>
                        <w:right w:val="none" w:sz="0" w:space="0" w:color="auto"/>
                      </w:divBdr>
                    </w:div>
                  </w:divsChild>
                </w:div>
                <w:div w:id="248084733">
                  <w:marLeft w:val="0"/>
                  <w:marRight w:val="0"/>
                  <w:marTop w:val="0"/>
                  <w:marBottom w:val="0"/>
                  <w:divBdr>
                    <w:top w:val="none" w:sz="0" w:space="0" w:color="auto"/>
                    <w:left w:val="none" w:sz="0" w:space="0" w:color="auto"/>
                    <w:bottom w:val="none" w:sz="0" w:space="0" w:color="auto"/>
                    <w:right w:val="none" w:sz="0" w:space="0" w:color="auto"/>
                  </w:divBdr>
                  <w:divsChild>
                    <w:div w:id="1100880915">
                      <w:marLeft w:val="0"/>
                      <w:marRight w:val="0"/>
                      <w:marTop w:val="0"/>
                      <w:marBottom w:val="0"/>
                      <w:divBdr>
                        <w:top w:val="none" w:sz="0" w:space="0" w:color="auto"/>
                        <w:left w:val="none" w:sz="0" w:space="0" w:color="auto"/>
                        <w:bottom w:val="none" w:sz="0" w:space="0" w:color="auto"/>
                        <w:right w:val="none" w:sz="0" w:space="0" w:color="auto"/>
                      </w:divBdr>
                    </w:div>
                  </w:divsChild>
                </w:div>
                <w:div w:id="927926104">
                  <w:marLeft w:val="0"/>
                  <w:marRight w:val="0"/>
                  <w:marTop w:val="0"/>
                  <w:marBottom w:val="0"/>
                  <w:divBdr>
                    <w:top w:val="none" w:sz="0" w:space="0" w:color="auto"/>
                    <w:left w:val="none" w:sz="0" w:space="0" w:color="auto"/>
                    <w:bottom w:val="none" w:sz="0" w:space="0" w:color="auto"/>
                    <w:right w:val="none" w:sz="0" w:space="0" w:color="auto"/>
                  </w:divBdr>
                  <w:divsChild>
                    <w:div w:id="76365509">
                      <w:marLeft w:val="0"/>
                      <w:marRight w:val="0"/>
                      <w:marTop w:val="0"/>
                      <w:marBottom w:val="0"/>
                      <w:divBdr>
                        <w:top w:val="none" w:sz="0" w:space="0" w:color="auto"/>
                        <w:left w:val="none" w:sz="0" w:space="0" w:color="auto"/>
                        <w:bottom w:val="none" w:sz="0" w:space="0" w:color="auto"/>
                        <w:right w:val="none" w:sz="0" w:space="0" w:color="auto"/>
                      </w:divBdr>
                    </w:div>
                  </w:divsChild>
                </w:div>
                <w:div w:id="1044792232">
                  <w:marLeft w:val="0"/>
                  <w:marRight w:val="0"/>
                  <w:marTop w:val="0"/>
                  <w:marBottom w:val="0"/>
                  <w:divBdr>
                    <w:top w:val="none" w:sz="0" w:space="0" w:color="auto"/>
                    <w:left w:val="none" w:sz="0" w:space="0" w:color="auto"/>
                    <w:bottom w:val="none" w:sz="0" w:space="0" w:color="auto"/>
                    <w:right w:val="none" w:sz="0" w:space="0" w:color="auto"/>
                  </w:divBdr>
                  <w:divsChild>
                    <w:div w:id="1440635925">
                      <w:marLeft w:val="0"/>
                      <w:marRight w:val="0"/>
                      <w:marTop w:val="0"/>
                      <w:marBottom w:val="0"/>
                      <w:divBdr>
                        <w:top w:val="none" w:sz="0" w:space="0" w:color="auto"/>
                        <w:left w:val="none" w:sz="0" w:space="0" w:color="auto"/>
                        <w:bottom w:val="none" w:sz="0" w:space="0" w:color="auto"/>
                        <w:right w:val="none" w:sz="0" w:space="0" w:color="auto"/>
                      </w:divBdr>
                    </w:div>
                  </w:divsChild>
                </w:div>
                <w:div w:id="1240554605">
                  <w:marLeft w:val="0"/>
                  <w:marRight w:val="0"/>
                  <w:marTop w:val="0"/>
                  <w:marBottom w:val="0"/>
                  <w:divBdr>
                    <w:top w:val="none" w:sz="0" w:space="0" w:color="auto"/>
                    <w:left w:val="none" w:sz="0" w:space="0" w:color="auto"/>
                    <w:bottom w:val="none" w:sz="0" w:space="0" w:color="auto"/>
                    <w:right w:val="none" w:sz="0" w:space="0" w:color="auto"/>
                  </w:divBdr>
                  <w:divsChild>
                    <w:div w:id="1843156009">
                      <w:marLeft w:val="0"/>
                      <w:marRight w:val="0"/>
                      <w:marTop w:val="0"/>
                      <w:marBottom w:val="0"/>
                      <w:divBdr>
                        <w:top w:val="none" w:sz="0" w:space="0" w:color="auto"/>
                        <w:left w:val="none" w:sz="0" w:space="0" w:color="auto"/>
                        <w:bottom w:val="none" w:sz="0" w:space="0" w:color="auto"/>
                        <w:right w:val="none" w:sz="0" w:space="0" w:color="auto"/>
                      </w:divBdr>
                    </w:div>
                  </w:divsChild>
                </w:div>
                <w:div w:id="1303730105">
                  <w:marLeft w:val="0"/>
                  <w:marRight w:val="0"/>
                  <w:marTop w:val="0"/>
                  <w:marBottom w:val="0"/>
                  <w:divBdr>
                    <w:top w:val="none" w:sz="0" w:space="0" w:color="auto"/>
                    <w:left w:val="none" w:sz="0" w:space="0" w:color="auto"/>
                    <w:bottom w:val="none" w:sz="0" w:space="0" w:color="auto"/>
                    <w:right w:val="none" w:sz="0" w:space="0" w:color="auto"/>
                  </w:divBdr>
                  <w:divsChild>
                    <w:div w:id="1154837727">
                      <w:marLeft w:val="0"/>
                      <w:marRight w:val="0"/>
                      <w:marTop w:val="0"/>
                      <w:marBottom w:val="0"/>
                      <w:divBdr>
                        <w:top w:val="none" w:sz="0" w:space="0" w:color="auto"/>
                        <w:left w:val="none" w:sz="0" w:space="0" w:color="auto"/>
                        <w:bottom w:val="none" w:sz="0" w:space="0" w:color="auto"/>
                        <w:right w:val="none" w:sz="0" w:space="0" w:color="auto"/>
                      </w:divBdr>
                    </w:div>
                  </w:divsChild>
                </w:div>
                <w:div w:id="1327246638">
                  <w:marLeft w:val="0"/>
                  <w:marRight w:val="0"/>
                  <w:marTop w:val="0"/>
                  <w:marBottom w:val="0"/>
                  <w:divBdr>
                    <w:top w:val="none" w:sz="0" w:space="0" w:color="auto"/>
                    <w:left w:val="none" w:sz="0" w:space="0" w:color="auto"/>
                    <w:bottom w:val="none" w:sz="0" w:space="0" w:color="auto"/>
                    <w:right w:val="none" w:sz="0" w:space="0" w:color="auto"/>
                  </w:divBdr>
                  <w:divsChild>
                    <w:div w:id="1151172058">
                      <w:marLeft w:val="0"/>
                      <w:marRight w:val="0"/>
                      <w:marTop w:val="0"/>
                      <w:marBottom w:val="0"/>
                      <w:divBdr>
                        <w:top w:val="none" w:sz="0" w:space="0" w:color="auto"/>
                        <w:left w:val="none" w:sz="0" w:space="0" w:color="auto"/>
                        <w:bottom w:val="none" w:sz="0" w:space="0" w:color="auto"/>
                        <w:right w:val="none" w:sz="0" w:space="0" w:color="auto"/>
                      </w:divBdr>
                    </w:div>
                  </w:divsChild>
                </w:div>
                <w:div w:id="1416975730">
                  <w:marLeft w:val="0"/>
                  <w:marRight w:val="0"/>
                  <w:marTop w:val="0"/>
                  <w:marBottom w:val="0"/>
                  <w:divBdr>
                    <w:top w:val="none" w:sz="0" w:space="0" w:color="auto"/>
                    <w:left w:val="none" w:sz="0" w:space="0" w:color="auto"/>
                    <w:bottom w:val="none" w:sz="0" w:space="0" w:color="auto"/>
                    <w:right w:val="none" w:sz="0" w:space="0" w:color="auto"/>
                  </w:divBdr>
                  <w:divsChild>
                    <w:div w:id="580061267">
                      <w:marLeft w:val="0"/>
                      <w:marRight w:val="0"/>
                      <w:marTop w:val="0"/>
                      <w:marBottom w:val="0"/>
                      <w:divBdr>
                        <w:top w:val="none" w:sz="0" w:space="0" w:color="auto"/>
                        <w:left w:val="none" w:sz="0" w:space="0" w:color="auto"/>
                        <w:bottom w:val="none" w:sz="0" w:space="0" w:color="auto"/>
                        <w:right w:val="none" w:sz="0" w:space="0" w:color="auto"/>
                      </w:divBdr>
                    </w:div>
                  </w:divsChild>
                </w:div>
                <w:div w:id="1845506917">
                  <w:marLeft w:val="0"/>
                  <w:marRight w:val="0"/>
                  <w:marTop w:val="0"/>
                  <w:marBottom w:val="0"/>
                  <w:divBdr>
                    <w:top w:val="none" w:sz="0" w:space="0" w:color="auto"/>
                    <w:left w:val="none" w:sz="0" w:space="0" w:color="auto"/>
                    <w:bottom w:val="none" w:sz="0" w:space="0" w:color="auto"/>
                    <w:right w:val="none" w:sz="0" w:space="0" w:color="auto"/>
                  </w:divBdr>
                  <w:divsChild>
                    <w:div w:id="2324051">
                      <w:marLeft w:val="0"/>
                      <w:marRight w:val="0"/>
                      <w:marTop w:val="0"/>
                      <w:marBottom w:val="0"/>
                      <w:divBdr>
                        <w:top w:val="none" w:sz="0" w:space="0" w:color="auto"/>
                        <w:left w:val="none" w:sz="0" w:space="0" w:color="auto"/>
                        <w:bottom w:val="none" w:sz="0" w:space="0" w:color="auto"/>
                        <w:right w:val="none" w:sz="0" w:space="0" w:color="auto"/>
                      </w:divBdr>
                    </w:div>
                  </w:divsChild>
                </w:div>
                <w:div w:id="1873422434">
                  <w:marLeft w:val="0"/>
                  <w:marRight w:val="0"/>
                  <w:marTop w:val="0"/>
                  <w:marBottom w:val="0"/>
                  <w:divBdr>
                    <w:top w:val="none" w:sz="0" w:space="0" w:color="auto"/>
                    <w:left w:val="none" w:sz="0" w:space="0" w:color="auto"/>
                    <w:bottom w:val="none" w:sz="0" w:space="0" w:color="auto"/>
                    <w:right w:val="none" w:sz="0" w:space="0" w:color="auto"/>
                  </w:divBdr>
                  <w:divsChild>
                    <w:div w:id="236668082">
                      <w:marLeft w:val="0"/>
                      <w:marRight w:val="0"/>
                      <w:marTop w:val="0"/>
                      <w:marBottom w:val="0"/>
                      <w:divBdr>
                        <w:top w:val="none" w:sz="0" w:space="0" w:color="auto"/>
                        <w:left w:val="none" w:sz="0" w:space="0" w:color="auto"/>
                        <w:bottom w:val="none" w:sz="0" w:space="0" w:color="auto"/>
                        <w:right w:val="none" w:sz="0" w:space="0" w:color="auto"/>
                      </w:divBdr>
                    </w:div>
                  </w:divsChild>
                </w:div>
                <w:div w:id="2052918371">
                  <w:marLeft w:val="0"/>
                  <w:marRight w:val="0"/>
                  <w:marTop w:val="0"/>
                  <w:marBottom w:val="0"/>
                  <w:divBdr>
                    <w:top w:val="none" w:sz="0" w:space="0" w:color="auto"/>
                    <w:left w:val="none" w:sz="0" w:space="0" w:color="auto"/>
                    <w:bottom w:val="none" w:sz="0" w:space="0" w:color="auto"/>
                    <w:right w:val="none" w:sz="0" w:space="0" w:color="auto"/>
                  </w:divBdr>
                  <w:divsChild>
                    <w:div w:id="816529629">
                      <w:marLeft w:val="0"/>
                      <w:marRight w:val="0"/>
                      <w:marTop w:val="0"/>
                      <w:marBottom w:val="0"/>
                      <w:divBdr>
                        <w:top w:val="none" w:sz="0" w:space="0" w:color="auto"/>
                        <w:left w:val="none" w:sz="0" w:space="0" w:color="auto"/>
                        <w:bottom w:val="none" w:sz="0" w:space="0" w:color="auto"/>
                        <w:right w:val="none" w:sz="0" w:space="0" w:color="auto"/>
                      </w:divBdr>
                    </w:div>
                  </w:divsChild>
                </w:div>
                <w:div w:id="2076465053">
                  <w:marLeft w:val="0"/>
                  <w:marRight w:val="0"/>
                  <w:marTop w:val="0"/>
                  <w:marBottom w:val="0"/>
                  <w:divBdr>
                    <w:top w:val="none" w:sz="0" w:space="0" w:color="auto"/>
                    <w:left w:val="none" w:sz="0" w:space="0" w:color="auto"/>
                    <w:bottom w:val="none" w:sz="0" w:space="0" w:color="auto"/>
                    <w:right w:val="none" w:sz="0" w:space="0" w:color="auto"/>
                  </w:divBdr>
                  <w:divsChild>
                    <w:div w:id="100258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814363">
          <w:marLeft w:val="0"/>
          <w:marRight w:val="0"/>
          <w:marTop w:val="0"/>
          <w:marBottom w:val="0"/>
          <w:divBdr>
            <w:top w:val="none" w:sz="0" w:space="0" w:color="auto"/>
            <w:left w:val="none" w:sz="0" w:space="0" w:color="auto"/>
            <w:bottom w:val="none" w:sz="0" w:space="0" w:color="auto"/>
            <w:right w:val="none" w:sz="0" w:space="0" w:color="auto"/>
          </w:divBdr>
        </w:div>
      </w:divsChild>
    </w:div>
    <w:div w:id="1875649025">
      <w:bodyDiv w:val="1"/>
      <w:marLeft w:val="0"/>
      <w:marRight w:val="0"/>
      <w:marTop w:val="0"/>
      <w:marBottom w:val="0"/>
      <w:divBdr>
        <w:top w:val="none" w:sz="0" w:space="0" w:color="auto"/>
        <w:left w:val="none" w:sz="0" w:space="0" w:color="auto"/>
        <w:bottom w:val="none" w:sz="0" w:space="0" w:color="auto"/>
        <w:right w:val="none" w:sz="0" w:space="0" w:color="auto"/>
      </w:divBdr>
    </w:div>
    <w:div w:id="1952976017">
      <w:bodyDiv w:val="1"/>
      <w:marLeft w:val="0"/>
      <w:marRight w:val="0"/>
      <w:marTop w:val="0"/>
      <w:marBottom w:val="0"/>
      <w:divBdr>
        <w:top w:val="none" w:sz="0" w:space="0" w:color="auto"/>
        <w:left w:val="none" w:sz="0" w:space="0" w:color="auto"/>
        <w:bottom w:val="none" w:sz="0" w:space="0" w:color="auto"/>
        <w:right w:val="none" w:sz="0" w:space="0" w:color="auto"/>
      </w:divBdr>
    </w:div>
    <w:div w:id="2015566663">
      <w:bodyDiv w:val="1"/>
      <w:marLeft w:val="0"/>
      <w:marRight w:val="0"/>
      <w:marTop w:val="0"/>
      <w:marBottom w:val="0"/>
      <w:divBdr>
        <w:top w:val="none" w:sz="0" w:space="0" w:color="auto"/>
        <w:left w:val="none" w:sz="0" w:space="0" w:color="auto"/>
        <w:bottom w:val="none" w:sz="0" w:space="0" w:color="auto"/>
        <w:right w:val="none" w:sz="0" w:space="0" w:color="auto"/>
      </w:divBdr>
    </w:div>
    <w:div w:id="2059010620">
      <w:bodyDiv w:val="1"/>
      <w:marLeft w:val="0"/>
      <w:marRight w:val="0"/>
      <w:marTop w:val="0"/>
      <w:marBottom w:val="0"/>
      <w:divBdr>
        <w:top w:val="none" w:sz="0" w:space="0" w:color="auto"/>
        <w:left w:val="none" w:sz="0" w:space="0" w:color="auto"/>
        <w:bottom w:val="none" w:sz="0" w:space="0" w:color="auto"/>
        <w:right w:val="none" w:sz="0" w:space="0" w:color="auto"/>
      </w:divBdr>
    </w:div>
    <w:div w:id="2089039209">
      <w:bodyDiv w:val="1"/>
      <w:marLeft w:val="0"/>
      <w:marRight w:val="0"/>
      <w:marTop w:val="0"/>
      <w:marBottom w:val="0"/>
      <w:divBdr>
        <w:top w:val="none" w:sz="0" w:space="0" w:color="auto"/>
        <w:left w:val="none" w:sz="0" w:space="0" w:color="auto"/>
        <w:bottom w:val="none" w:sz="0" w:space="0" w:color="auto"/>
        <w:right w:val="none" w:sz="0" w:space="0" w:color="auto"/>
      </w:divBdr>
      <w:divsChild>
        <w:div w:id="581567664">
          <w:marLeft w:val="0"/>
          <w:marRight w:val="0"/>
          <w:marTop w:val="0"/>
          <w:marBottom w:val="0"/>
          <w:divBdr>
            <w:top w:val="none" w:sz="0" w:space="0" w:color="auto"/>
            <w:left w:val="none" w:sz="0" w:space="0" w:color="auto"/>
            <w:bottom w:val="none" w:sz="0" w:space="0" w:color="auto"/>
            <w:right w:val="none" w:sz="0" w:space="0" w:color="auto"/>
          </w:divBdr>
          <w:divsChild>
            <w:div w:id="1326860444">
              <w:marLeft w:val="0"/>
              <w:marRight w:val="0"/>
              <w:marTop w:val="30"/>
              <w:marBottom w:val="30"/>
              <w:divBdr>
                <w:top w:val="none" w:sz="0" w:space="0" w:color="auto"/>
                <w:left w:val="none" w:sz="0" w:space="0" w:color="auto"/>
                <w:bottom w:val="none" w:sz="0" w:space="0" w:color="auto"/>
                <w:right w:val="none" w:sz="0" w:space="0" w:color="auto"/>
              </w:divBdr>
              <w:divsChild>
                <w:div w:id="39937773">
                  <w:marLeft w:val="0"/>
                  <w:marRight w:val="0"/>
                  <w:marTop w:val="0"/>
                  <w:marBottom w:val="0"/>
                  <w:divBdr>
                    <w:top w:val="none" w:sz="0" w:space="0" w:color="auto"/>
                    <w:left w:val="none" w:sz="0" w:space="0" w:color="auto"/>
                    <w:bottom w:val="none" w:sz="0" w:space="0" w:color="auto"/>
                    <w:right w:val="none" w:sz="0" w:space="0" w:color="auto"/>
                  </w:divBdr>
                  <w:divsChild>
                    <w:div w:id="423763877">
                      <w:marLeft w:val="0"/>
                      <w:marRight w:val="0"/>
                      <w:marTop w:val="0"/>
                      <w:marBottom w:val="0"/>
                      <w:divBdr>
                        <w:top w:val="none" w:sz="0" w:space="0" w:color="auto"/>
                        <w:left w:val="none" w:sz="0" w:space="0" w:color="auto"/>
                        <w:bottom w:val="none" w:sz="0" w:space="0" w:color="auto"/>
                        <w:right w:val="none" w:sz="0" w:space="0" w:color="auto"/>
                      </w:divBdr>
                    </w:div>
                  </w:divsChild>
                </w:div>
                <w:div w:id="44791966">
                  <w:marLeft w:val="0"/>
                  <w:marRight w:val="0"/>
                  <w:marTop w:val="0"/>
                  <w:marBottom w:val="0"/>
                  <w:divBdr>
                    <w:top w:val="none" w:sz="0" w:space="0" w:color="auto"/>
                    <w:left w:val="none" w:sz="0" w:space="0" w:color="auto"/>
                    <w:bottom w:val="none" w:sz="0" w:space="0" w:color="auto"/>
                    <w:right w:val="none" w:sz="0" w:space="0" w:color="auto"/>
                  </w:divBdr>
                  <w:divsChild>
                    <w:div w:id="2013990406">
                      <w:marLeft w:val="0"/>
                      <w:marRight w:val="0"/>
                      <w:marTop w:val="0"/>
                      <w:marBottom w:val="0"/>
                      <w:divBdr>
                        <w:top w:val="none" w:sz="0" w:space="0" w:color="auto"/>
                        <w:left w:val="none" w:sz="0" w:space="0" w:color="auto"/>
                        <w:bottom w:val="none" w:sz="0" w:space="0" w:color="auto"/>
                        <w:right w:val="none" w:sz="0" w:space="0" w:color="auto"/>
                      </w:divBdr>
                    </w:div>
                  </w:divsChild>
                </w:div>
                <w:div w:id="64574704">
                  <w:marLeft w:val="0"/>
                  <w:marRight w:val="0"/>
                  <w:marTop w:val="0"/>
                  <w:marBottom w:val="0"/>
                  <w:divBdr>
                    <w:top w:val="none" w:sz="0" w:space="0" w:color="auto"/>
                    <w:left w:val="none" w:sz="0" w:space="0" w:color="auto"/>
                    <w:bottom w:val="none" w:sz="0" w:space="0" w:color="auto"/>
                    <w:right w:val="none" w:sz="0" w:space="0" w:color="auto"/>
                  </w:divBdr>
                  <w:divsChild>
                    <w:div w:id="1638100666">
                      <w:marLeft w:val="0"/>
                      <w:marRight w:val="0"/>
                      <w:marTop w:val="0"/>
                      <w:marBottom w:val="0"/>
                      <w:divBdr>
                        <w:top w:val="none" w:sz="0" w:space="0" w:color="auto"/>
                        <w:left w:val="none" w:sz="0" w:space="0" w:color="auto"/>
                        <w:bottom w:val="none" w:sz="0" w:space="0" w:color="auto"/>
                        <w:right w:val="none" w:sz="0" w:space="0" w:color="auto"/>
                      </w:divBdr>
                    </w:div>
                  </w:divsChild>
                </w:div>
                <w:div w:id="66464938">
                  <w:marLeft w:val="0"/>
                  <w:marRight w:val="0"/>
                  <w:marTop w:val="0"/>
                  <w:marBottom w:val="0"/>
                  <w:divBdr>
                    <w:top w:val="none" w:sz="0" w:space="0" w:color="auto"/>
                    <w:left w:val="none" w:sz="0" w:space="0" w:color="auto"/>
                    <w:bottom w:val="none" w:sz="0" w:space="0" w:color="auto"/>
                    <w:right w:val="none" w:sz="0" w:space="0" w:color="auto"/>
                  </w:divBdr>
                  <w:divsChild>
                    <w:div w:id="1119448245">
                      <w:marLeft w:val="0"/>
                      <w:marRight w:val="0"/>
                      <w:marTop w:val="0"/>
                      <w:marBottom w:val="0"/>
                      <w:divBdr>
                        <w:top w:val="none" w:sz="0" w:space="0" w:color="auto"/>
                        <w:left w:val="none" w:sz="0" w:space="0" w:color="auto"/>
                        <w:bottom w:val="none" w:sz="0" w:space="0" w:color="auto"/>
                        <w:right w:val="none" w:sz="0" w:space="0" w:color="auto"/>
                      </w:divBdr>
                    </w:div>
                  </w:divsChild>
                </w:div>
                <w:div w:id="86123261">
                  <w:marLeft w:val="0"/>
                  <w:marRight w:val="0"/>
                  <w:marTop w:val="0"/>
                  <w:marBottom w:val="0"/>
                  <w:divBdr>
                    <w:top w:val="none" w:sz="0" w:space="0" w:color="auto"/>
                    <w:left w:val="none" w:sz="0" w:space="0" w:color="auto"/>
                    <w:bottom w:val="none" w:sz="0" w:space="0" w:color="auto"/>
                    <w:right w:val="none" w:sz="0" w:space="0" w:color="auto"/>
                  </w:divBdr>
                  <w:divsChild>
                    <w:div w:id="342053797">
                      <w:marLeft w:val="0"/>
                      <w:marRight w:val="0"/>
                      <w:marTop w:val="0"/>
                      <w:marBottom w:val="0"/>
                      <w:divBdr>
                        <w:top w:val="none" w:sz="0" w:space="0" w:color="auto"/>
                        <w:left w:val="none" w:sz="0" w:space="0" w:color="auto"/>
                        <w:bottom w:val="none" w:sz="0" w:space="0" w:color="auto"/>
                        <w:right w:val="none" w:sz="0" w:space="0" w:color="auto"/>
                      </w:divBdr>
                    </w:div>
                  </w:divsChild>
                </w:div>
                <w:div w:id="107549559">
                  <w:marLeft w:val="0"/>
                  <w:marRight w:val="0"/>
                  <w:marTop w:val="0"/>
                  <w:marBottom w:val="0"/>
                  <w:divBdr>
                    <w:top w:val="none" w:sz="0" w:space="0" w:color="auto"/>
                    <w:left w:val="none" w:sz="0" w:space="0" w:color="auto"/>
                    <w:bottom w:val="none" w:sz="0" w:space="0" w:color="auto"/>
                    <w:right w:val="none" w:sz="0" w:space="0" w:color="auto"/>
                  </w:divBdr>
                  <w:divsChild>
                    <w:div w:id="375392460">
                      <w:marLeft w:val="0"/>
                      <w:marRight w:val="0"/>
                      <w:marTop w:val="0"/>
                      <w:marBottom w:val="0"/>
                      <w:divBdr>
                        <w:top w:val="none" w:sz="0" w:space="0" w:color="auto"/>
                        <w:left w:val="none" w:sz="0" w:space="0" w:color="auto"/>
                        <w:bottom w:val="none" w:sz="0" w:space="0" w:color="auto"/>
                        <w:right w:val="none" w:sz="0" w:space="0" w:color="auto"/>
                      </w:divBdr>
                    </w:div>
                  </w:divsChild>
                </w:div>
                <w:div w:id="132217702">
                  <w:marLeft w:val="0"/>
                  <w:marRight w:val="0"/>
                  <w:marTop w:val="0"/>
                  <w:marBottom w:val="0"/>
                  <w:divBdr>
                    <w:top w:val="none" w:sz="0" w:space="0" w:color="auto"/>
                    <w:left w:val="none" w:sz="0" w:space="0" w:color="auto"/>
                    <w:bottom w:val="none" w:sz="0" w:space="0" w:color="auto"/>
                    <w:right w:val="none" w:sz="0" w:space="0" w:color="auto"/>
                  </w:divBdr>
                  <w:divsChild>
                    <w:div w:id="816456006">
                      <w:marLeft w:val="0"/>
                      <w:marRight w:val="0"/>
                      <w:marTop w:val="0"/>
                      <w:marBottom w:val="0"/>
                      <w:divBdr>
                        <w:top w:val="none" w:sz="0" w:space="0" w:color="auto"/>
                        <w:left w:val="none" w:sz="0" w:space="0" w:color="auto"/>
                        <w:bottom w:val="none" w:sz="0" w:space="0" w:color="auto"/>
                        <w:right w:val="none" w:sz="0" w:space="0" w:color="auto"/>
                      </w:divBdr>
                    </w:div>
                  </w:divsChild>
                </w:div>
                <w:div w:id="173956214">
                  <w:marLeft w:val="0"/>
                  <w:marRight w:val="0"/>
                  <w:marTop w:val="0"/>
                  <w:marBottom w:val="0"/>
                  <w:divBdr>
                    <w:top w:val="none" w:sz="0" w:space="0" w:color="auto"/>
                    <w:left w:val="none" w:sz="0" w:space="0" w:color="auto"/>
                    <w:bottom w:val="none" w:sz="0" w:space="0" w:color="auto"/>
                    <w:right w:val="none" w:sz="0" w:space="0" w:color="auto"/>
                  </w:divBdr>
                  <w:divsChild>
                    <w:div w:id="717975386">
                      <w:marLeft w:val="0"/>
                      <w:marRight w:val="0"/>
                      <w:marTop w:val="0"/>
                      <w:marBottom w:val="0"/>
                      <w:divBdr>
                        <w:top w:val="none" w:sz="0" w:space="0" w:color="auto"/>
                        <w:left w:val="none" w:sz="0" w:space="0" w:color="auto"/>
                        <w:bottom w:val="none" w:sz="0" w:space="0" w:color="auto"/>
                        <w:right w:val="none" w:sz="0" w:space="0" w:color="auto"/>
                      </w:divBdr>
                    </w:div>
                  </w:divsChild>
                </w:div>
                <w:div w:id="179858485">
                  <w:marLeft w:val="0"/>
                  <w:marRight w:val="0"/>
                  <w:marTop w:val="0"/>
                  <w:marBottom w:val="0"/>
                  <w:divBdr>
                    <w:top w:val="none" w:sz="0" w:space="0" w:color="auto"/>
                    <w:left w:val="none" w:sz="0" w:space="0" w:color="auto"/>
                    <w:bottom w:val="none" w:sz="0" w:space="0" w:color="auto"/>
                    <w:right w:val="none" w:sz="0" w:space="0" w:color="auto"/>
                  </w:divBdr>
                  <w:divsChild>
                    <w:div w:id="1548057329">
                      <w:marLeft w:val="0"/>
                      <w:marRight w:val="0"/>
                      <w:marTop w:val="0"/>
                      <w:marBottom w:val="0"/>
                      <w:divBdr>
                        <w:top w:val="none" w:sz="0" w:space="0" w:color="auto"/>
                        <w:left w:val="none" w:sz="0" w:space="0" w:color="auto"/>
                        <w:bottom w:val="none" w:sz="0" w:space="0" w:color="auto"/>
                        <w:right w:val="none" w:sz="0" w:space="0" w:color="auto"/>
                      </w:divBdr>
                    </w:div>
                  </w:divsChild>
                </w:div>
                <w:div w:id="213929313">
                  <w:marLeft w:val="0"/>
                  <w:marRight w:val="0"/>
                  <w:marTop w:val="0"/>
                  <w:marBottom w:val="0"/>
                  <w:divBdr>
                    <w:top w:val="none" w:sz="0" w:space="0" w:color="auto"/>
                    <w:left w:val="none" w:sz="0" w:space="0" w:color="auto"/>
                    <w:bottom w:val="none" w:sz="0" w:space="0" w:color="auto"/>
                    <w:right w:val="none" w:sz="0" w:space="0" w:color="auto"/>
                  </w:divBdr>
                  <w:divsChild>
                    <w:div w:id="2062900921">
                      <w:marLeft w:val="0"/>
                      <w:marRight w:val="0"/>
                      <w:marTop w:val="0"/>
                      <w:marBottom w:val="0"/>
                      <w:divBdr>
                        <w:top w:val="none" w:sz="0" w:space="0" w:color="auto"/>
                        <w:left w:val="none" w:sz="0" w:space="0" w:color="auto"/>
                        <w:bottom w:val="none" w:sz="0" w:space="0" w:color="auto"/>
                        <w:right w:val="none" w:sz="0" w:space="0" w:color="auto"/>
                      </w:divBdr>
                    </w:div>
                  </w:divsChild>
                </w:div>
                <w:div w:id="214511724">
                  <w:marLeft w:val="0"/>
                  <w:marRight w:val="0"/>
                  <w:marTop w:val="0"/>
                  <w:marBottom w:val="0"/>
                  <w:divBdr>
                    <w:top w:val="none" w:sz="0" w:space="0" w:color="auto"/>
                    <w:left w:val="none" w:sz="0" w:space="0" w:color="auto"/>
                    <w:bottom w:val="none" w:sz="0" w:space="0" w:color="auto"/>
                    <w:right w:val="none" w:sz="0" w:space="0" w:color="auto"/>
                  </w:divBdr>
                  <w:divsChild>
                    <w:div w:id="761339029">
                      <w:marLeft w:val="0"/>
                      <w:marRight w:val="0"/>
                      <w:marTop w:val="0"/>
                      <w:marBottom w:val="0"/>
                      <w:divBdr>
                        <w:top w:val="none" w:sz="0" w:space="0" w:color="auto"/>
                        <w:left w:val="none" w:sz="0" w:space="0" w:color="auto"/>
                        <w:bottom w:val="none" w:sz="0" w:space="0" w:color="auto"/>
                        <w:right w:val="none" w:sz="0" w:space="0" w:color="auto"/>
                      </w:divBdr>
                    </w:div>
                  </w:divsChild>
                </w:div>
                <w:div w:id="262109002">
                  <w:marLeft w:val="0"/>
                  <w:marRight w:val="0"/>
                  <w:marTop w:val="0"/>
                  <w:marBottom w:val="0"/>
                  <w:divBdr>
                    <w:top w:val="none" w:sz="0" w:space="0" w:color="auto"/>
                    <w:left w:val="none" w:sz="0" w:space="0" w:color="auto"/>
                    <w:bottom w:val="none" w:sz="0" w:space="0" w:color="auto"/>
                    <w:right w:val="none" w:sz="0" w:space="0" w:color="auto"/>
                  </w:divBdr>
                  <w:divsChild>
                    <w:div w:id="747114387">
                      <w:marLeft w:val="0"/>
                      <w:marRight w:val="0"/>
                      <w:marTop w:val="0"/>
                      <w:marBottom w:val="0"/>
                      <w:divBdr>
                        <w:top w:val="none" w:sz="0" w:space="0" w:color="auto"/>
                        <w:left w:val="none" w:sz="0" w:space="0" w:color="auto"/>
                        <w:bottom w:val="none" w:sz="0" w:space="0" w:color="auto"/>
                        <w:right w:val="none" w:sz="0" w:space="0" w:color="auto"/>
                      </w:divBdr>
                    </w:div>
                  </w:divsChild>
                </w:div>
                <w:div w:id="270891981">
                  <w:marLeft w:val="0"/>
                  <w:marRight w:val="0"/>
                  <w:marTop w:val="0"/>
                  <w:marBottom w:val="0"/>
                  <w:divBdr>
                    <w:top w:val="none" w:sz="0" w:space="0" w:color="auto"/>
                    <w:left w:val="none" w:sz="0" w:space="0" w:color="auto"/>
                    <w:bottom w:val="none" w:sz="0" w:space="0" w:color="auto"/>
                    <w:right w:val="none" w:sz="0" w:space="0" w:color="auto"/>
                  </w:divBdr>
                  <w:divsChild>
                    <w:div w:id="969435514">
                      <w:marLeft w:val="0"/>
                      <w:marRight w:val="0"/>
                      <w:marTop w:val="0"/>
                      <w:marBottom w:val="0"/>
                      <w:divBdr>
                        <w:top w:val="none" w:sz="0" w:space="0" w:color="auto"/>
                        <w:left w:val="none" w:sz="0" w:space="0" w:color="auto"/>
                        <w:bottom w:val="none" w:sz="0" w:space="0" w:color="auto"/>
                        <w:right w:val="none" w:sz="0" w:space="0" w:color="auto"/>
                      </w:divBdr>
                    </w:div>
                  </w:divsChild>
                </w:div>
                <w:div w:id="273756500">
                  <w:marLeft w:val="0"/>
                  <w:marRight w:val="0"/>
                  <w:marTop w:val="0"/>
                  <w:marBottom w:val="0"/>
                  <w:divBdr>
                    <w:top w:val="none" w:sz="0" w:space="0" w:color="auto"/>
                    <w:left w:val="none" w:sz="0" w:space="0" w:color="auto"/>
                    <w:bottom w:val="none" w:sz="0" w:space="0" w:color="auto"/>
                    <w:right w:val="none" w:sz="0" w:space="0" w:color="auto"/>
                  </w:divBdr>
                  <w:divsChild>
                    <w:div w:id="1614945602">
                      <w:marLeft w:val="0"/>
                      <w:marRight w:val="0"/>
                      <w:marTop w:val="0"/>
                      <w:marBottom w:val="0"/>
                      <w:divBdr>
                        <w:top w:val="none" w:sz="0" w:space="0" w:color="auto"/>
                        <w:left w:val="none" w:sz="0" w:space="0" w:color="auto"/>
                        <w:bottom w:val="none" w:sz="0" w:space="0" w:color="auto"/>
                        <w:right w:val="none" w:sz="0" w:space="0" w:color="auto"/>
                      </w:divBdr>
                    </w:div>
                  </w:divsChild>
                </w:div>
                <w:div w:id="282032603">
                  <w:marLeft w:val="0"/>
                  <w:marRight w:val="0"/>
                  <w:marTop w:val="0"/>
                  <w:marBottom w:val="0"/>
                  <w:divBdr>
                    <w:top w:val="none" w:sz="0" w:space="0" w:color="auto"/>
                    <w:left w:val="none" w:sz="0" w:space="0" w:color="auto"/>
                    <w:bottom w:val="none" w:sz="0" w:space="0" w:color="auto"/>
                    <w:right w:val="none" w:sz="0" w:space="0" w:color="auto"/>
                  </w:divBdr>
                  <w:divsChild>
                    <w:div w:id="1488939276">
                      <w:marLeft w:val="0"/>
                      <w:marRight w:val="0"/>
                      <w:marTop w:val="0"/>
                      <w:marBottom w:val="0"/>
                      <w:divBdr>
                        <w:top w:val="none" w:sz="0" w:space="0" w:color="auto"/>
                        <w:left w:val="none" w:sz="0" w:space="0" w:color="auto"/>
                        <w:bottom w:val="none" w:sz="0" w:space="0" w:color="auto"/>
                        <w:right w:val="none" w:sz="0" w:space="0" w:color="auto"/>
                      </w:divBdr>
                    </w:div>
                  </w:divsChild>
                </w:div>
                <w:div w:id="347947652">
                  <w:marLeft w:val="0"/>
                  <w:marRight w:val="0"/>
                  <w:marTop w:val="0"/>
                  <w:marBottom w:val="0"/>
                  <w:divBdr>
                    <w:top w:val="none" w:sz="0" w:space="0" w:color="auto"/>
                    <w:left w:val="none" w:sz="0" w:space="0" w:color="auto"/>
                    <w:bottom w:val="none" w:sz="0" w:space="0" w:color="auto"/>
                    <w:right w:val="none" w:sz="0" w:space="0" w:color="auto"/>
                  </w:divBdr>
                  <w:divsChild>
                    <w:div w:id="685519682">
                      <w:marLeft w:val="0"/>
                      <w:marRight w:val="0"/>
                      <w:marTop w:val="0"/>
                      <w:marBottom w:val="0"/>
                      <w:divBdr>
                        <w:top w:val="none" w:sz="0" w:space="0" w:color="auto"/>
                        <w:left w:val="none" w:sz="0" w:space="0" w:color="auto"/>
                        <w:bottom w:val="none" w:sz="0" w:space="0" w:color="auto"/>
                        <w:right w:val="none" w:sz="0" w:space="0" w:color="auto"/>
                      </w:divBdr>
                    </w:div>
                  </w:divsChild>
                </w:div>
                <w:div w:id="357849636">
                  <w:marLeft w:val="0"/>
                  <w:marRight w:val="0"/>
                  <w:marTop w:val="0"/>
                  <w:marBottom w:val="0"/>
                  <w:divBdr>
                    <w:top w:val="none" w:sz="0" w:space="0" w:color="auto"/>
                    <w:left w:val="none" w:sz="0" w:space="0" w:color="auto"/>
                    <w:bottom w:val="none" w:sz="0" w:space="0" w:color="auto"/>
                    <w:right w:val="none" w:sz="0" w:space="0" w:color="auto"/>
                  </w:divBdr>
                  <w:divsChild>
                    <w:div w:id="465511964">
                      <w:marLeft w:val="0"/>
                      <w:marRight w:val="0"/>
                      <w:marTop w:val="0"/>
                      <w:marBottom w:val="0"/>
                      <w:divBdr>
                        <w:top w:val="none" w:sz="0" w:space="0" w:color="auto"/>
                        <w:left w:val="none" w:sz="0" w:space="0" w:color="auto"/>
                        <w:bottom w:val="none" w:sz="0" w:space="0" w:color="auto"/>
                        <w:right w:val="none" w:sz="0" w:space="0" w:color="auto"/>
                      </w:divBdr>
                    </w:div>
                  </w:divsChild>
                </w:div>
                <w:div w:id="378286192">
                  <w:marLeft w:val="0"/>
                  <w:marRight w:val="0"/>
                  <w:marTop w:val="0"/>
                  <w:marBottom w:val="0"/>
                  <w:divBdr>
                    <w:top w:val="none" w:sz="0" w:space="0" w:color="auto"/>
                    <w:left w:val="none" w:sz="0" w:space="0" w:color="auto"/>
                    <w:bottom w:val="none" w:sz="0" w:space="0" w:color="auto"/>
                    <w:right w:val="none" w:sz="0" w:space="0" w:color="auto"/>
                  </w:divBdr>
                  <w:divsChild>
                    <w:div w:id="446896907">
                      <w:marLeft w:val="0"/>
                      <w:marRight w:val="0"/>
                      <w:marTop w:val="0"/>
                      <w:marBottom w:val="0"/>
                      <w:divBdr>
                        <w:top w:val="none" w:sz="0" w:space="0" w:color="auto"/>
                        <w:left w:val="none" w:sz="0" w:space="0" w:color="auto"/>
                        <w:bottom w:val="none" w:sz="0" w:space="0" w:color="auto"/>
                        <w:right w:val="none" w:sz="0" w:space="0" w:color="auto"/>
                      </w:divBdr>
                    </w:div>
                  </w:divsChild>
                </w:div>
                <w:div w:id="395520460">
                  <w:marLeft w:val="0"/>
                  <w:marRight w:val="0"/>
                  <w:marTop w:val="0"/>
                  <w:marBottom w:val="0"/>
                  <w:divBdr>
                    <w:top w:val="none" w:sz="0" w:space="0" w:color="auto"/>
                    <w:left w:val="none" w:sz="0" w:space="0" w:color="auto"/>
                    <w:bottom w:val="none" w:sz="0" w:space="0" w:color="auto"/>
                    <w:right w:val="none" w:sz="0" w:space="0" w:color="auto"/>
                  </w:divBdr>
                  <w:divsChild>
                    <w:div w:id="1722752443">
                      <w:marLeft w:val="0"/>
                      <w:marRight w:val="0"/>
                      <w:marTop w:val="0"/>
                      <w:marBottom w:val="0"/>
                      <w:divBdr>
                        <w:top w:val="none" w:sz="0" w:space="0" w:color="auto"/>
                        <w:left w:val="none" w:sz="0" w:space="0" w:color="auto"/>
                        <w:bottom w:val="none" w:sz="0" w:space="0" w:color="auto"/>
                        <w:right w:val="none" w:sz="0" w:space="0" w:color="auto"/>
                      </w:divBdr>
                    </w:div>
                  </w:divsChild>
                </w:div>
                <w:div w:id="397021745">
                  <w:marLeft w:val="0"/>
                  <w:marRight w:val="0"/>
                  <w:marTop w:val="0"/>
                  <w:marBottom w:val="0"/>
                  <w:divBdr>
                    <w:top w:val="none" w:sz="0" w:space="0" w:color="auto"/>
                    <w:left w:val="none" w:sz="0" w:space="0" w:color="auto"/>
                    <w:bottom w:val="none" w:sz="0" w:space="0" w:color="auto"/>
                    <w:right w:val="none" w:sz="0" w:space="0" w:color="auto"/>
                  </w:divBdr>
                  <w:divsChild>
                    <w:div w:id="1006135984">
                      <w:marLeft w:val="0"/>
                      <w:marRight w:val="0"/>
                      <w:marTop w:val="0"/>
                      <w:marBottom w:val="0"/>
                      <w:divBdr>
                        <w:top w:val="none" w:sz="0" w:space="0" w:color="auto"/>
                        <w:left w:val="none" w:sz="0" w:space="0" w:color="auto"/>
                        <w:bottom w:val="none" w:sz="0" w:space="0" w:color="auto"/>
                        <w:right w:val="none" w:sz="0" w:space="0" w:color="auto"/>
                      </w:divBdr>
                    </w:div>
                  </w:divsChild>
                </w:div>
                <w:div w:id="398214461">
                  <w:marLeft w:val="0"/>
                  <w:marRight w:val="0"/>
                  <w:marTop w:val="0"/>
                  <w:marBottom w:val="0"/>
                  <w:divBdr>
                    <w:top w:val="none" w:sz="0" w:space="0" w:color="auto"/>
                    <w:left w:val="none" w:sz="0" w:space="0" w:color="auto"/>
                    <w:bottom w:val="none" w:sz="0" w:space="0" w:color="auto"/>
                    <w:right w:val="none" w:sz="0" w:space="0" w:color="auto"/>
                  </w:divBdr>
                  <w:divsChild>
                    <w:div w:id="1309896539">
                      <w:marLeft w:val="0"/>
                      <w:marRight w:val="0"/>
                      <w:marTop w:val="0"/>
                      <w:marBottom w:val="0"/>
                      <w:divBdr>
                        <w:top w:val="none" w:sz="0" w:space="0" w:color="auto"/>
                        <w:left w:val="none" w:sz="0" w:space="0" w:color="auto"/>
                        <w:bottom w:val="none" w:sz="0" w:space="0" w:color="auto"/>
                        <w:right w:val="none" w:sz="0" w:space="0" w:color="auto"/>
                      </w:divBdr>
                    </w:div>
                  </w:divsChild>
                </w:div>
                <w:div w:id="404189490">
                  <w:marLeft w:val="0"/>
                  <w:marRight w:val="0"/>
                  <w:marTop w:val="0"/>
                  <w:marBottom w:val="0"/>
                  <w:divBdr>
                    <w:top w:val="none" w:sz="0" w:space="0" w:color="auto"/>
                    <w:left w:val="none" w:sz="0" w:space="0" w:color="auto"/>
                    <w:bottom w:val="none" w:sz="0" w:space="0" w:color="auto"/>
                    <w:right w:val="none" w:sz="0" w:space="0" w:color="auto"/>
                  </w:divBdr>
                  <w:divsChild>
                    <w:div w:id="779648813">
                      <w:marLeft w:val="0"/>
                      <w:marRight w:val="0"/>
                      <w:marTop w:val="0"/>
                      <w:marBottom w:val="0"/>
                      <w:divBdr>
                        <w:top w:val="none" w:sz="0" w:space="0" w:color="auto"/>
                        <w:left w:val="none" w:sz="0" w:space="0" w:color="auto"/>
                        <w:bottom w:val="none" w:sz="0" w:space="0" w:color="auto"/>
                        <w:right w:val="none" w:sz="0" w:space="0" w:color="auto"/>
                      </w:divBdr>
                    </w:div>
                  </w:divsChild>
                </w:div>
                <w:div w:id="404910885">
                  <w:marLeft w:val="0"/>
                  <w:marRight w:val="0"/>
                  <w:marTop w:val="0"/>
                  <w:marBottom w:val="0"/>
                  <w:divBdr>
                    <w:top w:val="none" w:sz="0" w:space="0" w:color="auto"/>
                    <w:left w:val="none" w:sz="0" w:space="0" w:color="auto"/>
                    <w:bottom w:val="none" w:sz="0" w:space="0" w:color="auto"/>
                    <w:right w:val="none" w:sz="0" w:space="0" w:color="auto"/>
                  </w:divBdr>
                  <w:divsChild>
                    <w:div w:id="323632817">
                      <w:marLeft w:val="0"/>
                      <w:marRight w:val="0"/>
                      <w:marTop w:val="0"/>
                      <w:marBottom w:val="0"/>
                      <w:divBdr>
                        <w:top w:val="none" w:sz="0" w:space="0" w:color="auto"/>
                        <w:left w:val="none" w:sz="0" w:space="0" w:color="auto"/>
                        <w:bottom w:val="none" w:sz="0" w:space="0" w:color="auto"/>
                        <w:right w:val="none" w:sz="0" w:space="0" w:color="auto"/>
                      </w:divBdr>
                    </w:div>
                  </w:divsChild>
                </w:div>
                <w:div w:id="431778286">
                  <w:marLeft w:val="0"/>
                  <w:marRight w:val="0"/>
                  <w:marTop w:val="0"/>
                  <w:marBottom w:val="0"/>
                  <w:divBdr>
                    <w:top w:val="none" w:sz="0" w:space="0" w:color="auto"/>
                    <w:left w:val="none" w:sz="0" w:space="0" w:color="auto"/>
                    <w:bottom w:val="none" w:sz="0" w:space="0" w:color="auto"/>
                    <w:right w:val="none" w:sz="0" w:space="0" w:color="auto"/>
                  </w:divBdr>
                  <w:divsChild>
                    <w:div w:id="1870990020">
                      <w:marLeft w:val="0"/>
                      <w:marRight w:val="0"/>
                      <w:marTop w:val="0"/>
                      <w:marBottom w:val="0"/>
                      <w:divBdr>
                        <w:top w:val="none" w:sz="0" w:space="0" w:color="auto"/>
                        <w:left w:val="none" w:sz="0" w:space="0" w:color="auto"/>
                        <w:bottom w:val="none" w:sz="0" w:space="0" w:color="auto"/>
                        <w:right w:val="none" w:sz="0" w:space="0" w:color="auto"/>
                      </w:divBdr>
                    </w:div>
                  </w:divsChild>
                </w:div>
                <w:div w:id="450445295">
                  <w:marLeft w:val="0"/>
                  <w:marRight w:val="0"/>
                  <w:marTop w:val="0"/>
                  <w:marBottom w:val="0"/>
                  <w:divBdr>
                    <w:top w:val="none" w:sz="0" w:space="0" w:color="auto"/>
                    <w:left w:val="none" w:sz="0" w:space="0" w:color="auto"/>
                    <w:bottom w:val="none" w:sz="0" w:space="0" w:color="auto"/>
                    <w:right w:val="none" w:sz="0" w:space="0" w:color="auto"/>
                  </w:divBdr>
                  <w:divsChild>
                    <w:div w:id="1500196644">
                      <w:marLeft w:val="0"/>
                      <w:marRight w:val="0"/>
                      <w:marTop w:val="0"/>
                      <w:marBottom w:val="0"/>
                      <w:divBdr>
                        <w:top w:val="none" w:sz="0" w:space="0" w:color="auto"/>
                        <w:left w:val="none" w:sz="0" w:space="0" w:color="auto"/>
                        <w:bottom w:val="none" w:sz="0" w:space="0" w:color="auto"/>
                        <w:right w:val="none" w:sz="0" w:space="0" w:color="auto"/>
                      </w:divBdr>
                    </w:div>
                  </w:divsChild>
                </w:div>
                <w:div w:id="474566008">
                  <w:marLeft w:val="0"/>
                  <w:marRight w:val="0"/>
                  <w:marTop w:val="0"/>
                  <w:marBottom w:val="0"/>
                  <w:divBdr>
                    <w:top w:val="none" w:sz="0" w:space="0" w:color="auto"/>
                    <w:left w:val="none" w:sz="0" w:space="0" w:color="auto"/>
                    <w:bottom w:val="none" w:sz="0" w:space="0" w:color="auto"/>
                    <w:right w:val="none" w:sz="0" w:space="0" w:color="auto"/>
                  </w:divBdr>
                  <w:divsChild>
                    <w:div w:id="774864355">
                      <w:marLeft w:val="0"/>
                      <w:marRight w:val="0"/>
                      <w:marTop w:val="0"/>
                      <w:marBottom w:val="0"/>
                      <w:divBdr>
                        <w:top w:val="none" w:sz="0" w:space="0" w:color="auto"/>
                        <w:left w:val="none" w:sz="0" w:space="0" w:color="auto"/>
                        <w:bottom w:val="none" w:sz="0" w:space="0" w:color="auto"/>
                        <w:right w:val="none" w:sz="0" w:space="0" w:color="auto"/>
                      </w:divBdr>
                    </w:div>
                  </w:divsChild>
                </w:div>
                <w:div w:id="491995192">
                  <w:marLeft w:val="0"/>
                  <w:marRight w:val="0"/>
                  <w:marTop w:val="0"/>
                  <w:marBottom w:val="0"/>
                  <w:divBdr>
                    <w:top w:val="none" w:sz="0" w:space="0" w:color="auto"/>
                    <w:left w:val="none" w:sz="0" w:space="0" w:color="auto"/>
                    <w:bottom w:val="none" w:sz="0" w:space="0" w:color="auto"/>
                    <w:right w:val="none" w:sz="0" w:space="0" w:color="auto"/>
                  </w:divBdr>
                  <w:divsChild>
                    <w:div w:id="575283526">
                      <w:marLeft w:val="0"/>
                      <w:marRight w:val="0"/>
                      <w:marTop w:val="0"/>
                      <w:marBottom w:val="0"/>
                      <w:divBdr>
                        <w:top w:val="none" w:sz="0" w:space="0" w:color="auto"/>
                        <w:left w:val="none" w:sz="0" w:space="0" w:color="auto"/>
                        <w:bottom w:val="none" w:sz="0" w:space="0" w:color="auto"/>
                        <w:right w:val="none" w:sz="0" w:space="0" w:color="auto"/>
                      </w:divBdr>
                    </w:div>
                  </w:divsChild>
                </w:div>
                <w:div w:id="492139122">
                  <w:marLeft w:val="0"/>
                  <w:marRight w:val="0"/>
                  <w:marTop w:val="0"/>
                  <w:marBottom w:val="0"/>
                  <w:divBdr>
                    <w:top w:val="none" w:sz="0" w:space="0" w:color="auto"/>
                    <w:left w:val="none" w:sz="0" w:space="0" w:color="auto"/>
                    <w:bottom w:val="none" w:sz="0" w:space="0" w:color="auto"/>
                    <w:right w:val="none" w:sz="0" w:space="0" w:color="auto"/>
                  </w:divBdr>
                  <w:divsChild>
                    <w:div w:id="1042099788">
                      <w:marLeft w:val="0"/>
                      <w:marRight w:val="0"/>
                      <w:marTop w:val="0"/>
                      <w:marBottom w:val="0"/>
                      <w:divBdr>
                        <w:top w:val="none" w:sz="0" w:space="0" w:color="auto"/>
                        <w:left w:val="none" w:sz="0" w:space="0" w:color="auto"/>
                        <w:bottom w:val="none" w:sz="0" w:space="0" w:color="auto"/>
                        <w:right w:val="none" w:sz="0" w:space="0" w:color="auto"/>
                      </w:divBdr>
                    </w:div>
                  </w:divsChild>
                </w:div>
                <w:div w:id="522209861">
                  <w:marLeft w:val="0"/>
                  <w:marRight w:val="0"/>
                  <w:marTop w:val="0"/>
                  <w:marBottom w:val="0"/>
                  <w:divBdr>
                    <w:top w:val="none" w:sz="0" w:space="0" w:color="auto"/>
                    <w:left w:val="none" w:sz="0" w:space="0" w:color="auto"/>
                    <w:bottom w:val="none" w:sz="0" w:space="0" w:color="auto"/>
                    <w:right w:val="none" w:sz="0" w:space="0" w:color="auto"/>
                  </w:divBdr>
                  <w:divsChild>
                    <w:div w:id="1407069041">
                      <w:marLeft w:val="0"/>
                      <w:marRight w:val="0"/>
                      <w:marTop w:val="0"/>
                      <w:marBottom w:val="0"/>
                      <w:divBdr>
                        <w:top w:val="none" w:sz="0" w:space="0" w:color="auto"/>
                        <w:left w:val="none" w:sz="0" w:space="0" w:color="auto"/>
                        <w:bottom w:val="none" w:sz="0" w:space="0" w:color="auto"/>
                        <w:right w:val="none" w:sz="0" w:space="0" w:color="auto"/>
                      </w:divBdr>
                    </w:div>
                  </w:divsChild>
                </w:div>
                <w:div w:id="522865598">
                  <w:marLeft w:val="0"/>
                  <w:marRight w:val="0"/>
                  <w:marTop w:val="0"/>
                  <w:marBottom w:val="0"/>
                  <w:divBdr>
                    <w:top w:val="none" w:sz="0" w:space="0" w:color="auto"/>
                    <w:left w:val="none" w:sz="0" w:space="0" w:color="auto"/>
                    <w:bottom w:val="none" w:sz="0" w:space="0" w:color="auto"/>
                    <w:right w:val="none" w:sz="0" w:space="0" w:color="auto"/>
                  </w:divBdr>
                  <w:divsChild>
                    <w:div w:id="794257302">
                      <w:marLeft w:val="0"/>
                      <w:marRight w:val="0"/>
                      <w:marTop w:val="0"/>
                      <w:marBottom w:val="0"/>
                      <w:divBdr>
                        <w:top w:val="none" w:sz="0" w:space="0" w:color="auto"/>
                        <w:left w:val="none" w:sz="0" w:space="0" w:color="auto"/>
                        <w:bottom w:val="none" w:sz="0" w:space="0" w:color="auto"/>
                        <w:right w:val="none" w:sz="0" w:space="0" w:color="auto"/>
                      </w:divBdr>
                    </w:div>
                  </w:divsChild>
                </w:div>
                <w:div w:id="553780536">
                  <w:marLeft w:val="0"/>
                  <w:marRight w:val="0"/>
                  <w:marTop w:val="0"/>
                  <w:marBottom w:val="0"/>
                  <w:divBdr>
                    <w:top w:val="none" w:sz="0" w:space="0" w:color="auto"/>
                    <w:left w:val="none" w:sz="0" w:space="0" w:color="auto"/>
                    <w:bottom w:val="none" w:sz="0" w:space="0" w:color="auto"/>
                    <w:right w:val="none" w:sz="0" w:space="0" w:color="auto"/>
                  </w:divBdr>
                  <w:divsChild>
                    <w:div w:id="1680624095">
                      <w:marLeft w:val="0"/>
                      <w:marRight w:val="0"/>
                      <w:marTop w:val="0"/>
                      <w:marBottom w:val="0"/>
                      <w:divBdr>
                        <w:top w:val="none" w:sz="0" w:space="0" w:color="auto"/>
                        <w:left w:val="none" w:sz="0" w:space="0" w:color="auto"/>
                        <w:bottom w:val="none" w:sz="0" w:space="0" w:color="auto"/>
                        <w:right w:val="none" w:sz="0" w:space="0" w:color="auto"/>
                      </w:divBdr>
                    </w:div>
                  </w:divsChild>
                </w:div>
                <w:div w:id="569729633">
                  <w:marLeft w:val="0"/>
                  <w:marRight w:val="0"/>
                  <w:marTop w:val="0"/>
                  <w:marBottom w:val="0"/>
                  <w:divBdr>
                    <w:top w:val="none" w:sz="0" w:space="0" w:color="auto"/>
                    <w:left w:val="none" w:sz="0" w:space="0" w:color="auto"/>
                    <w:bottom w:val="none" w:sz="0" w:space="0" w:color="auto"/>
                    <w:right w:val="none" w:sz="0" w:space="0" w:color="auto"/>
                  </w:divBdr>
                  <w:divsChild>
                    <w:div w:id="1528062577">
                      <w:marLeft w:val="0"/>
                      <w:marRight w:val="0"/>
                      <w:marTop w:val="0"/>
                      <w:marBottom w:val="0"/>
                      <w:divBdr>
                        <w:top w:val="none" w:sz="0" w:space="0" w:color="auto"/>
                        <w:left w:val="none" w:sz="0" w:space="0" w:color="auto"/>
                        <w:bottom w:val="none" w:sz="0" w:space="0" w:color="auto"/>
                        <w:right w:val="none" w:sz="0" w:space="0" w:color="auto"/>
                      </w:divBdr>
                    </w:div>
                  </w:divsChild>
                </w:div>
                <w:div w:id="590431337">
                  <w:marLeft w:val="0"/>
                  <w:marRight w:val="0"/>
                  <w:marTop w:val="0"/>
                  <w:marBottom w:val="0"/>
                  <w:divBdr>
                    <w:top w:val="none" w:sz="0" w:space="0" w:color="auto"/>
                    <w:left w:val="none" w:sz="0" w:space="0" w:color="auto"/>
                    <w:bottom w:val="none" w:sz="0" w:space="0" w:color="auto"/>
                    <w:right w:val="none" w:sz="0" w:space="0" w:color="auto"/>
                  </w:divBdr>
                  <w:divsChild>
                    <w:div w:id="2088648986">
                      <w:marLeft w:val="0"/>
                      <w:marRight w:val="0"/>
                      <w:marTop w:val="0"/>
                      <w:marBottom w:val="0"/>
                      <w:divBdr>
                        <w:top w:val="none" w:sz="0" w:space="0" w:color="auto"/>
                        <w:left w:val="none" w:sz="0" w:space="0" w:color="auto"/>
                        <w:bottom w:val="none" w:sz="0" w:space="0" w:color="auto"/>
                        <w:right w:val="none" w:sz="0" w:space="0" w:color="auto"/>
                      </w:divBdr>
                    </w:div>
                  </w:divsChild>
                </w:div>
                <w:div w:id="590892498">
                  <w:marLeft w:val="0"/>
                  <w:marRight w:val="0"/>
                  <w:marTop w:val="0"/>
                  <w:marBottom w:val="0"/>
                  <w:divBdr>
                    <w:top w:val="none" w:sz="0" w:space="0" w:color="auto"/>
                    <w:left w:val="none" w:sz="0" w:space="0" w:color="auto"/>
                    <w:bottom w:val="none" w:sz="0" w:space="0" w:color="auto"/>
                    <w:right w:val="none" w:sz="0" w:space="0" w:color="auto"/>
                  </w:divBdr>
                  <w:divsChild>
                    <w:div w:id="125392442">
                      <w:marLeft w:val="0"/>
                      <w:marRight w:val="0"/>
                      <w:marTop w:val="0"/>
                      <w:marBottom w:val="0"/>
                      <w:divBdr>
                        <w:top w:val="none" w:sz="0" w:space="0" w:color="auto"/>
                        <w:left w:val="none" w:sz="0" w:space="0" w:color="auto"/>
                        <w:bottom w:val="none" w:sz="0" w:space="0" w:color="auto"/>
                        <w:right w:val="none" w:sz="0" w:space="0" w:color="auto"/>
                      </w:divBdr>
                    </w:div>
                  </w:divsChild>
                </w:div>
                <w:div w:id="595334187">
                  <w:marLeft w:val="0"/>
                  <w:marRight w:val="0"/>
                  <w:marTop w:val="0"/>
                  <w:marBottom w:val="0"/>
                  <w:divBdr>
                    <w:top w:val="none" w:sz="0" w:space="0" w:color="auto"/>
                    <w:left w:val="none" w:sz="0" w:space="0" w:color="auto"/>
                    <w:bottom w:val="none" w:sz="0" w:space="0" w:color="auto"/>
                    <w:right w:val="none" w:sz="0" w:space="0" w:color="auto"/>
                  </w:divBdr>
                  <w:divsChild>
                    <w:div w:id="1471632047">
                      <w:marLeft w:val="0"/>
                      <w:marRight w:val="0"/>
                      <w:marTop w:val="0"/>
                      <w:marBottom w:val="0"/>
                      <w:divBdr>
                        <w:top w:val="none" w:sz="0" w:space="0" w:color="auto"/>
                        <w:left w:val="none" w:sz="0" w:space="0" w:color="auto"/>
                        <w:bottom w:val="none" w:sz="0" w:space="0" w:color="auto"/>
                        <w:right w:val="none" w:sz="0" w:space="0" w:color="auto"/>
                      </w:divBdr>
                    </w:div>
                  </w:divsChild>
                </w:div>
                <w:div w:id="632253736">
                  <w:marLeft w:val="0"/>
                  <w:marRight w:val="0"/>
                  <w:marTop w:val="0"/>
                  <w:marBottom w:val="0"/>
                  <w:divBdr>
                    <w:top w:val="none" w:sz="0" w:space="0" w:color="auto"/>
                    <w:left w:val="none" w:sz="0" w:space="0" w:color="auto"/>
                    <w:bottom w:val="none" w:sz="0" w:space="0" w:color="auto"/>
                    <w:right w:val="none" w:sz="0" w:space="0" w:color="auto"/>
                  </w:divBdr>
                  <w:divsChild>
                    <w:div w:id="1713841716">
                      <w:marLeft w:val="0"/>
                      <w:marRight w:val="0"/>
                      <w:marTop w:val="0"/>
                      <w:marBottom w:val="0"/>
                      <w:divBdr>
                        <w:top w:val="none" w:sz="0" w:space="0" w:color="auto"/>
                        <w:left w:val="none" w:sz="0" w:space="0" w:color="auto"/>
                        <w:bottom w:val="none" w:sz="0" w:space="0" w:color="auto"/>
                        <w:right w:val="none" w:sz="0" w:space="0" w:color="auto"/>
                      </w:divBdr>
                    </w:div>
                  </w:divsChild>
                </w:div>
                <w:div w:id="636451903">
                  <w:marLeft w:val="0"/>
                  <w:marRight w:val="0"/>
                  <w:marTop w:val="0"/>
                  <w:marBottom w:val="0"/>
                  <w:divBdr>
                    <w:top w:val="none" w:sz="0" w:space="0" w:color="auto"/>
                    <w:left w:val="none" w:sz="0" w:space="0" w:color="auto"/>
                    <w:bottom w:val="none" w:sz="0" w:space="0" w:color="auto"/>
                    <w:right w:val="none" w:sz="0" w:space="0" w:color="auto"/>
                  </w:divBdr>
                  <w:divsChild>
                    <w:div w:id="1247155242">
                      <w:marLeft w:val="0"/>
                      <w:marRight w:val="0"/>
                      <w:marTop w:val="0"/>
                      <w:marBottom w:val="0"/>
                      <w:divBdr>
                        <w:top w:val="none" w:sz="0" w:space="0" w:color="auto"/>
                        <w:left w:val="none" w:sz="0" w:space="0" w:color="auto"/>
                        <w:bottom w:val="none" w:sz="0" w:space="0" w:color="auto"/>
                        <w:right w:val="none" w:sz="0" w:space="0" w:color="auto"/>
                      </w:divBdr>
                    </w:div>
                  </w:divsChild>
                </w:div>
                <w:div w:id="637302704">
                  <w:marLeft w:val="0"/>
                  <w:marRight w:val="0"/>
                  <w:marTop w:val="0"/>
                  <w:marBottom w:val="0"/>
                  <w:divBdr>
                    <w:top w:val="none" w:sz="0" w:space="0" w:color="auto"/>
                    <w:left w:val="none" w:sz="0" w:space="0" w:color="auto"/>
                    <w:bottom w:val="none" w:sz="0" w:space="0" w:color="auto"/>
                    <w:right w:val="none" w:sz="0" w:space="0" w:color="auto"/>
                  </w:divBdr>
                  <w:divsChild>
                    <w:div w:id="979846320">
                      <w:marLeft w:val="0"/>
                      <w:marRight w:val="0"/>
                      <w:marTop w:val="0"/>
                      <w:marBottom w:val="0"/>
                      <w:divBdr>
                        <w:top w:val="none" w:sz="0" w:space="0" w:color="auto"/>
                        <w:left w:val="none" w:sz="0" w:space="0" w:color="auto"/>
                        <w:bottom w:val="none" w:sz="0" w:space="0" w:color="auto"/>
                        <w:right w:val="none" w:sz="0" w:space="0" w:color="auto"/>
                      </w:divBdr>
                    </w:div>
                  </w:divsChild>
                </w:div>
                <w:div w:id="651834800">
                  <w:marLeft w:val="0"/>
                  <w:marRight w:val="0"/>
                  <w:marTop w:val="0"/>
                  <w:marBottom w:val="0"/>
                  <w:divBdr>
                    <w:top w:val="none" w:sz="0" w:space="0" w:color="auto"/>
                    <w:left w:val="none" w:sz="0" w:space="0" w:color="auto"/>
                    <w:bottom w:val="none" w:sz="0" w:space="0" w:color="auto"/>
                    <w:right w:val="none" w:sz="0" w:space="0" w:color="auto"/>
                  </w:divBdr>
                  <w:divsChild>
                    <w:div w:id="943880962">
                      <w:marLeft w:val="0"/>
                      <w:marRight w:val="0"/>
                      <w:marTop w:val="0"/>
                      <w:marBottom w:val="0"/>
                      <w:divBdr>
                        <w:top w:val="none" w:sz="0" w:space="0" w:color="auto"/>
                        <w:left w:val="none" w:sz="0" w:space="0" w:color="auto"/>
                        <w:bottom w:val="none" w:sz="0" w:space="0" w:color="auto"/>
                        <w:right w:val="none" w:sz="0" w:space="0" w:color="auto"/>
                      </w:divBdr>
                    </w:div>
                  </w:divsChild>
                </w:div>
                <w:div w:id="749273153">
                  <w:marLeft w:val="0"/>
                  <w:marRight w:val="0"/>
                  <w:marTop w:val="0"/>
                  <w:marBottom w:val="0"/>
                  <w:divBdr>
                    <w:top w:val="none" w:sz="0" w:space="0" w:color="auto"/>
                    <w:left w:val="none" w:sz="0" w:space="0" w:color="auto"/>
                    <w:bottom w:val="none" w:sz="0" w:space="0" w:color="auto"/>
                    <w:right w:val="none" w:sz="0" w:space="0" w:color="auto"/>
                  </w:divBdr>
                  <w:divsChild>
                    <w:div w:id="167840596">
                      <w:marLeft w:val="0"/>
                      <w:marRight w:val="0"/>
                      <w:marTop w:val="0"/>
                      <w:marBottom w:val="0"/>
                      <w:divBdr>
                        <w:top w:val="none" w:sz="0" w:space="0" w:color="auto"/>
                        <w:left w:val="none" w:sz="0" w:space="0" w:color="auto"/>
                        <w:bottom w:val="none" w:sz="0" w:space="0" w:color="auto"/>
                        <w:right w:val="none" w:sz="0" w:space="0" w:color="auto"/>
                      </w:divBdr>
                    </w:div>
                  </w:divsChild>
                </w:div>
                <w:div w:id="763107963">
                  <w:marLeft w:val="0"/>
                  <w:marRight w:val="0"/>
                  <w:marTop w:val="0"/>
                  <w:marBottom w:val="0"/>
                  <w:divBdr>
                    <w:top w:val="none" w:sz="0" w:space="0" w:color="auto"/>
                    <w:left w:val="none" w:sz="0" w:space="0" w:color="auto"/>
                    <w:bottom w:val="none" w:sz="0" w:space="0" w:color="auto"/>
                    <w:right w:val="none" w:sz="0" w:space="0" w:color="auto"/>
                  </w:divBdr>
                  <w:divsChild>
                    <w:div w:id="1245456965">
                      <w:marLeft w:val="0"/>
                      <w:marRight w:val="0"/>
                      <w:marTop w:val="0"/>
                      <w:marBottom w:val="0"/>
                      <w:divBdr>
                        <w:top w:val="none" w:sz="0" w:space="0" w:color="auto"/>
                        <w:left w:val="none" w:sz="0" w:space="0" w:color="auto"/>
                        <w:bottom w:val="none" w:sz="0" w:space="0" w:color="auto"/>
                        <w:right w:val="none" w:sz="0" w:space="0" w:color="auto"/>
                      </w:divBdr>
                    </w:div>
                  </w:divsChild>
                </w:div>
                <w:div w:id="774787298">
                  <w:marLeft w:val="0"/>
                  <w:marRight w:val="0"/>
                  <w:marTop w:val="0"/>
                  <w:marBottom w:val="0"/>
                  <w:divBdr>
                    <w:top w:val="none" w:sz="0" w:space="0" w:color="auto"/>
                    <w:left w:val="none" w:sz="0" w:space="0" w:color="auto"/>
                    <w:bottom w:val="none" w:sz="0" w:space="0" w:color="auto"/>
                    <w:right w:val="none" w:sz="0" w:space="0" w:color="auto"/>
                  </w:divBdr>
                  <w:divsChild>
                    <w:div w:id="1224178121">
                      <w:marLeft w:val="0"/>
                      <w:marRight w:val="0"/>
                      <w:marTop w:val="0"/>
                      <w:marBottom w:val="0"/>
                      <w:divBdr>
                        <w:top w:val="none" w:sz="0" w:space="0" w:color="auto"/>
                        <w:left w:val="none" w:sz="0" w:space="0" w:color="auto"/>
                        <w:bottom w:val="none" w:sz="0" w:space="0" w:color="auto"/>
                        <w:right w:val="none" w:sz="0" w:space="0" w:color="auto"/>
                      </w:divBdr>
                    </w:div>
                  </w:divsChild>
                </w:div>
                <w:div w:id="803237369">
                  <w:marLeft w:val="0"/>
                  <w:marRight w:val="0"/>
                  <w:marTop w:val="0"/>
                  <w:marBottom w:val="0"/>
                  <w:divBdr>
                    <w:top w:val="none" w:sz="0" w:space="0" w:color="auto"/>
                    <w:left w:val="none" w:sz="0" w:space="0" w:color="auto"/>
                    <w:bottom w:val="none" w:sz="0" w:space="0" w:color="auto"/>
                    <w:right w:val="none" w:sz="0" w:space="0" w:color="auto"/>
                  </w:divBdr>
                  <w:divsChild>
                    <w:div w:id="318316884">
                      <w:marLeft w:val="0"/>
                      <w:marRight w:val="0"/>
                      <w:marTop w:val="0"/>
                      <w:marBottom w:val="0"/>
                      <w:divBdr>
                        <w:top w:val="none" w:sz="0" w:space="0" w:color="auto"/>
                        <w:left w:val="none" w:sz="0" w:space="0" w:color="auto"/>
                        <w:bottom w:val="none" w:sz="0" w:space="0" w:color="auto"/>
                        <w:right w:val="none" w:sz="0" w:space="0" w:color="auto"/>
                      </w:divBdr>
                    </w:div>
                  </w:divsChild>
                </w:div>
                <w:div w:id="805395261">
                  <w:marLeft w:val="0"/>
                  <w:marRight w:val="0"/>
                  <w:marTop w:val="0"/>
                  <w:marBottom w:val="0"/>
                  <w:divBdr>
                    <w:top w:val="none" w:sz="0" w:space="0" w:color="auto"/>
                    <w:left w:val="none" w:sz="0" w:space="0" w:color="auto"/>
                    <w:bottom w:val="none" w:sz="0" w:space="0" w:color="auto"/>
                    <w:right w:val="none" w:sz="0" w:space="0" w:color="auto"/>
                  </w:divBdr>
                  <w:divsChild>
                    <w:div w:id="1657102948">
                      <w:marLeft w:val="0"/>
                      <w:marRight w:val="0"/>
                      <w:marTop w:val="0"/>
                      <w:marBottom w:val="0"/>
                      <w:divBdr>
                        <w:top w:val="none" w:sz="0" w:space="0" w:color="auto"/>
                        <w:left w:val="none" w:sz="0" w:space="0" w:color="auto"/>
                        <w:bottom w:val="none" w:sz="0" w:space="0" w:color="auto"/>
                        <w:right w:val="none" w:sz="0" w:space="0" w:color="auto"/>
                      </w:divBdr>
                    </w:div>
                  </w:divsChild>
                </w:div>
                <w:div w:id="826020144">
                  <w:marLeft w:val="0"/>
                  <w:marRight w:val="0"/>
                  <w:marTop w:val="0"/>
                  <w:marBottom w:val="0"/>
                  <w:divBdr>
                    <w:top w:val="none" w:sz="0" w:space="0" w:color="auto"/>
                    <w:left w:val="none" w:sz="0" w:space="0" w:color="auto"/>
                    <w:bottom w:val="none" w:sz="0" w:space="0" w:color="auto"/>
                    <w:right w:val="none" w:sz="0" w:space="0" w:color="auto"/>
                  </w:divBdr>
                  <w:divsChild>
                    <w:div w:id="473177665">
                      <w:marLeft w:val="0"/>
                      <w:marRight w:val="0"/>
                      <w:marTop w:val="0"/>
                      <w:marBottom w:val="0"/>
                      <w:divBdr>
                        <w:top w:val="none" w:sz="0" w:space="0" w:color="auto"/>
                        <w:left w:val="none" w:sz="0" w:space="0" w:color="auto"/>
                        <w:bottom w:val="none" w:sz="0" w:space="0" w:color="auto"/>
                        <w:right w:val="none" w:sz="0" w:space="0" w:color="auto"/>
                      </w:divBdr>
                    </w:div>
                  </w:divsChild>
                </w:div>
                <w:div w:id="844631725">
                  <w:marLeft w:val="0"/>
                  <w:marRight w:val="0"/>
                  <w:marTop w:val="0"/>
                  <w:marBottom w:val="0"/>
                  <w:divBdr>
                    <w:top w:val="none" w:sz="0" w:space="0" w:color="auto"/>
                    <w:left w:val="none" w:sz="0" w:space="0" w:color="auto"/>
                    <w:bottom w:val="none" w:sz="0" w:space="0" w:color="auto"/>
                    <w:right w:val="none" w:sz="0" w:space="0" w:color="auto"/>
                  </w:divBdr>
                  <w:divsChild>
                    <w:div w:id="295179603">
                      <w:marLeft w:val="0"/>
                      <w:marRight w:val="0"/>
                      <w:marTop w:val="0"/>
                      <w:marBottom w:val="0"/>
                      <w:divBdr>
                        <w:top w:val="none" w:sz="0" w:space="0" w:color="auto"/>
                        <w:left w:val="none" w:sz="0" w:space="0" w:color="auto"/>
                        <w:bottom w:val="none" w:sz="0" w:space="0" w:color="auto"/>
                        <w:right w:val="none" w:sz="0" w:space="0" w:color="auto"/>
                      </w:divBdr>
                    </w:div>
                  </w:divsChild>
                </w:div>
                <w:div w:id="854150324">
                  <w:marLeft w:val="0"/>
                  <w:marRight w:val="0"/>
                  <w:marTop w:val="0"/>
                  <w:marBottom w:val="0"/>
                  <w:divBdr>
                    <w:top w:val="none" w:sz="0" w:space="0" w:color="auto"/>
                    <w:left w:val="none" w:sz="0" w:space="0" w:color="auto"/>
                    <w:bottom w:val="none" w:sz="0" w:space="0" w:color="auto"/>
                    <w:right w:val="none" w:sz="0" w:space="0" w:color="auto"/>
                  </w:divBdr>
                  <w:divsChild>
                    <w:div w:id="424887759">
                      <w:marLeft w:val="0"/>
                      <w:marRight w:val="0"/>
                      <w:marTop w:val="0"/>
                      <w:marBottom w:val="0"/>
                      <w:divBdr>
                        <w:top w:val="none" w:sz="0" w:space="0" w:color="auto"/>
                        <w:left w:val="none" w:sz="0" w:space="0" w:color="auto"/>
                        <w:bottom w:val="none" w:sz="0" w:space="0" w:color="auto"/>
                        <w:right w:val="none" w:sz="0" w:space="0" w:color="auto"/>
                      </w:divBdr>
                    </w:div>
                  </w:divsChild>
                </w:div>
                <w:div w:id="867569596">
                  <w:marLeft w:val="0"/>
                  <w:marRight w:val="0"/>
                  <w:marTop w:val="0"/>
                  <w:marBottom w:val="0"/>
                  <w:divBdr>
                    <w:top w:val="none" w:sz="0" w:space="0" w:color="auto"/>
                    <w:left w:val="none" w:sz="0" w:space="0" w:color="auto"/>
                    <w:bottom w:val="none" w:sz="0" w:space="0" w:color="auto"/>
                    <w:right w:val="none" w:sz="0" w:space="0" w:color="auto"/>
                  </w:divBdr>
                  <w:divsChild>
                    <w:div w:id="913852402">
                      <w:marLeft w:val="0"/>
                      <w:marRight w:val="0"/>
                      <w:marTop w:val="0"/>
                      <w:marBottom w:val="0"/>
                      <w:divBdr>
                        <w:top w:val="none" w:sz="0" w:space="0" w:color="auto"/>
                        <w:left w:val="none" w:sz="0" w:space="0" w:color="auto"/>
                        <w:bottom w:val="none" w:sz="0" w:space="0" w:color="auto"/>
                        <w:right w:val="none" w:sz="0" w:space="0" w:color="auto"/>
                      </w:divBdr>
                    </w:div>
                  </w:divsChild>
                </w:div>
                <w:div w:id="867910708">
                  <w:marLeft w:val="0"/>
                  <w:marRight w:val="0"/>
                  <w:marTop w:val="0"/>
                  <w:marBottom w:val="0"/>
                  <w:divBdr>
                    <w:top w:val="none" w:sz="0" w:space="0" w:color="auto"/>
                    <w:left w:val="none" w:sz="0" w:space="0" w:color="auto"/>
                    <w:bottom w:val="none" w:sz="0" w:space="0" w:color="auto"/>
                    <w:right w:val="none" w:sz="0" w:space="0" w:color="auto"/>
                  </w:divBdr>
                  <w:divsChild>
                    <w:div w:id="952173226">
                      <w:marLeft w:val="0"/>
                      <w:marRight w:val="0"/>
                      <w:marTop w:val="0"/>
                      <w:marBottom w:val="0"/>
                      <w:divBdr>
                        <w:top w:val="none" w:sz="0" w:space="0" w:color="auto"/>
                        <w:left w:val="none" w:sz="0" w:space="0" w:color="auto"/>
                        <w:bottom w:val="none" w:sz="0" w:space="0" w:color="auto"/>
                        <w:right w:val="none" w:sz="0" w:space="0" w:color="auto"/>
                      </w:divBdr>
                    </w:div>
                  </w:divsChild>
                </w:div>
                <w:div w:id="900286020">
                  <w:marLeft w:val="0"/>
                  <w:marRight w:val="0"/>
                  <w:marTop w:val="0"/>
                  <w:marBottom w:val="0"/>
                  <w:divBdr>
                    <w:top w:val="none" w:sz="0" w:space="0" w:color="auto"/>
                    <w:left w:val="none" w:sz="0" w:space="0" w:color="auto"/>
                    <w:bottom w:val="none" w:sz="0" w:space="0" w:color="auto"/>
                    <w:right w:val="none" w:sz="0" w:space="0" w:color="auto"/>
                  </w:divBdr>
                  <w:divsChild>
                    <w:div w:id="1655135487">
                      <w:marLeft w:val="0"/>
                      <w:marRight w:val="0"/>
                      <w:marTop w:val="0"/>
                      <w:marBottom w:val="0"/>
                      <w:divBdr>
                        <w:top w:val="none" w:sz="0" w:space="0" w:color="auto"/>
                        <w:left w:val="none" w:sz="0" w:space="0" w:color="auto"/>
                        <w:bottom w:val="none" w:sz="0" w:space="0" w:color="auto"/>
                        <w:right w:val="none" w:sz="0" w:space="0" w:color="auto"/>
                      </w:divBdr>
                    </w:div>
                  </w:divsChild>
                </w:div>
                <w:div w:id="922373591">
                  <w:marLeft w:val="0"/>
                  <w:marRight w:val="0"/>
                  <w:marTop w:val="0"/>
                  <w:marBottom w:val="0"/>
                  <w:divBdr>
                    <w:top w:val="none" w:sz="0" w:space="0" w:color="auto"/>
                    <w:left w:val="none" w:sz="0" w:space="0" w:color="auto"/>
                    <w:bottom w:val="none" w:sz="0" w:space="0" w:color="auto"/>
                    <w:right w:val="none" w:sz="0" w:space="0" w:color="auto"/>
                  </w:divBdr>
                  <w:divsChild>
                    <w:div w:id="1437019828">
                      <w:marLeft w:val="0"/>
                      <w:marRight w:val="0"/>
                      <w:marTop w:val="0"/>
                      <w:marBottom w:val="0"/>
                      <w:divBdr>
                        <w:top w:val="none" w:sz="0" w:space="0" w:color="auto"/>
                        <w:left w:val="none" w:sz="0" w:space="0" w:color="auto"/>
                        <w:bottom w:val="none" w:sz="0" w:space="0" w:color="auto"/>
                        <w:right w:val="none" w:sz="0" w:space="0" w:color="auto"/>
                      </w:divBdr>
                    </w:div>
                  </w:divsChild>
                </w:div>
                <w:div w:id="924873675">
                  <w:marLeft w:val="0"/>
                  <w:marRight w:val="0"/>
                  <w:marTop w:val="0"/>
                  <w:marBottom w:val="0"/>
                  <w:divBdr>
                    <w:top w:val="none" w:sz="0" w:space="0" w:color="auto"/>
                    <w:left w:val="none" w:sz="0" w:space="0" w:color="auto"/>
                    <w:bottom w:val="none" w:sz="0" w:space="0" w:color="auto"/>
                    <w:right w:val="none" w:sz="0" w:space="0" w:color="auto"/>
                  </w:divBdr>
                  <w:divsChild>
                    <w:div w:id="916552444">
                      <w:marLeft w:val="0"/>
                      <w:marRight w:val="0"/>
                      <w:marTop w:val="0"/>
                      <w:marBottom w:val="0"/>
                      <w:divBdr>
                        <w:top w:val="none" w:sz="0" w:space="0" w:color="auto"/>
                        <w:left w:val="none" w:sz="0" w:space="0" w:color="auto"/>
                        <w:bottom w:val="none" w:sz="0" w:space="0" w:color="auto"/>
                        <w:right w:val="none" w:sz="0" w:space="0" w:color="auto"/>
                      </w:divBdr>
                    </w:div>
                  </w:divsChild>
                </w:div>
                <w:div w:id="958411985">
                  <w:marLeft w:val="0"/>
                  <w:marRight w:val="0"/>
                  <w:marTop w:val="0"/>
                  <w:marBottom w:val="0"/>
                  <w:divBdr>
                    <w:top w:val="none" w:sz="0" w:space="0" w:color="auto"/>
                    <w:left w:val="none" w:sz="0" w:space="0" w:color="auto"/>
                    <w:bottom w:val="none" w:sz="0" w:space="0" w:color="auto"/>
                    <w:right w:val="none" w:sz="0" w:space="0" w:color="auto"/>
                  </w:divBdr>
                  <w:divsChild>
                    <w:div w:id="375861840">
                      <w:marLeft w:val="0"/>
                      <w:marRight w:val="0"/>
                      <w:marTop w:val="0"/>
                      <w:marBottom w:val="0"/>
                      <w:divBdr>
                        <w:top w:val="none" w:sz="0" w:space="0" w:color="auto"/>
                        <w:left w:val="none" w:sz="0" w:space="0" w:color="auto"/>
                        <w:bottom w:val="none" w:sz="0" w:space="0" w:color="auto"/>
                        <w:right w:val="none" w:sz="0" w:space="0" w:color="auto"/>
                      </w:divBdr>
                    </w:div>
                  </w:divsChild>
                </w:div>
                <w:div w:id="966081254">
                  <w:marLeft w:val="0"/>
                  <w:marRight w:val="0"/>
                  <w:marTop w:val="0"/>
                  <w:marBottom w:val="0"/>
                  <w:divBdr>
                    <w:top w:val="none" w:sz="0" w:space="0" w:color="auto"/>
                    <w:left w:val="none" w:sz="0" w:space="0" w:color="auto"/>
                    <w:bottom w:val="none" w:sz="0" w:space="0" w:color="auto"/>
                    <w:right w:val="none" w:sz="0" w:space="0" w:color="auto"/>
                  </w:divBdr>
                  <w:divsChild>
                    <w:div w:id="1795707764">
                      <w:marLeft w:val="0"/>
                      <w:marRight w:val="0"/>
                      <w:marTop w:val="0"/>
                      <w:marBottom w:val="0"/>
                      <w:divBdr>
                        <w:top w:val="none" w:sz="0" w:space="0" w:color="auto"/>
                        <w:left w:val="none" w:sz="0" w:space="0" w:color="auto"/>
                        <w:bottom w:val="none" w:sz="0" w:space="0" w:color="auto"/>
                        <w:right w:val="none" w:sz="0" w:space="0" w:color="auto"/>
                      </w:divBdr>
                    </w:div>
                  </w:divsChild>
                </w:div>
                <w:div w:id="975061853">
                  <w:marLeft w:val="0"/>
                  <w:marRight w:val="0"/>
                  <w:marTop w:val="0"/>
                  <w:marBottom w:val="0"/>
                  <w:divBdr>
                    <w:top w:val="none" w:sz="0" w:space="0" w:color="auto"/>
                    <w:left w:val="none" w:sz="0" w:space="0" w:color="auto"/>
                    <w:bottom w:val="none" w:sz="0" w:space="0" w:color="auto"/>
                    <w:right w:val="none" w:sz="0" w:space="0" w:color="auto"/>
                  </w:divBdr>
                  <w:divsChild>
                    <w:div w:id="639697885">
                      <w:marLeft w:val="0"/>
                      <w:marRight w:val="0"/>
                      <w:marTop w:val="0"/>
                      <w:marBottom w:val="0"/>
                      <w:divBdr>
                        <w:top w:val="none" w:sz="0" w:space="0" w:color="auto"/>
                        <w:left w:val="none" w:sz="0" w:space="0" w:color="auto"/>
                        <w:bottom w:val="none" w:sz="0" w:space="0" w:color="auto"/>
                        <w:right w:val="none" w:sz="0" w:space="0" w:color="auto"/>
                      </w:divBdr>
                    </w:div>
                  </w:divsChild>
                </w:div>
                <w:div w:id="978219258">
                  <w:marLeft w:val="0"/>
                  <w:marRight w:val="0"/>
                  <w:marTop w:val="0"/>
                  <w:marBottom w:val="0"/>
                  <w:divBdr>
                    <w:top w:val="none" w:sz="0" w:space="0" w:color="auto"/>
                    <w:left w:val="none" w:sz="0" w:space="0" w:color="auto"/>
                    <w:bottom w:val="none" w:sz="0" w:space="0" w:color="auto"/>
                    <w:right w:val="none" w:sz="0" w:space="0" w:color="auto"/>
                  </w:divBdr>
                  <w:divsChild>
                    <w:div w:id="1960600027">
                      <w:marLeft w:val="0"/>
                      <w:marRight w:val="0"/>
                      <w:marTop w:val="0"/>
                      <w:marBottom w:val="0"/>
                      <w:divBdr>
                        <w:top w:val="none" w:sz="0" w:space="0" w:color="auto"/>
                        <w:left w:val="none" w:sz="0" w:space="0" w:color="auto"/>
                        <w:bottom w:val="none" w:sz="0" w:space="0" w:color="auto"/>
                        <w:right w:val="none" w:sz="0" w:space="0" w:color="auto"/>
                      </w:divBdr>
                    </w:div>
                  </w:divsChild>
                </w:div>
                <w:div w:id="1000499454">
                  <w:marLeft w:val="0"/>
                  <w:marRight w:val="0"/>
                  <w:marTop w:val="0"/>
                  <w:marBottom w:val="0"/>
                  <w:divBdr>
                    <w:top w:val="none" w:sz="0" w:space="0" w:color="auto"/>
                    <w:left w:val="none" w:sz="0" w:space="0" w:color="auto"/>
                    <w:bottom w:val="none" w:sz="0" w:space="0" w:color="auto"/>
                    <w:right w:val="none" w:sz="0" w:space="0" w:color="auto"/>
                  </w:divBdr>
                  <w:divsChild>
                    <w:div w:id="900753253">
                      <w:marLeft w:val="0"/>
                      <w:marRight w:val="0"/>
                      <w:marTop w:val="0"/>
                      <w:marBottom w:val="0"/>
                      <w:divBdr>
                        <w:top w:val="none" w:sz="0" w:space="0" w:color="auto"/>
                        <w:left w:val="none" w:sz="0" w:space="0" w:color="auto"/>
                        <w:bottom w:val="none" w:sz="0" w:space="0" w:color="auto"/>
                        <w:right w:val="none" w:sz="0" w:space="0" w:color="auto"/>
                      </w:divBdr>
                    </w:div>
                  </w:divsChild>
                </w:div>
                <w:div w:id="1027482143">
                  <w:marLeft w:val="0"/>
                  <w:marRight w:val="0"/>
                  <w:marTop w:val="0"/>
                  <w:marBottom w:val="0"/>
                  <w:divBdr>
                    <w:top w:val="none" w:sz="0" w:space="0" w:color="auto"/>
                    <w:left w:val="none" w:sz="0" w:space="0" w:color="auto"/>
                    <w:bottom w:val="none" w:sz="0" w:space="0" w:color="auto"/>
                    <w:right w:val="none" w:sz="0" w:space="0" w:color="auto"/>
                  </w:divBdr>
                  <w:divsChild>
                    <w:div w:id="1190920314">
                      <w:marLeft w:val="0"/>
                      <w:marRight w:val="0"/>
                      <w:marTop w:val="0"/>
                      <w:marBottom w:val="0"/>
                      <w:divBdr>
                        <w:top w:val="none" w:sz="0" w:space="0" w:color="auto"/>
                        <w:left w:val="none" w:sz="0" w:space="0" w:color="auto"/>
                        <w:bottom w:val="none" w:sz="0" w:space="0" w:color="auto"/>
                        <w:right w:val="none" w:sz="0" w:space="0" w:color="auto"/>
                      </w:divBdr>
                    </w:div>
                  </w:divsChild>
                </w:div>
                <w:div w:id="1054740939">
                  <w:marLeft w:val="0"/>
                  <w:marRight w:val="0"/>
                  <w:marTop w:val="0"/>
                  <w:marBottom w:val="0"/>
                  <w:divBdr>
                    <w:top w:val="none" w:sz="0" w:space="0" w:color="auto"/>
                    <w:left w:val="none" w:sz="0" w:space="0" w:color="auto"/>
                    <w:bottom w:val="none" w:sz="0" w:space="0" w:color="auto"/>
                    <w:right w:val="none" w:sz="0" w:space="0" w:color="auto"/>
                  </w:divBdr>
                  <w:divsChild>
                    <w:div w:id="1390573168">
                      <w:marLeft w:val="0"/>
                      <w:marRight w:val="0"/>
                      <w:marTop w:val="0"/>
                      <w:marBottom w:val="0"/>
                      <w:divBdr>
                        <w:top w:val="none" w:sz="0" w:space="0" w:color="auto"/>
                        <w:left w:val="none" w:sz="0" w:space="0" w:color="auto"/>
                        <w:bottom w:val="none" w:sz="0" w:space="0" w:color="auto"/>
                        <w:right w:val="none" w:sz="0" w:space="0" w:color="auto"/>
                      </w:divBdr>
                    </w:div>
                  </w:divsChild>
                </w:div>
                <w:div w:id="1065373956">
                  <w:marLeft w:val="0"/>
                  <w:marRight w:val="0"/>
                  <w:marTop w:val="0"/>
                  <w:marBottom w:val="0"/>
                  <w:divBdr>
                    <w:top w:val="none" w:sz="0" w:space="0" w:color="auto"/>
                    <w:left w:val="none" w:sz="0" w:space="0" w:color="auto"/>
                    <w:bottom w:val="none" w:sz="0" w:space="0" w:color="auto"/>
                    <w:right w:val="none" w:sz="0" w:space="0" w:color="auto"/>
                  </w:divBdr>
                  <w:divsChild>
                    <w:div w:id="1781297825">
                      <w:marLeft w:val="0"/>
                      <w:marRight w:val="0"/>
                      <w:marTop w:val="0"/>
                      <w:marBottom w:val="0"/>
                      <w:divBdr>
                        <w:top w:val="none" w:sz="0" w:space="0" w:color="auto"/>
                        <w:left w:val="none" w:sz="0" w:space="0" w:color="auto"/>
                        <w:bottom w:val="none" w:sz="0" w:space="0" w:color="auto"/>
                        <w:right w:val="none" w:sz="0" w:space="0" w:color="auto"/>
                      </w:divBdr>
                    </w:div>
                  </w:divsChild>
                </w:div>
                <w:div w:id="1101296234">
                  <w:marLeft w:val="0"/>
                  <w:marRight w:val="0"/>
                  <w:marTop w:val="0"/>
                  <w:marBottom w:val="0"/>
                  <w:divBdr>
                    <w:top w:val="none" w:sz="0" w:space="0" w:color="auto"/>
                    <w:left w:val="none" w:sz="0" w:space="0" w:color="auto"/>
                    <w:bottom w:val="none" w:sz="0" w:space="0" w:color="auto"/>
                    <w:right w:val="none" w:sz="0" w:space="0" w:color="auto"/>
                  </w:divBdr>
                  <w:divsChild>
                    <w:div w:id="1358891567">
                      <w:marLeft w:val="0"/>
                      <w:marRight w:val="0"/>
                      <w:marTop w:val="0"/>
                      <w:marBottom w:val="0"/>
                      <w:divBdr>
                        <w:top w:val="none" w:sz="0" w:space="0" w:color="auto"/>
                        <w:left w:val="none" w:sz="0" w:space="0" w:color="auto"/>
                        <w:bottom w:val="none" w:sz="0" w:space="0" w:color="auto"/>
                        <w:right w:val="none" w:sz="0" w:space="0" w:color="auto"/>
                      </w:divBdr>
                    </w:div>
                  </w:divsChild>
                </w:div>
                <w:div w:id="1139804088">
                  <w:marLeft w:val="0"/>
                  <w:marRight w:val="0"/>
                  <w:marTop w:val="0"/>
                  <w:marBottom w:val="0"/>
                  <w:divBdr>
                    <w:top w:val="none" w:sz="0" w:space="0" w:color="auto"/>
                    <w:left w:val="none" w:sz="0" w:space="0" w:color="auto"/>
                    <w:bottom w:val="none" w:sz="0" w:space="0" w:color="auto"/>
                    <w:right w:val="none" w:sz="0" w:space="0" w:color="auto"/>
                  </w:divBdr>
                  <w:divsChild>
                    <w:div w:id="1158351541">
                      <w:marLeft w:val="0"/>
                      <w:marRight w:val="0"/>
                      <w:marTop w:val="0"/>
                      <w:marBottom w:val="0"/>
                      <w:divBdr>
                        <w:top w:val="none" w:sz="0" w:space="0" w:color="auto"/>
                        <w:left w:val="none" w:sz="0" w:space="0" w:color="auto"/>
                        <w:bottom w:val="none" w:sz="0" w:space="0" w:color="auto"/>
                        <w:right w:val="none" w:sz="0" w:space="0" w:color="auto"/>
                      </w:divBdr>
                    </w:div>
                  </w:divsChild>
                </w:div>
                <w:div w:id="1148978758">
                  <w:marLeft w:val="0"/>
                  <w:marRight w:val="0"/>
                  <w:marTop w:val="0"/>
                  <w:marBottom w:val="0"/>
                  <w:divBdr>
                    <w:top w:val="none" w:sz="0" w:space="0" w:color="auto"/>
                    <w:left w:val="none" w:sz="0" w:space="0" w:color="auto"/>
                    <w:bottom w:val="none" w:sz="0" w:space="0" w:color="auto"/>
                    <w:right w:val="none" w:sz="0" w:space="0" w:color="auto"/>
                  </w:divBdr>
                  <w:divsChild>
                    <w:div w:id="1830750090">
                      <w:marLeft w:val="0"/>
                      <w:marRight w:val="0"/>
                      <w:marTop w:val="0"/>
                      <w:marBottom w:val="0"/>
                      <w:divBdr>
                        <w:top w:val="none" w:sz="0" w:space="0" w:color="auto"/>
                        <w:left w:val="none" w:sz="0" w:space="0" w:color="auto"/>
                        <w:bottom w:val="none" w:sz="0" w:space="0" w:color="auto"/>
                        <w:right w:val="none" w:sz="0" w:space="0" w:color="auto"/>
                      </w:divBdr>
                    </w:div>
                  </w:divsChild>
                </w:div>
                <w:div w:id="1150515334">
                  <w:marLeft w:val="0"/>
                  <w:marRight w:val="0"/>
                  <w:marTop w:val="0"/>
                  <w:marBottom w:val="0"/>
                  <w:divBdr>
                    <w:top w:val="none" w:sz="0" w:space="0" w:color="auto"/>
                    <w:left w:val="none" w:sz="0" w:space="0" w:color="auto"/>
                    <w:bottom w:val="none" w:sz="0" w:space="0" w:color="auto"/>
                    <w:right w:val="none" w:sz="0" w:space="0" w:color="auto"/>
                  </w:divBdr>
                  <w:divsChild>
                    <w:div w:id="1395811106">
                      <w:marLeft w:val="0"/>
                      <w:marRight w:val="0"/>
                      <w:marTop w:val="0"/>
                      <w:marBottom w:val="0"/>
                      <w:divBdr>
                        <w:top w:val="none" w:sz="0" w:space="0" w:color="auto"/>
                        <w:left w:val="none" w:sz="0" w:space="0" w:color="auto"/>
                        <w:bottom w:val="none" w:sz="0" w:space="0" w:color="auto"/>
                        <w:right w:val="none" w:sz="0" w:space="0" w:color="auto"/>
                      </w:divBdr>
                    </w:div>
                  </w:divsChild>
                </w:div>
                <w:div w:id="1156916492">
                  <w:marLeft w:val="0"/>
                  <w:marRight w:val="0"/>
                  <w:marTop w:val="0"/>
                  <w:marBottom w:val="0"/>
                  <w:divBdr>
                    <w:top w:val="none" w:sz="0" w:space="0" w:color="auto"/>
                    <w:left w:val="none" w:sz="0" w:space="0" w:color="auto"/>
                    <w:bottom w:val="none" w:sz="0" w:space="0" w:color="auto"/>
                    <w:right w:val="none" w:sz="0" w:space="0" w:color="auto"/>
                  </w:divBdr>
                  <w:divsChild>
                    <w:div w:id="764425101">
                      <w:marLeft w:val="0"/>
                      <w:marRight w:val="0"/>
                      <w:marTop w:val="0"/>
                      <w:marBottom w:val="0"/>
                      <w:divBdr>
                        <w:top w:val="none" w:sz="0" w:space="0" w:color="auto"/>
                        <w:left w:val="none" w:sz="0" w:space="0" w:color="auto"/>
                        <w:bottom w:val="none" w:sz="0" w:space="0" w:color="auto"/>
                        <w:right w:val="none" w:sz="0" w:space="0" w:color="auto"/>
                      </w:divBdr>
                    </w:div>
                  </w:divsChild>
                </w:div>
                <w:div w:id="1172375380">
                  <w:marLeft w:val="0"/>
                  <w:marRight w:val="0"/>
                  <w:marTop w:val="0"/>
                  <w:marBottom w:val="0"/>
                  <w:divBdr>
                    <w:top w:val="none" w:sz="0" w:space="0" w:color="auto"/>
                    <w:left w:val="none" w:sz="0" w:space="0" w:color="auto"/>
                    <w:bottom w:val="none" w:sz="0" w:space="0" w:color="auto"/>
                    <w:right w:val="none" w:sz="0" w:space="0" w:color="auto"/>
                  </w:divBdr>
                  <w:divsChild>
                    <w:div w:id="1905408279">
                      <w:marLeft w:val="0"/>
                      <w:marRight w:val="0"/>
                      <w:marTop w:val="0"/>
                      <w:marBottom w:val="0"/>
                      <w:divBdr>
                        <w:top w:val="none" w:sz="0" w:space="0" w:color="auto"/>
                        <w:left w:val="none" w:sz="0" w:space="0" w:color="auto"/>
                        <w:bottom w:val="none" w:sz="0" w:space="0" w:color="auto"/>
                        <w:right w:val="none" w:sz="0" w:space="0" w:color="auto"/>
                      </w:divBdr>
                    </w:div>
                  </w:divsChild>
                </w:div>
                <w:div w:id="1215773153">
                  <w:marLeft w:val="0"/>
                  <w:marRight w:val="0"/>
                  <w:marTop w:val="0"/>
                  <w:marBottom w:val="0"/>
                  <w:divBdr>
                    <w:top w:val="none" w:sz="0" w:space="0" w:color="auto"/>
                    <w:left w:val="none" w:sz="0" w:space="0" w:color="auto"/>
                    <w:bottom w:val="none" w:sz="0" w:space="0" w:color="auto"/>
                    <w:right w:val="none" w:sz="0" w:space="0" w:color="auto"/>
                  </w:divBdr>
                  <w:divsChild>
                    <w:div w:id="134219742">
                      <w:marLeft w:val="0"/>
                      <w:marRight w:val="0"/>
                      <w:marTop w:val="0"/>
                      <w:marBottom w:val="0"/>
                      <w:divBdr>
                        <w:top w:val="none" w:sz="0" w:space="0" w:color="auto"/>
                        <w:left w:val="none" w:sz="0" w:space="0" w:color="auto"/>
                        <w:bottom w:val="none" w:sz="0" w:space="0" w:color="auto"/>
                        <w:right w:val="none" w:sz="0" w:space="0" w:color="auto"/>
                      </w:divBdr>
                    </w:div>
                  </w:divsChild>
                </w:div>
                <w:div w:id="1221474283">
                  <w:marLeft w:val="0"/>
                  <w:marRight w:val="0"/>
                  <w:marTop w:val="0"/>
                  <w:marBottom w:val="0"/>
                  <w:divBdr>
                    <w:top w:val="none" w:sz="0" w:space="0" w:color="auto"/>
                    <w:left w:val="none" w:sz="0" w:space="0" w:color="auto"/>
                    <w:bottom w:val="none" w:sz="0" w:space="0" w:color="auto"/>
                    <w:right w:val="none" w:sz="0" w:space="0" w:color="auto"/>
                  </w:divBdr>
                  <w:divsChild>
                    <w:div w:id="1848327287">
                      <w:marLeft w:val="0"/>
                      <w:marRight w:val="0"/>
                      <w:marTop w:val="0"/>
                      <w:marBottom w:val="0"/>
                      <w:divBdr>
                        <w:top w:val="none" w:sz="0" w:space="0" w:color="auto"/>
                        <w:left w:val="none" w:sz="0" w:space="0" w:color="auto"/>
                        <w:bottom w:val="none" w:sz="0" w:space="0" w:color="auto"/>
                        <w:right w:val="none" w:sz="0" w:space="0" w:color="auto"/>
                      </w:divBdr>
                    </w:div>
                  </w:divsChild>
                </w:div>
                <w:div w:id="1264067170">
                  <w:marLeft w:val="0"/>
                  <w:marRight w:val="0"/>
                  <w:marTop w:val="0"/>
                  <w:marBottom w:val="0"/>
                  <w:divBdr>
                    <w:top w:val="none" w:sz="0" w:space="0" w:color="auto"/>
                    <w:left w:val="none" w:sz="0" w:space="0" w:color="auto"/>
                    <w:bottom w:val="none" w:sz="0" w:space="0" w:color="auto"/>
                    <w:right w:val="none" w:sz="0" w:space="0" w:color="auto"/>
                  </w:divBdr>
                  <w:divsChild>
                    <w:div w:id="1489134304">
                      <w:marLeft w:val="0"/>
                      <w:marRight w:val="0"/>
                      <w:marTop w:val="0"/>
                      <w:marBottom w:val="0"/>
                      <w:divBdr>
                        <w:top w:val="none" w:sz="0" w:space="0" w:color="auto"/>
                        <w:left w:val="none" w:sz="0" w:space="0" w:color="auto"/>
                        <w:bottom w:val="none" w:sz="0" w:space="0" w:color="auto"/>
                        <w:right w:val="none" w:sz="0" w:space="0" w:color="auto"/>
                      </w:divBdr>
                    </w:div>
                  </w:divsChild>
                </w:div>
                <w:div w:id="1288123779">
                  <w:marLeft w:val="0"/>
                  <w:marRight w:val="0"/>
                  <w:marTop w:val="0"/>
                  <w:marBottom w:val="0"/>
                  <w:divBdr>
                    <w:top w:val="none" w:sz="0" w:space="0" w:color="auto"/>
                    <w:left w:val="none" w:sz="0" w:space="0" w:color="auto"/>
                    <w:bottom w:val="none" w:sz="0" w:space="0" w:color="auto"/>
                    <w:right w:val="none" w:sz="0" w:space="0" w:color="auto"/>
                  </w:divBdr>
                  <w:divsChild>
                    <w:div w:id="52893009">
                      <w:marLeft w:val="0"/>
                      <w:marRight w:val="0"/>
                      <w:marTop w:val="0"/>
                      <w:marBottom w:val="0"/>
                      <w:divBdr>
                        <w:top w:val="none" w:sz="0" w:space="0" w:color="auto"/>
                        <w:left w:val="none" w:sz="0" w:space="0" w:color="auto"/>
                        <w:bottom w:val="none" w:sz="0" w:space="0" w:color="auto"/>
                        <w:right w:val="none" w:sz="0" w:space="0" w:color="auto"/>
                      </w:divBdr>
                    </w:div>
                  </w:divsChild>
                </w:div>
                <w:div w:id="1304651673">
                  <w:marLeft w:val="0"/>
                  <w:marRight w:val="0"/>
                  <w:marTop w:val="0"/>
                  <w:marBottom w:val="0"/>
                  <w:divBdr>
                    <w:top w:val="none" w:sz="0" w:space="0" w:color="auto"/>
                    <w:left w:val="none" w:sz="0" w:space="0" w:color="auto"/>
                    <w:bottom w:val="none" w:sz="0" w:space="0" w:color="auto"/>
                    <w:right w:val="none" w:sz="0" w:space="0" w:color="auto"/>
                  </w:divBdr>
                  <w:divsChild>
                    <w:div w:id="11076914">
                      <w:marLeft w:val="0"/>
                      <w:marRight w:val="0"/>
                      <w:marTop w:val="0"/>
                      <w:marBottom w:val="0"/>
                      <w:divBdr>
                        <w:top w:val="none" w:sz="0" w:space="0" w:color="auto"/>
                        <w:left w:val="none" w:sz="0" w:space="0" w:color="auto"/>
                        <w:bottom w:val="none" w:sz="0" w:space="0" w:color="auto"/>
                        <w:right w:val="none" w:sz="0" w:space="0" w:color="auto"/>
                      </w:divBdr>
                    </w:div>
                  </w:divsChild>
                </w:div>
                <w:div w:id="1309822294">
                  <w:marLeft w:val="0"/>
                  <w:marRight w:val="0"/>
                  <w:marTop w:val="0"/>
                  <w:marBottom w:val="0"/>
                  <w:divBdr>
                    <w:top w:val="none" w:sz="0" w:space="0" w:color="auto"/>
                    <w:left w:val="none" w:sz="0" w:space="0" w:color="auto"/>
                    <w:bottom w:val="none" w:sz="0" w:space="0" w:color="auto"/>
                    <w:right w:val="none" w:sz="0" w:space="0" w:color="auto"/>
                  </w:divBdr>
                  <w:divsChild>
                    <w:div w:id="1555241724">
                      <w:marLeft w:val="0"/>
                      <w:marRight w:val="0"/>
                      <w:marTop w:val="0"/>
                      <w:marBottom w:val="0"/>
                      <w:divBdr>
                        <w:top w:val="none" w:sz="0" w:space="0" w:color="auto"/>
                        <w:left w:val="none" w:sz="0" w:space="0" w:color="auto"/>
                        <w:bottom w:val="none" w:sz="0" w:space="0" w:color="auto"/>
                        <w:right w:val="none" w:sz="0" w:space="0" w:color="auto"/>
                      </w:divBdr>
                    </w:div>
                  </w:divsChild>
                </w:div>
                <w:div w:id="1350523027">
                  <w:marLeft w:val="0"/>
                  <w:marRight w:val="0"/>
                  <w:marTop w:val="0"/>
                  <w:marBottom w:val="0"/>
                  <w:divBdr>
                    <w:top w:val="none" w:sz="0" w:space="0" w:color="auto"/>
                    <w:left w:val="none" w:sz="0" w:space="0" w:color="auto"/>
                    <w:bottom w:val="none" w:sz="0" w:space="0" w:color="auto"/>
                    <w:right w:val="none" w:sz="0" w:space="0" w:color="auto"/>
                  </w:divBdr>
                  <w:divsChild>
                    <w:div w:id="1573732398">
                      <w:marLeft w:val="0"/>
                      <w:marRight w:val="0"/>
                      <w:marTop w:val="0"/>
                      <w:marBottom w:val="0"/>
                      <w:divBdr>
                        <w:top w:val="none" w:sz="0" w:space="0" w:color="auto"/>
                        <w:left w:val="none" w:sz="0" w:space="0" w:color="auto"/>
                        <w:bottom w:val="none" w:sz="0" w:space="0" w:color="auto"/>
                        <w:right w:val="none" w:sz="0" w:space="0" w:color="auto"/>
                      </w:divBdr>
                    </w:div>
                  </w:divsChild>
                </w:div>
                <w:div w:id="1365128964">
                  <w:marLeft w:val="0"/>
                  <w:marRight w:val="0"/>
                  <w:marTop w:val="0"/>
                  <w:marBottom w:val="0"/>
                  <w:divBdr>
                    <w:top w:val="none" w:sz="0" w:space="0" w:color="auto"/>
                    <w:left w:val="none" w:sz="0" w:space="0" w:color="auto"/>
                    <w:bottom w:val="none" w:sz="0" w:space="0" w:color="auto"/>
                    <w:right w:val="none" w:sz="0" w:space="0" w:color="auto"/>
                  </w:divBdr>
                  <w:divsChild>
                    <w:div w:id="1992828749">
                      <w:marLeft w:val="0"/>
                      <w:marRight w:val="0"/>
                      <w:marTop w:val="0"/>
                      <w:marBottom w:val="0"/>
                      <w:divBdr>
                        <w:top w:val="none" w:sz="0" w:space="0" w:color="auto"/>
                        <w:left w:val="none" w:sz="0" w:space="0" w:color="auto"/>
                        <w:bottom w:val="none" w:sz="0" w:space="0" w:color="auto"/>
                        <w:right w:val="none" w:sz="0" w:space="0" w:color="auto"/>
                      </w:divBdr>
                    </w:div>
                  </w:divsChild>
                </w:div>
                <w:div w:id="1365598181">
                  <w:marLeft w:val="0"/>
                  <w:marRight w:val="0"/>
                  <w:marTop w:val="0"/>
                  <w:marBottom w:val="0"/>
                  <w:divBdr>
                    <w:top w:val="none" w:sz="0" w:space="0" w:color="auto"/>
                    <w:left w:val="none" w:sz="0" w:space="0" w:color="auto"/>
                    <w:bottom w:val="none" w:sz="0" w:space="0" w:color="auto"/>
                    <w:right w:val="none" w:sz="0" w:space="0" w:color="auto"/>
                  </w:divBdr>
                  <w:divsChild>
                    <w:div w:id="1492478629">
                      <w:marLeft w:val="0"/>
                      <w:marRight w:val="0"/>
                      <w:marTop w:val="0"/>
                      <w:marBottom w:val="0"/>
                      <w:divBdr>
                        <w:top w:val="none" w:sz="0" w:space="0" w:color="auto"/>
                        <w:left w:val="none" w:sz="0" w:space="0" w:color="auto"/>
                        <w:bottom w:val="none" w:sz="0" w:space="0" w:color="auto"/>
                        <w:right w:val="none" w:sz="0" w:space="0" w:color="auto"/>
                      </w:divBdr>
                    </w:div>
                  </w:divsChild>
                </w:div>
                <w:div w:id="1397512520">
                  <w:marLeft w:val="0"/>
                  <w:marRight w:val="0"/>
                  <w:marTop w:val="0"/>
                  <w:marBottom w:val="0"/>
                  <w:divBdr>
                    <w:top w:val="none" w:sz="0" w:space="0" w:color="auto"/>
                    <w:left w:val="none" w:sz="0" w:space="0" w:color="auto"/>
                    <w:bottom w:val="none" w:sz="0" w:space="0" w:color="auto"/>
                    <w:right w:val="none" w:sz="0" w:space="0" w:color="auto"/>
                  </w:divBdr>
                  <w:divsChild>
                    <w:div w:id="1034190452">
                      <w:marLeft w:val="0"/>
                      <w:marRight w:val="0"/>
                      <w:marTop w:val="0"/>
                      <w:marBottom w:val="0"/>
                      <w:divBdr>
                        <w:top w:val="none" w:sz="0" w:space="0" w:color="auto"/>
                        <w:left w:val="none" w:sz="0" w:space="0" w:color="auto"/>
                        <w:bottom w:val="none" w:sz="0" w:space="0" w:color="auto"/>
                        <w:right w:val="none" w:sz="0" w:space="0" w:color="auto"/>
                      </w:divBdr>
                    </w:div>
                  </w:divsChild>
                </w:div>
                <w:div w:id="1427073522">
                  <w:marLeft w:val="0"/>
                  <w:marRight w:val="0"/>
                  <w:marTop w:val="0"/>
                  <w:marBottom w:val="0"/>
                  <w:divBdr>
                    <w:top w:val="none" w:sz="0" w:space="0" w:color="auto"/>
                    <w:left w:val="none" w:sz="0" w:space="0" w:color="auto"/>
                    <w:bottom w:val="none" w:sz="0" w:space="0" w:color="auto"/>
                    <w:right w:val="none" w:sz="0" w:space="0" w:color="auto"/>
                  </w:divBdr>
                  <w:divsChild>
                    <w:div w:id="866604377">
                      <w:marLeft w:val="0"/>
                      <w:marRight w:val="0"/>
                      <w:marTop w:val="0"/>
                      <w:marBottom w:val="0"/>
                      <w:divBdr>
                        <w:top w:val="none" w:sz="0" w:space="0" w:color="auto"/>
                        <w:left w:val="none" w:sz="0" w:space="0" w:color="auto"/>
                        <w:bottom w:val="none" w:sz="0" w:space="0" w:color="auto"/>
                        <w:right w:val="none" w:sz="0" w:space="0" w:color="auto"/>
                      </w:divBdr>
                    </w:div>
                  </w:divsChild>
                </w:div>
                <w:div w:id="1433816784">
                  <w:marLeft w:val="0"/>
                  <w:marRight w:val="0"/>
                  <w:marTop w:val="0"/>
                  <w:marBottom w:val="0"/>
                  <w:divBdr>
                    <w:top w:val="none" w:sz="0" w:space="0" w:color="auto"/>
                    <w:left w:val="none" w:sz="0" w:space="0" w:color="auto"/>
                    <w:bottom w:val="none" w:sz="0" w:space="0" w:color="auto"/>
                    <w:right w:val="none" w:sz="0" w:space="0" w:color="auto"/>
                  </w:divBdr>
                  <w:divsChild>
                    <w:div w:id="1307276488">
                      <w:marLeft w:val="0"/>
                      <w:marRight w:val="0"/>
                      <w:marTop w:val="0"/>
                      <w:marBottom w:val="0"/>
                      <w:divBdr>
                        <w:top w:val="none" w:sz="0" w:space="0" w:color="auto"/>
                        <w:left w:val="none" w:sz="0" w:space="0" w:color="auto"/>
                        <w:bottom w:val="none" w:sz="0" w:space="0" w:color="auto"/>
                        <w:right w:val="none" w:sz="0" w:space="0" w:color="auto"/>
                      </w:divBdr>
                    </w:div>
                  </w:divsChild>
                </w:div>
                <w:div w:id="1485320327">
                  <w:marLeft w:val="0"/>
                  <w:marRight w:val="0"/>
                  <w:marTop w:val="0"/>
                  <w:marBottom w:val="0"/>
                  <w:divBdr>
                    <w:top w:val="none" w:sz="0" w:space="0" w:color="auto"/>
                    <w:left w:val="none" w:sz="0" w:space="0" w:color="auto"/>
                    <w:bottom w:val="none" w:sz="0" w:space="0" w:color="auto"/>
                    <w:right w:val="none" w:sz="0" w:space="0" w:color="auto"/>
                  </w:divBdr>
                  <w:divsChild>
                    <w:div w:id="457652100">
                      <w:marLeft w:val="0"/>
                      <w:marRight w:val="0"/>
                      <w:marTop w:val="0"/>
                      <w:marBottom w:val="0"/>
                      <w:divBdr>
                        <w:top w:val="none" w:sz="0" w:space="0" w:color="auto"/>
                        <w:left w:val="none" w:sz="0" w:space="0" w:color="auto"/>
                        <w:bottom w:val="none" w:sz="0" w:space="0" w:color="auto"/>
                        <w:right w:val="none" w:sz="0" w:space="0" w:color="auto"/>
                      </w:divBdr>
                    </w:div>
                  </w:divsChild>
                </w:div>
                <w:div w:id="1505895923">
                  <w:marLeft w:val="0"/>
                  <w:marRight w:val="0"/>
                  <w:marTop w:val="0"/>
                  <w:marBottom w:val="0"/>
                  <w:divBdr>
                    <w:top w:val="none" w:sz="0" w:space="0" w:color="auto"/>
                    <w:left w:val="none" w:sz="0" w:space="0" w:color="auto"/>
                    <w:bottom w:val="none" w:sz="0" w:space="0" w:color="auto"/>
                    <w:right w:val="none" w:sz="0" w:space="0" w:color="auto"/>
                  </w:divBdr>
                  <w:divsChild>
                    <w:div w:id="70588700">
                      <w:marLeft w:val="0"/>
                      <w:marRight w:val="0"/>
                      <w:marTop w:val="0"/>
                      <w:marBottom w:val="0"/>
                      <w:divBdr>
                        <w:top w:val="none" w:sz="0" w:space="0" w:color="auto"/>
                        <w:left w:val="none" w:sz="0" w:space="0" w:color="auto"/>
                        <w:bottom w:val="none" w:sz="0" w:space="0" w:color="auto"/>
                        <w:right w:val="none" w:sz="0" w:space="0" w:color="auto"/>
                      </w:divBdr>
                    </w:div>
                  </w:divsChild>
                </w:div>
                <w:div w:id="1509101613">
                  <w:marLeft w:val="0"/>
                  <w:marRight w:val="0"/>
                  <w:marTop w:val="0"/>
                  <w:marBottom w:val="0"/>
                  <w:divBdr>
                    <w:top w:val="none" w:sz="0" w:space="0" w:color="auto"/>
                    <w:left w:val="none" w:sz="0" w:space="0" w:color="auto"/>
                    <w:bottom w:val="none" w:sz="0" w:space="0" w:color="auto"/>
                    <w:right w:val="none" w:sz="0" w:space="0" w:color="auto"/>
                  </w:divBdr>
                  <w:divsChild>
                    <w:div w:id="1052730631">
                      <w:marLeft w:val="0"/>
                      <w:marRight w:val="0"/>
                      <w:marTop w:val="0"/>
                      <w:marBottom w:val="0"/>
                      <w:divBdr>
                        <w:top w:val="none" w:sz="0" w:space="0" w:color="auto"/>
                        <w:left w:val="none" w:sz="0" w:space="0" w:color="auto"/>
                        <w:bottom w:val="none" w:sz="0" w:space="0" w:color="auto"/>
                        <w:right w:val="none" w:sz="0" w:space="0" w:color="auto"/>
                      </w:divBdr>
                    </w:div>
                  </w:divsChild>
                </w:div>
                <w:div w:id="1580401633">
                  <w:marLeft w:val="0"/>
                  <w:marRight w:val="0"/>
                  <w:marTop w:val="0"/>
                  <w:marBottom w:val="0"/>
                  <w:divBdr>
                    <w:top w:val="none" w:sz="0" w:space="0" w:color="auto"/>
                    <w:left w:val="none" w:sz="0" w:space="0" w:color="auto"/>
                    <w:bottom w:val="none" w:sz="0" w:space="0" w:color="auto"/>
                    <w:right w:val="none" w:sz="0" w:space="0" w:color="auto"/>
                  </w:divBdr>
                  <w:divsChild>
                    <w:div w:id="799499267">
                      <w:marLeft w:val="0"/>
                      <w:marRight w:val="0"/>
                      <w:marTop w:val="0"/>
                      <w:marBottom w:val="0"/>
                      <w:divBdr>
                        <w:top w:val="none" w:sz="0" w:space="0" w:color="auto"/>
                        <w:left w:val="none" w:sz="0" w:space="0" w:color="auto"/>
                        <w:bottom w:val="none" w:sz="0" w:space="0" w:color="auto"/>
                        <w:right w:val="none" w:sz="0" w:space="0" w:color="auto"/>
                      </w:divBdr>
                    </w:div>
                  </w:divsChild>
                </w:div>
                <w:div w:id="1599369311">
                  <w:marLeft w:val="0"/>
                  <w:marRight w:val="0"/>
                  <w:marTop w:val="0"/>
                  <w:marBottom w:val="0"/>
                  <w:divBdr>
                    <w:top w:val="none" w:sz="0" w:space="0" w:color="auto"/>
                    <w:left w:val="none" w:sz="0" w:space="0" w:color="auto"/>
                    <w:bottom w:val="none" w:sz="0" w:space="0" w:color="auto"/>
                    <w:right w:val="none" w:sz="0" w:space="0" w:color="auto"/>
                  </w:divBdr>
                  <w:divsChild>
                    <w:div w:id="1976520749">
                      <w:marLeft w:val="0"/>
                      <w:marRight w:val="0"/>
                      <w:marTop w:val="0"/>
                      <w:marBottom w:val="0"/>
                      <w:divBdr>
                        <w:top w:val="none" w:sz="0" w:space="0" w:color="auto"/>
                        <w:left w:val="none" w:sz="0" w:space="0" w:color="auto"/>
                        <w:bottom w:val="none" w:sz="0" w:space="0" w:color="auto"/>
                        <w:right w:val="none" w:sz="0" w:space="0" w:color="auto"/>
                      </w:divBdr>
                    </w:div>
                  </w:divsChild>
                </w:div>
                <w:div w:id="1612587187">
                  <w:marLeft w:val="0"/>
                  <w:marRight w:val="0"/>
                  <w:marTop w:val="0"/>
                  <w:marBottom w:val="0"/>
                  <w:divBdr>
                    <w:top w:val="none" w:sz="0" w:space="0" w:color="auto"/>
                    <w:left w:val="none" w:sz="0" w:space="0" w:color="auto"/>
                    <w:bottom w:val="none" w:sz="0" w:space="0" w:color="auto"/>
                    <w:right w:val="none" w:sz="0" w:space="0" w:color="auto"/>
                  </w:divBdr>
                  <w:divsChild>
                    <w:div w:id="695934006">
                      <w:marLeft w:val="0"/>
                      <w:marRight w:val="0"/>
                      <w:marTop w:val="0"/>
                      <w:marBottom w:val="0"/>
                      <w:divBdr>
                        <w:top w:val="none" w:sz="0" w:space="0" w:color="auto"/>
                        <w:left w:val="none" w:sz="0" w:space="0" w:color="auto"/>
                        <w:bottom w:val="none" w:sz="0" w:space="0" w:color="auto"/>
                        <w:right w:val="none" w:sz="0" w:space="0" w:color="auto"/>
                      </w:divBdr>
                    </w:div>
                  </w:divsChild>
                </w:div>
                <w:div w:id="1613704727">
                  <w:marLeft w:val="0"/>
                  <w:marRight w:val="0"/>
                  <w:marTop w:val="0"/>
                  <w:marBottom w:val="0"/>
                  <w:divBdr>
                    <w:top w:val="none" w:sz="0" w:space="0" w:color="auto"/>
                    <w:left w:val="none" w:sz="0" w:space="0" w:color="auto"/>
                    <w:bottom w:val="none" w:sz="0" w:space="0" w:color="auto"/>
                    <w:right w:val="none" w:sz="0" w:space="0" w:color="auto"/>
                  </w:divBdr>
                  <w:divsChild>
                    <w:div w:id="1029064658">
                      <w:marLeft w:val="0"/>
                      <w:marRight w:val="0"/>
                      <w:marTop w:val="0"/>
                      <w:marBottom w:val="0"/>
                      <w:divBdr>
                        <w:top w:val="none" w:sz="0" w:space="0" w:color="auto"/>
                        <w:left w:val="none" w:sz="0" w:space="0" w:color="auto"/>
                        <w:bottom w:val="none" w:sz="0" w:space="0" w:color="auto"/>
                        <w:right w:val="none" w:sz="0" w:space="0" w:color="auto"/>
                      </w:divBdr>
                    </w:div>
                  </w:divsChild>
                </w:div>
                <w:div w:id="1619216486">
                  <w:marLeft w:val="0"/>
                  <w:marRight w:val="0"/>
                  <w:marTop w:val="0"/>
                  <w:marBottom w:val="0"/>
                  <w:divBdr>
                    <w:top w:val="none" w:sz="0" w:space="0" w:color="auto"/>
                    <w:left w:val="none" w:sz="0" w:space="0" w:color="auto"/>
                    <w:bottom w:val="none" w:sz="0" w:space="0" w:color="auto"/>
                    <w:right w:val="none" w:sz="0" w:space="0" w:color="auto"/>
                  </w:divBdr>
                  <w:divsChild>
                    <w:div w:id="793207694">
                      <w:marLeft w:val="0"/>
                      <w:marRight w:val="0"/>
                      <w:marTop w:val="0"/>
                      <w:marBottom w:val="0"/>
                      <w:divBdr>
                        <w:top w:val="none" w:sz="0" w:space="0" w:color="auto"/>
                        <w:left w:val="none" w:sz="0" w:space="0" w:color="auto"/>
                        <w:bottom w:val="none" w:sz="0" w:space="0" w:color="auto"/>
                        <w:right w:val="none" w:sz="0" w:space="0" w:color="auto"/>
                      </w:divBdr>
                    </w:div>
                  </w:divsChild>
                </w:div>
                <w:div w:id="1647664731">
                  <w:marLeft w:val="0"/>
                  <w:marRight w:val="0"/>
                  <w:marTop w:val="0"/>
                  <w:marBottom w:val="0"/>
                  <w:divBdr>
                    <w:top w:val="none" w:sz="0" w:space="0" w:color="auto"/>
                    <w:left w:val="none" w:sz="0" w:space="0" w:color="auto"/>
                    <w:bottom w:val="none" w:sz="0" w:space="0" w:color="auto"/>
                    <w:right w:val="none" w:sz="0" w:space="0" w:color="auto"/>
                  </w:divBdr>
                  <w:divsChild>
                    <w:div w:id="214313966">
                      <w:marLeft w:val="0"/>
                      <w:marRight w:val="0"/>
                      <w:marTop w:val="0"/>
                      <w:marBottom w:val="0"/>
                      <w:divBdr>
                        <w:top w:val="none" w:sz="0" w:space="0" w:color="auto"/>
                        <w:left w:val="none" w:sz="0" w:space="0" w:color="auto"/>
                        <w:bottom w:val="none" w:sz="0" w:space="0" w:color="auto"/>
                        <w:right w:val="none" w:sz="0" w:space="0" w:color="auto"/>
                      </w:divBdr>
                    </w:div>
                  </w:divsChild>
                </w:div>
                <w:div w:id="1659458735">
                  <w:marLeft w:val="0"/>
                  <w:marRight w:val="0"/>
                  <w:marTop w:val="0"/>
                  <w:marBottom w:val="0"/>
                  <w:divBdr>
                    <w:top w:val="none" w:sz="0" w:space="0" w:color="auto"/>
                    <w:left w:val="none" w:sz="0" w:space="0" w:color="auto"/>
                    <w:bottom w:val="none" w:sz="0" w:space="0" w:color="auto"/>
                    <w:right w:val="none" w:sz="0" w:space="0" w:color="auto"/>
                  </w:divBdr>
                  <w:divsChild>
                    <w:div w:id="1590650743">
                      <w:marLeft w:val="0"/>
                      <w:marRight w:val="0"/>
                      <w:marTop w:val="0"/>
                      <w:marBottom w:val="0"/>
                      <w:divBdr>
                        <w:top w:val="none" w:sz="0" w:space="0" w:color="auto"/>
                        <w:left w:val="none" w:sz="0" w:space="0" w:color="auto"/>
                        <w:bottom w:val="none" w:sz="0" w:space="0" w:color="auto"/>
                        <w:right w:val="none" w:sz="0" w:space="0" w:color="auto"/>
                      </w:divBdr>
                    </w:div>
                  </w:divsChild>
                </w:div>
                <w:div w:id="1661274699">
                  <w:marLeft w:val="0"/>
                  <w:marRight w:val="0"/>
                  <w:marTop w:val="0"/>
                  <w:marBottom w:val="0"/>
                  <w:divBdr>
                    <w:top w:val="none" w:sz="0" w:space="0" w:color="auto"/>
                    <w:left w:val="none" w:sz="0" w:space="0" w:color="auto"/>
                    <w:bottom w:val="none" w:sz="0" w:space="0" w:color="auto"/>
                    <w:right w:val="none" w:sz="0" w:space="0" w:color="auto"/>
                  </w:divBdr>
                  <w:divsChild>
                    <w:div w:id="1688487276">
                      <w:marLeft w:val="0"/>
                      <w:marRight w:val="0"/>
                      <w:marTop w:val="0"/>
                      <w:marBottom w:val="0"/>
                      <w:divBdr>
                        <w:top w:val="none" w:sz="0" w:space="0" w:color="auto"/>
                        <w:left w:val="none" w:sz="0" w:space="0" w:color="auto"/>
                        <w:bottom w:val="none" w:sz="0" w:space="0" w:color="auto"/>
                        <w:right w:val="none" w:sz="0" w:space="0" w:color="auto"/>
                      </w:divBdr>
                    </w:div>
                  </w:divsChild>
                </w:div>
                <w:div w:id="1665283067">
                  <w:marLeft w:val="0"/>
                  <w:marRight w:val="0"/>
                  <w:marTop w:val="0"/>
                  <w:marBottom w:val="0"/>
                  <w:divBdr>
                    <w:top w:val="none" w:sz="0" w:space="0" w:color="auto"/>
                    <w:left w:val="none" w:sz="0" w:space="0" w:color="auto"/>
                    <w:bottom w:val="none" w:sz="0" w:space="0" w:color="auto"/>
                    <w:right w:val="none" w:sz="0" w:space="0" w:color="auto"/>
                  </w:divBdr>
                  <w:divsChild>
                    <w:div w:id="1875850580">
                      <w:marLeft w:val="0"/>
                      <w:marRight w:val="0"/>
                      <w:marTop w:val="0"/>
                      <w:marBottom w:val="0"/>
                      <w:divBdr>
                        <w:top w:val="none" w:sz="0" w:space="0" w:color="auto"/>
                        <w:left w:val="none" w:sz="0" w:space="0" w:color="auto"/>
                        <w:bottom w:val="none" w:sz="0" w:space="0" w:color="auto"/>
                        <w:right w:val="none" w:sz="0" w:space="0" w:color="auto"/>
                      </w:divBdr>
                    </w:div>
                  </w:divsChild>
                </w:div>
                <w:div w:id="1667710174">
                  <w:marLeft w:val="0"/>
                  <w:marRight w:val="0"/>
                  <w:marTop w:val="0"/>
                  <w:marBottom w:val="0"/>
                  <w:divBdr>
                    <w:top w:val="none" w:sz="0" w:space="0" w:color="auto"/>
                    <w:left w:val="none" w:sz="0" w:space="0" w:color="auto"/>
                    <w:bottom w:val="none" w:sz="0" w:space="0" w:color="auto"/>
                    <w:right w:val="none" w:sz="0" w:space="0" w:color="auto"/>
                  </w:divBdr>
                  <w:divsChild>
                    <w:div w:id="1016469355">
                      <w:marLeft w:val="0"/>
                      <w:marRight w:val="0"/>
                      <w:marTop w:val="0"/>
                      <w:marBottom w:val="0"/>
                      <w:divBdr>
                        <w:top w:val="none" w:sz="0" w:space="0" w:color="auto"/>
                        <w:left w:val="none" w:sz="0" w:space="0" w:color="auto"/>
                        <w:bottom w:val="none" w:sz="0" w:space="0" w:color="auto"/>
                        <w:right w:val="none" w:sz="0" w:space="0" w:color="auto"/>
                      </w:divBdr>
                    </w:div>
                  </w:divsChild>
                </w:div>
                <w:div w:id="1711176768">
                  <w:marLeft w:val="0"/>
                  <w:marRight w:val="0"/>
                  <w:marTop w:val="0"/>
                  <w:marBottom w:val="0"/>
                  <w:divBdr>
                    <w:top w:val="none" w:sz="0" w:space="0" w:color="auto"/>
                    <w:left w:val="none" w:sz="0" w:space="0" w:color="auto"/>
                    <w:bottom w:val="none" w:sz="0" w:space="0" w:color="auto"/>
                    <w:right w:val="none" w:sz="0" w:space="0" w:color="auto"/>
                  </w:divBdr>
                  <w:divsChild>
                    <w:div w:id="1224097505">
                      <w:marLeft w:val="0"/>
                      <w:marRight w:val="0"/>
                      <w:marTop w:val="0"/>
                      <w:marBottom w:val="0"/>
                      <w:divBdr>
                        <w:top w:val="none" w:sz="0" w:space="0" w:color="auto"/>
                        <w:left w:val="none" w:sz="0" w:space="0" w:color="auto"/>
                        <w:bottom w:val="none" w:sz="0" w:space="0" w:color="auto"/>
                        <w:right w:val="none" w:sz="0" w:space="0" w:color="auto"/>
                      </w:divBdr>
                    </w:div>
                  </w:divsChild>
                </w:div>
                <w:div w:id="1711567639">
                  <w:marLeft w:val="0"/>
                  <w:marRight w:val="0"/>
                  <w:marTop w:val="0"/>
                  <w:marBottom w:val="0"/>
                  <w:divBdr>
                    <w:top w:val="none" w:sz="0" w:space="0" w:color="auto"/>
                    <w:left w:val="none" w:sz="0" w:space="0" w:color="auto"/>
                    <w:bottom w:val="none" w:sz="0" w:space="0" w:color="auto"/>
                    <w:right w:val="none" w:sz="0" w:space="0" w:color="auto"/>
                  </w:divBdr>
                  <w:divsChild>
                    <w:div w:id="600600630">
                      <w:marLeft w:val="0"/>
                      <w:marRight w:val="0"/>
                      <w:marTop w:val="0"/>
                      <w:marBottom w:val="0"/>
                      <w:divBdr>
                        <w:top w:val="none" w:sz="0" w:space="0" w:color="auto"/>
                        <w:left w:val="none" w:sz="0" w:space="0" w:color="auto"/>
                        <w:bottom w:val="none" w:sz="0" w:space="0" w:color="auto"/>
                        <w:right w:val="none" w:sz="0" w:space="0" w:color="auto"/>
                      </w:divBdr>
                    </w:div>
                  </w:divsChild>
                </w:div>
                <w:div w:id="1718623109">
                  <w:marLeft w:val="0"/>
                  <w:marRight w:val="0"/>
                  <w:marTop w:val="0"/>
                  <w:marBottom w:val="0"/>
                  <w:divBdr>
                    <w:top w:val="none" w:sz="0" w:space="0" w:color="auto"/>
                    <w:left w:val="none" w:sz="0" w:space="0" w:color="auto"/>
                    <w:bottom w:val="none" w:sz="0" w:space="0" w:color="auto"/>
                    <w:right w:val="none" w:sz="0" w:space="0" w:color="auto"/>
                  </w:divBdr>
                  <w:divsChild>
                    <w:div w:id="199826083">
                      <w:marLeft w:val="0"/>
                      <w:marRight w:val="0"/>
                      <w:marTop w:val="0"/>
                      <w:marBottom w:val="0"/>
                      <w:divBdr>
                        <w:top w:val="none" w:sz="0" w:space="0" w:color="auto"/>
                        <w:left w:val="none" w:sz="0" w:space="0" w:color="auto"/>
                        <w:bottom w:val="none" w:sz="0" w:space="0" w:color="auto"/>
                        <w:right w:val="none" w:sz="0" w:space="0" w:color="auto"/>
                      </w:divBdr>
                    </w:div>
                  </w:divsChild>
                </w:div>
                <w:div w:id="1726248994">
                  <w:marLeft w:val="0"/>
                  <w:marRight w:val="0"/>
                  <w:marTop w:val="0"/>
                  <w:marBottom w:val="0"/>
                  <w:divBdr>
                    <w:top w:val="none" w:sz="0" w:space="0" w:color="auto"/>
                    <w:left w:val="none" w:sz="0" w:space="0" w:color="auto"/>
                    <w:bottom w:val="none" w:sz="0" w:space="0" w:color="auto"/>
                    <w:right w:val="none" w:sz="0" w:space="0" w:color="auto"/>
                  </w:divBdr>
                  <w:divsChild>
                    <w:div w:id="934216166">
                      <w:marLeft w:val="0"/>
                      <w:marRight w:val="0"/>
                      <w:marTop w:val="0"/>
                      <w:marBottom w:val="0"/>
                      <w:divBdr>
                        <w:top w:val="none" w:sz="0" w:space="0" w:color="auto"/>
                        <w:left w:val="none" w:sz="0" w:space="0" w:color="auto"/>
                        <w:bottom w:val="none" w:sz="0" w:space="0" w:color="auto"/>
                        <w:right w:val="none" w:sz="0" w:space="0" w:color="auto"/>
                      </w:divBdr>
                    </w:div>
                  </w:divsChild>
                </w:div>
                <w:div w:id="1732772282">
                  <w:marLeft w:val="0"/>
                  <w:marRight w:val="0"/>
                  <w:marTop w:val="0"/>
                  <w:marBottom w:val="0"/>
                  <w:divBdr>
                    <w:top w:val="none" w:sz="0" w:space="0" w:color="auto"/>
                    <w:left w:val="none" w:sz="0" w:space="0" w:color="auto"/>
                    <w:bottom w:val="none" w:sz="0" w:space="0" w:color="auto"/>
                    <w:right w:val="none" w:sz="0" w:space="0" w:color="auto"/>
                  </w:divBdr>
                  <w:divsChild>
                    <w:div w:id="790631838">
                      <w:marLeft w:val="0"/>
                      <w:marRight w:val="0"/>
                      <w:marTop w:val="0"/>
                      <w:marBottom w:val="0"/>
                      <w:divBdr>
                        <w:top w:val="none" w:sz="0" w:space="0" w:color="auto"/>
                        <w:left w:val="none" w:sz="0" w:space="0" w:color="auto"/>
                        <w:bottom w:val="none" w:sz="0" w:space="0" w:color="auto"/>
                        <w:right w:val="none" w:sz="0" w:space="0" w:color="auto"/>
                      </w:divBdr>
                    </w:div>
                  </w:divsChild>
                </w:div>
                <w:div w:id="1804301644">
                  <w:marLeft w:val="0"/>
                  <w:marRight w:val="0"/>
                  <w:marTop w:val="0"/>
                  <w:marBottom w:val="0"/>
                  <w:divBdr>
                    <w:top w:val="none" w:sz="0" w:space="0" w:color="auto"/>
                    <w:left w:val="none" w:sz="0" w:space="0" w:color="auto"/>
                    <w:bottom w:val="none" w:sz="0" w:space="0" w:color="auto"/>
                    <w:right w:val="none" w:sz="0" w:space="0" w:color="auto"/>
                  </w:divBdr>
                  <w:divsChild>
                    <w:div w:id="872572561">
                      <w:marLeft w:val="0"/>
                      <w:marRight w:val="0"/>
                      <w:marTop w:val="0"/>
                      <w:marBottom w:val="0"/>
                      <w:divBdr>
                        <w:top w:val="none" w:sz="0" w:space="0" w:color="auto"/>
                        <w:left w:val="none" w:sz="0" w:space="0" w:color="auto"/>
                        <w:bottom w:val="none" w:sz="0" w:space="0" w:color="auto"/>
                        <w:right w:val="none" w:sz="0" w:space="0" w:color="auto"/>
                      </w:divBdr>
                    </w:div>
                  </w:divsChild>
                </w:div>
                <w:div w:id="1808280511">
                  <w:marLeft w:val="0"/>
                  <w:marRight w:val="0"/>
                  <w:marTop w:val="0"/>
                  <w:marBottom w:val="0"/>
                  <w:divBdr>
                    <w:top w:val="none" w:sz="0" w:space="0" w:color="auto"/>
                    <w:left w:val="none" w:sz="0" w:space="0" w:color="auto"/>
                    <w:bottom w:val="none" w:sz="0" w:space="0" w:color="auto"/>
                    <w:right w:val="none" w:sz="0" w:space="0" w:color="auto"/>
                  </w:divBdr>
                  <w:divsChild>
                    <w:div w:id="688027719">
                      <w:marLeft w:val="0"/>
                      <w:marRight w:val="0"/>
                      <w:marTop w:val="0"/>
                      <w:marBottom w:val="0"/>
                      <w:divBdr>
                        <w:top w:val="none" w:sz="0" w:space="0" w:color="auto"/>
                        <w:left w:val="none" w:sz="0" w:space="0" w:color="auto"/>
                        <w:bottom w:val="none" w:sz="0" w:space="0" w:color="auto"/>
                        <w:right w:val="none" w:sz="0" w:space="0" w:color="auto"/>
                      </w:divBdr>
                    </w:div>
                  </w:divsChild>
                </w:div>
                <w:div w:id="1836190231">
                  <w:marLeft w:val="0"/>
                  <w:marRight w:val="0"/>
                  <w:marTop w:val="0"/>
                  <w:marBottom w:val="0"/>
                  <w:divBdr>
                    <w:top w:val="none" w:sz="0" w:space="0" w:color="auto"/>
                    <w:left w:val="none" w:sz="0" w:space="0" w:color="auto"/>
                    <w:bottom w:val="none" w:sz="0" w:space="0" w:color="auto"/>
                    <w:right w:val="none" w:sz="0" w:space="0" w:color="auto"/>
                  </w:divBdr>
                  <w:divsChild>
                    <w:div w:id="144275958">
                      <w:marLeft w:val="0"/>
                      <w:marRight w:val="0"/>
                      <w:marTop w:val="0"/>
                      <w:marBottom w:val="0"/>
                      <w:divBdr>
                        <w:top w:val="none" w:sz="0" w:space="0" w:color="auto"/>
                        <w:left w:val="none" w:sz="0" w:space="0" w:color="auto"/>
                        <w:bottom w:val="none" w:sz="0" w:space="0" w:color="auto"/>
                        <w:right w:val="none" w:sz="0" w:space="0" w:color="auto"/>
                      </w:divBdr>
                    </w:div>
                  </w:divsChild>
                </w:div>
                <w:div w:id="1838308195">
                  <w:marLeft w:val="0"/>
                  <w:marRight w:val="0"/>
                  <w:marTop w:val="0"/>
                  <w:marBottom w:val="0"/>
                  <w:divBdr>
                    <w:top w:val="none" w:sz="0" w:space="0" w:color="auto"/>
                    <w:left w:val="none" w:sz="0" w:space="0" w:color="auto"/>
                    <w:bottom w:val="none" w:sz="0" w:space="0" w:color="auto"/>
                    <w:right w:val="none" w:sz="0" w:space="0" w:color="auto"/>
                  </w:divBdr>
                  <w:divsChild>
                    <w:div w:id="1145122438">
                      <w:marLeft w:val="0"/>
                      <w:marRight w:val="0"/>
                      <w:marTop w:val="0"/>
                      <w:marBottom w:val="0"/>
                      <w:divBdr>
                        <w:top w:val="none" w:sz="0" w:space="0" w:color="auto"/>
                        <w:left w:val="none" w:sz="0" w:space="0" w:color="auto"/>
                        <w:bottom w:val="none" w:sz="0" w:space="0" w:color="auto"/>
                        <w:right w:val="none" w:sz="0" w:space="0" w:color="auto"/>
                      </w:divBdr>
                    </w:div>
                  </w:divsChild>
                </w:div>
                <w:div w:id="1856573769">
                  <w:marLeft w:val="0"/>
                  <w:marRight w:val="0"/>
                  <w:marTop w:val="0"/>
                  <w:marBottom w:val="0"/>
                  <w:divBdr>
                    <w:top w:val="none" w:sz="0" w:space="0" w:color="auto"/>
                    <w:left w:val="none" w:sz="0" w:space="0" w:color="auto"/>
                    <w:bottom w:val="none" w:sz="0" w:space="0" w:color="auto"/>
                    <w:right w:val="none" w:sz="0" w:space="0" w:color="auto"/>
                  </w:divBdr>
                  <w:divsChild>
                    <w:div w:id="423958416">
                      <w:marLeft w:val="0"/>
                      <w:marRight w:val="0"/>
                      <w:marTop w:val="0"/>
                      <w:marBottom w:val="0"/>
                      <w:divBdr>
                        <w:top w:val="none" w:sz="0" w:space="0" w:color="auto"/>
                        <w:left w:val="none" w:sz="0" w:space="0" w:color="auto"/>
                        <w:bottom w:val="none" w:sz="0" w:space="0" w:color="auto"/>
                        <w:right w:val="none" w:sz="0" w:space="0" w:color="auto"/>
                      </w:divBdr>
                    </w:div>
                  </w:divsChild>
                </w:div>
                <w:div w:id="1866475224">
                  <w:marLeft w:val="0"/>
                  <w:marRight w:val="0"/>
                  <w:marTop w:val="0"/>
                  <w:marBottom w:val="0"/>
                  <w:divBdr>
                    <w:top w:val="none" w:sz="0" w:space="0" w:color="auto"/>
                    <w:left w:val="none" w:sz="0" w:space="0" w:color="auto"/>
                    <w:bottom w:val="none" w:sz="0" w:space="0" w:color="auto"/>
                    <w:right w:val="none" w:sz="0" w:space="0" w:color="auto"/>
                  </w:divBdr>
                  <w:divsChild>
                    <w:div w:id="275258703">
                      <w:marLeft w:val="0"/>
                      <w:marRight w:val="0"/>
                      <w:marTop w:val="0"/>
                      <w:marBottom w:val="0"/>
                      <w:divBdr>
                        <w:top w:val="none" w:sz="0" w:space="0" w:color="auto"/>
                        <w:left w:val="none" w:sz="0" w:space="0" w:color="auto"/>
                        <w:bottom w:val="none" w:sz="0" w:space="0" w:color="auto"/>
                        <w:right w:val="none" w:sz="0" w:space="0" w:color="auto"/>
                      </w:divBdr>
                    </w:div>
                  </w:divsChild>
                </w:div>
                <w:div w:id="1870870282">
                  <w:marLeft w:val="0"/>
                  <w:marRight w:val="0"/>
                  <w:marTop w:val="0"/>
                  <w:marBottom w:val="0"/>
                  <w:divBdr>
                    <w:top w:val="none" w:sz="0" w:space="0" w:color="auto"/>
                    <w:left w:val="none" w:sz="0" w:space="0" w:color="auto"/>
                    <w:bottom w:val="none" w:sz="0" w:space="0" w:color="auto"/>
                    <w:right w:val="none" w:sz="0" w:space="0" w:color="auto"/>
                  </w:divBdr>
                  <w:divsChild>
                    <w:div w:id="755171681">
                      <w:marLeft w:val="0"/>
                      <w:marRight w:val="0"/>
                      <w:marTop w:val="0"/>
                      <w:marBottom w:val="0"/>
                      <w:divBdr>
                        <w:top w:val="none" w:sz="0" w:space="0" w:color="auto"/>
                        <w:left w:val="none" w:sz="0" w:space="0" w:color="auto"/>
                        <w:bottom w:val="none" w:sz="0" w:space="0" w:color="auto"/>
                        <w:right w:val="none" w:sz="0" w:space="0" w:color="auto"/>
                      </w:divBdr>
                    </w:div>
                  </w:divsChild>
                </w:div>
                <w:div w:id="1895311281">
                  <w:marLeft w:val="0"/>
                  <w:marRight w:val="0"/>
                  <w:marTop w:val="0"/>
                  <w:marBottom w:val="0"/>
                  <w:divBdr>
                    <w:top w:val="none" w:sz="0" w:space="0" w:color="auto"/>
                    <w:left w:val="none" w:sz="0" w:space="0" w:color="auto"/>
                    <w:bottom w:val="none" w:sz="0" w:space="0" w:color="auto"/>
                    <w:right w:val="none" w:sz="0" w:space="0" w:color="auto"/>
                  </w:divBdr>
                  <w:divsChild>
                    <w:div w:id="226301262">
                      <w:marLeft w:val="0"/>
                      <w:marRight w:val="0"/>
                      <w:marTop w:val="0"/>
                      <w:marBottom w:val="0"/>
                      <w:divBdr>
                        <w:top w:val="none" w:sz="0" w:space="0" w:color="auto"/>
                        <w:left w:val="none" w:sz="0" w:space="0" w:color="auto"/>
                        <w:bottom w:val="none" w:sz="0" w:space="0" w:color="auto"/>
                        <w:right w:val="none" w:sz="0" w:space="0" w:color="auto"/>
                      </w:divBdr>
                    </w:div>
                  </w:divsChild>
                </w:div>
                <w:div w:id="1902979029">
                  <w:marLeft w:val="0"/>
                  <w:marRight w:val="0"/>
                  <w:marTop w:val="0"/>
                  <w:marBottom w:val="0"/>
                  <w:divBdr>
                    <w:top w:val="none" w:sz="0" w:space="0" w:color="auto"/>
                    <w:left w:val="none" w:sz="0" w:space="0" w:color="auto"/>
                    <w:bottom w:val="none" w:sz="0" w:space="0" w:color="auto"/>
                    <w:right w:val="none" w:sz="0" w:space="0" w:color="auto"/>
                  </w:divBdr>
                  <w:divsChild>
                    <w:div w:id="1315839775">
                      <w:marLeft w:val="0"/>
                      <w:marRight w:val="0"/>
                      <w:marTop w:val="0"/>
                      <w:marBottom w:val="0"/>
                      <w:divBdr>
                        <w:top w:val="none" w:sz="0" w:space="0" w:color="auto"/>
                        <w:left w:val="none" w:sz="0" w:space="0" w:color="auto"/>
                        <w:bottom w:val="none" w:sz="0" w:space="0" w:color="auto"/>
                        <w:right w:val="none" w:sz="0" w:space="0" w:color="auto"/>
                      </w:divBdr>
                    </w:div>
                  </w:divsChild>
                </w:div>
                <w:div w:id="1963880308">
                  <w:marLeft w:val="0"/>
                  <w:marRight w:val="0"/>
                  <w:marTop w:val="0"/>
                  <w:marBottom w:val="0"/>
                  <w:divBdr>
                    <w:top w:val="none" w:sz="0" w:space="0" w:color="auto"/>
                    <w:left w:val="none" w:sz="0" w:space="0" w:color="auto"/>
                    <w:bottom w:val="none" w:sz="0" w:space="0" w:color="auto"/>
                    <w:right w:val="none" w:sz="0" w:space="0" w:color="auto"/>
                  </w:divBdr>
                  <w:divsChild>
                    <w:div w:id="1709452027">
                      <w:marLeft w:val="0"/>
                      <w:marRight w:val="0"/>
                      <w:marTop w:val="0"/>
                      <w:marBottom w:val="0"/>
                      <w:divBdr>
                        <w:top w:val="none" w:sz="0" w:space="0" w:color="auto"/>
                        <w:left w:val="none" w:sz="0" w:space="0" w:color="auto"/>
                        <w:bottom w:val="none" w:sz="0" w:space="0" w:color="auto"/>
                        <w:right w:val="none" w:sz="0" w:space="0" w:color="auto"/>
                      </w:divBdr>
                    </w:div>
                  </w:divsChild>
                </w:div>
                <w:div w:id="1968588393">
                  <w:marLeft w:val="0"/>
                  <w:marRight w:val="0"/>
                  <w:marTop w:val="0"/>
                  <w:marBottom w:val="0"/>
                  <w:divBdr>
                    <w:top w:val="none" w:sz="0" w:space="0" w:color="auto"/>
                    <w:left w:val="none" w:sz="0" w:space="0" w:color="auto"/>
                    <w:bottom w:val="none" w:sz="0" w:space="0" w:color="auto"/>
                    <w:right w:val="none" w:sz="0" w:space="0" w:color="auto"/>
                  </w:divBdr>
                  <w:divsChild>
                    <w:div w:id="1213347560">
                      <w:marLeft w:val="0"/>
                      <w:marRight w:val="0"/>
                      <w:marTop w:val="0"/>
                      <w:marBottom w:val="0"/>
                      <w:divBdr>
                        <w:top w:val="none" w:sz="0" w:space="0" w:color="auto"/>
                        <w:left w:val="none" w:sz="0" w:space="0" w:color="auto"/>
                        <w:bottom w:val="none" w:sz="0" w:space="0" w:color="auto"/>
                        <w:right w:val="none" w:sz="0" w:space="0" w:color="auto"/>
                      </w:divBdr>
                    </w:div>
                  </w:divsChild>
                </w:div>
                <w:div w:id="1972514908">
                  <w:marLeft w:val="0"/>
                  <w:marRight w:val="0"/>
                  <w:marTop w:val="0"/>
                  <w:marBottom w:val="0"/>
                  <w:divBdr>
                    <w:top w:val="none" w:sz="0" w:space="0" w:color="auto"/>
                    <w:left w:val="none" w:sz="0" w:space="0" w:color="auto"/>
                    <w:bottom w:val="none" w:sz="0" w:space="0" w:color="auto"/>
                    <w:right w:val="none" w:sz="0" w:space="0" w:color="auto"/>
                  </w:divBdr>
                  <w:divsChild>
                    <w:div w:id="1807045164">
                      <w:marLeft w:val="0"/>
                      <w:marRight w:val="0"/>
                      <w:marTop w:val="0"/>
                      <w:marBottom w:val="0"/>
                      <w:divBdr>
                        <w:top w:val="none" w:sz="0" w:space="0" w:color="auto"/>
                        <w:left w:val="none" w:sz="0" w:space="0" w:color="auto"/>
                        <w:bottom w:val="none" w:sz="0" w:space="0" w:color="auto"/>
                        <w:right w:val="none" w:sz="0" w:space="0" w:color="auto"/>
                      </w:divBdr>
                    </w:div>
                  </w:divsChild>
                </w:div>
                <w:div w:id="1983268703">
                  <w:marLeft w:val="0"/>
                  <w:marRight w:val="0"/>
                  <w:marTop w:val="0"/>
                  <w:marBottom w:val="0"/>
                  <w:divBdr>
                    <w:top w:val="none" w:sz="0" w:space="0" w:color="auto"/>
                    <w:left w:val="none" w:sz="0" w:space="0" w:color="auto"/>
                    <w:bottom w:val="none" w:sz="0" w:space="0" w:color="auto"/>
                    <w:right w:val="none" w:sz="0" w:space="0" w:color="auto"/>
                  </w:divBdr>
                  <w:divsChild>
                    <w:div w:id="557593837">
                      <w:marLeft w:val="0"/>
                      <w:marRight w:val="0"/>
                      <w:marTop w:val="0"/>
                      <w:marBottom w:val="0"/>
                      <w:divBdr>
                        <w:top w:val="none" w:sz="0" w:space="0" w:color="auto"/>
                        <w:left w:val="none" w:sz="0" w:space="0" w:color="auto"/>
                        <w:bottom w:val="none" w:sz="0" w:space="0" w:color="auto"/>
                        <w:right w:val="none" w:sz="0" w:space="0" w:color="auto"/>
                      </w:divBdr>
                    </w:div>
                  </w:divsChild>
                </w:div>
                <w:div w:id="2039162748">
                  <w:marLeft w:val="0"/>
                  <w:marRight w:val="0"/>
                  <w:marTop w:val="0"/>
                  <w:marBottom w:val="0"/>
                  <w:divBdr>
                    <w:top w:val="none" w:sz="0" w:space="0" w:color="auto"/>
                    <w:left w:val="none" w:sz="0" w:space="0" w:color="auto"/>
                    <w:bottom w:val="none" w:sz="0" w:space="0" w:color="auto"/>
                    <w:right w:val="none" w:sz="0" w:space="0" w:color="auto"/>
                  </w:divBdr>
                  <w:divsChild>
                    <w:div w:id="1042898016">
                      <w:marLeft w:val="0"/>
                      <w:marRight w:val="0"/>
                      <w:marTop w:val="0"/>
                      <w:marBottom w:val="0"/>
                      <w:divBdr>
                        <w:top w:val="none" w:sz="0" w:space="0" w:color="auto"/>
                        <w:left w:val="none" w:sz="0" w:space="0" w:color="auto"/>
                        <w:bottom w:val="none" w:sz="0" w:space="0" w:color="auto"/>
                        <w:right w:val="none" w:sz="0" w:space="0" w:color="auto"/>
                      </w:divBdr>
                    </w:div>
                  </w:divsChild>
                </w:div>
                <w:div w:id="2039313932">
                  <w:marLeft w:val="0"/>
                  <w:marRight w:val="0"/>
                  <w:marTop w:val="0"/>
                  <w:marBottom w:val="0"/>
                  <w:divBdr>
                    <w:top w:val="none" w:sz="0" w:space="0" w:color="auto"/>
                    <w:left w:val="none" w:sz="0" w:space="0" w:color="auto"/>
                    <w:bottom w:val="none" w:sz="0" w:space="0" w:color="auto"/>
                    <w:right w:val="none" w:sz="0" w:space="0" w:color="auto"/>
                  </w:divBdr>
                  <w:divsChild>
                    <w:div w:id="1099373116">
                      <w:marLeft w:val="0"/>
                      <w:marRight w:val="0"/>
                      <w:marTop w:val="0"/>
                      <w:marBottom w:val="0"/>
                      <w:divBdr>
                        <w:top w:val="none" w:sz="0" w:space="0" w:color="auto"/>
                        <w:left w:val="none" w:sz="0" w:space="0" w:color="auto"/>
                        <w:bottom w:val="none" w:sz="0" w:space="0" w:color="auto"/>
                        <w:right w:val="none" w:sz="0" w:space="0" w:color="auto"/>
                      </w:divBdr>
                    </w:div>
                  </w:divsChild>
                </w:div>
                <w:div w:id="2049916418">
                  <w:marLeft w:val="0"/>
                  <w:marRight w:val="0"/>
                  <w:marTop w:val="0"/>
                  <w:marBottom w:val="0"/>
                  <w:divBdr>
                    <w:top w:val="none" w:sz="0" w:space="0" w:color="auto"/>
                    <w:left w:val="none" w:sz="0" w:space="0" w:color="auto"/>
                    <w:bottom w:val="none" w:sz="0" w:space="0" w:color="auto"/>
                    <w:right w:val="none" w:sz="0" w:space="0" w:color="auto"/>
                  </w:divBdr>
                  <w:divsChild>
                    <w:div w:id="1372850166">
                      <w:marLeft w:val="0"/>
                      <w:marRight w:val="0"/>
                      <w:marTop w:val="0"/>
                      <w:marBottom w:val="0"/>
                      <w:divBdr>
                        <w:top w:val="none" w:sz="0" w:space="0" w:color="auto"/>
                        <w:left w:val="none" w:sz="0" w:space="0" w:color="auto"/>
                        <w:bottom w:val="none" w:sz="0" w:space="0" w:color="auto"/>
                        <w:right w:val="none" w:sz="0" w:space="0" w:color="auto"/>
                      </w:divBdr>
                    </w:div>
                  </w:divsChild>
                </w:div>
                <w:div w:id="2060280163">
                  <w:marLeft w:val="0"/>
                  <w:marRight w:val="0"/>
                  <w:marTop w:val="0"/>
                  <w:marBottom w:val="0"/>
                  <w:divBdr>
                    <w:top w:val="none" w:sz="0" w:space="0" w:color="auto"/>
                    <w:left w:val="none" w:sz="0" w:space="0" w:color="auto"/>
                    <w:bottom w:val="none" w:sz="0" w:space="0" w:color="auto"/>
                    <w:right w:val="none" w:sz="0" w:space="0" w:color="auto"/>
                  </w:divBdr>
                  <w:divsChild>
                    <w:div w:id="2100636695">
                      <w:marLeft w:val="0"/>
                      <w:marRight w:val="0"/>
                      <w:marTop w:val="0"/>
                      <w:marBottom w:val="0"/>
                      <w:divBdr>
                        <w:top w:val="none" w:sz="0" w:space="0" w:color="auto"/>
                        <w:left w:val="none" w:sz="0" w:space="0" w:color="auto"/>
                        <w:bottom w:val="none" w:sz="0" w:space="0" w:color="auto"/>
                        <w:right w:val="none" w:sz="0" w:space="0" w:color="auto"/>
                      </w:divBdr>
                    </w:div>
                  </w:divsChild>
                </w:div>
                <w:div w:id="2062902081">
                  <w:marLeft w:val="0"/>
                  <w:marRight w:val="0"/>
                  <w:marTop w:val="0"/>
                  <w:marBottom w:val="0"/>
                  <w:divBdr>
                    <w:top w:val="none" w:sz="0" w:space="0" w:color="auto"/>
                    <w:left w:val="none" w:sz="0" w:space="0" w:color="auto"/>
                    <w:bottom w:val="none" w:sz="0" w:space="0" w:color="auto"/>
                    <w:right w:val="none" w:sz="0" w:space="0" w:color="auto"/>
                  </w:divBdr>
                  <w:divsChild>
                    <w:div w:id="876314493">
                      <w:marLeft w:val="0"/>
                      <w:marRight w:val="0"/>
                      <w:marTop w:val="0"/>
                      <w:marBottom w:val="0"/>
                      <w:divBdr>
                        <w:top w:val="none" w:sz="0" w:space="0" w:color="auto"/>
                        <w:left w:val="none" w:sz="0" w:space="0" w:color="auto"/>
                        <w:bottom w:val="none" w:sz="0" w:space="0" w:color="auto"/>
                        <w:right w:val="none" w:sz="0" w:space="0" w:color="auto"/>
                      </w:divBdr>
                    </w:div>
                  </w:divsChild>
                </w:div>
                <w:div w:id="2071804070">
                  <w:marLeft w:val="0"/>
                  <w:marRight w:val="0"/>
                  <w:marTop w:val="0"/>
                  <w:marBottom w:val="0"/>
                  <w:divBdr>
                    <w:top w:val="none" w:sz="0" w:space="0" w:color="auto"/>
                    <w:left w:val="none" w:sz="0" w:space="0" w:color="auto"/>
                    <w:bottom w:val="none" w:sz="0" w:space="0" w:color="auto"/>
                    <w:right w:val="none" w:sz="0" w:space="0" w:color="auto"/>
                  </w:divBdr>
                  <w:divsChild>
                    <w:div w:id="973169954">
                      <w:marLeft w:val="0"/>
                      <w:marRight w:val="0"/>
                      <w:marTop w:val="0"/>
                      <w:marBottom w:val="0"/>
                      <w:divBdr>
                        <w:top w:val="none" w:sz="0" w:space="0" w:color="auto"/>
                        <w:left w:val="none" w:sz="0" w:space="0" w:color="auto"/>
                        <w:bottom w:val="none" w:sz="0" w:space="0" w:color="auto"/>
                        <w:right w:val="none" w:sz="0" w:space="0" w:color="auto"/>
                      </w:divBdr>
                    </w:div>
                  </w:divsChild>
                </w:div>
                <w:div w:id="2101560846">
                  <w:marLeft w:val="0"/>
                  <w:marRight w:val="0"/>
                  <w:marTop w:val="0"/>
                  <w:marBottom w:val="0"/>
                  <w:divBdr>
                    <w:top w:val="none" w:sz="0" w:space="0" w:color="auto"/>
                    <w:left w:val="none" w:sz="0" w:space="0" w:color="auto"/>
                    <w:bottom w:val="none" w:sz="0" w:space="0" w:color="auto"/>
                    <w:right w:val="none" w:sz="0" w:space="0" w:color="auto"/>
                  </w:divBdr>
                  <w:divsChild>
                    <w:div w:id="473449110">
                      <w:marLeft w:val="0"/>
                      <w:marRight w:val="0"/>
                      <w:marTop w:val="0"/>
                      <w:marBottom w:val="0"/>
                      <w:divBdr>
                        <w:top w:val="none" w:sz="0" w:space="0" w:color="auto"/>
                        <w:left w:val="none" w:sz="0" w:space="0" w:color="auto"/>
                        <w:bottom w:val="none" w:sz="0" w:space="0" w:color="auto"/>
                        <w:right w:val="none" w:sz="0" w:space="0" w:color="auto"/>
                      </w:divBdr>
                    </w:div>
                  </w:divsChild>
                </w:div>
                <w:div w:id="2111924376">
                  <w:marLeft w:val="0"/>
                  <w:marRight w:val="0"/>
                  <w:marTop w:val="0"/>
                  <w:marBottom w:val="0"/>
                  <w:divBdr>
                    <w:top w:val="none" w:sz="0" w:space="0" w:color="auto"/>
                    <w:left w:val="none" w:sz="0" w:space="0" w:color="auto"/>
                    <w:bottom w:val="none" w:sz="0" w:space="0" w:color="auto"/>
                    <w:right w:val="none" w:sz="0" w:space="0" w:color="auto"/>
                  </w:divBdr>
                  <w:divsChild>
                    <w:div w:id="336886389">
                      <w:marLeft w:val="0"/>
                      <w:marRight w:val="0"/>
                      <w:marTop w:val="0"/>
                      <w:marBottom w:val="0"/>
                      <w:divBdr>
                        <w:top w:val="none" w:sz="0" w:space="0" w:color="auto"/>
                        <w:left w:val="none" w:sz="0" w:space="0" w:color="auto"/>
                        <w:bottom w:val="none" w:sz="0" w:space="0" w:color="auto"/>
                        <w:right w:val="none" w:sz="0" w:space="0" w:color="auto"/>
                      </w:divBdr>
                    </w:div>
                  </w:divsChild>
                </w:div>
                <w:div w:id="2135244056">
                  <w:marLeft w:val="0"/>
                  <w:marRight w:val="0"/>
                  <w:marTop w:val="0"/>
                  <w:marBottom w:val="0"/>
                  <w:divBdr>
                    <w:top w:val="none" w:sz="0" w:space="0" w:color="auto"/>
                    <w:left w:val="none" w:sz="0" w:space="0" w:color="auto"/>
                    <w:bottom w:val="none" w:sz="0" w:space="0" w:color="auto"/>
                    <w:right w:val="none" w:sz="0" w:space="0" w:color="auto"/>
                  </w:divBdr>
                  <w:divsChild>
                    <w:div w:id="214526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126152">
          <w:marLeft w:val="0"/>
          <w:marRight w:val="0"/>
          <w:marTop w:val="0"/>
          <w:marBottom w:val="0"/>
          <w:divBdr>
            <w:top w:val="none" w:sz="0" w:space="0" w:color="auto"/>
            <w:left w:val="none" w:sz="0" w:space="0" w:color="auto"/>
            <w:bottom w:val="none" w:sz="0" w:space="0" w:color="auto"/>
            <w:right w:val="none" w:sz="0" w:space="0" w:color="auto"/>
          </w:divBdr>
        </w:div>
        <w:div w:id="1814786656">
          <w:marLeft w:val="0"/>
          <w:marRight w:val="0"/>
          <w:marTop w:val="0"/>
          <w:marBottom w:val="0"/>
          <w:divBdr>
            <w:top w:val="none" w:sz="0" w:space="0" w:color="auto"/>
            <w:left w:val="none" w:sz="0" w:space="0" w:color="auto"/>
            <w:bottom w:val="none" w:sz="0" w:space="0" w:color="auto"/>
            <w:right w:val="none" w:sz="0" w:space="0" w:color="auto"/>
          </w:divBdr>
        </w:div>
        <w:div w:id="2029331027">
          <w:marLeft w:val="0"/>
          <w:marRight w:val="0"/>
          <w:marTop w:val="0"/>
          <w:marBottom w:val="0"/>
          <w:divBdr>
            <w:top w:val="none" w:sz="0" w:space="0" w:color="auto"/>
            <w:left w:val="none" w:sz="0" w:space="0" w:color="auto"/>
            <w:bottom w:val="none" w:sz="0" w:space="0" w:color="auto"/>
            <w:right w:val="none" w:sz="0" w:space="0" w:color="auto"/>
          </w:divBdr>
        </w:div>
      </w:divsChild>
    </w:div>
    <w:div w:id="2115324200">
      <w:bodyDiv w:val="1"/>
      <w:marLeft w:val="0"/>
      <w:marRight w:val="0"/>
      <w:marTop w:val="0"/>
      <w:marBottom w:val="0"/>
      <w:divBdr>
        <w:top w:val="none" w:sz="0" w:space="0" w:color="auto"/>
        <w:left w:val="none" w:sz="0" w:space="0" w:color="auto"/>
        <w:bottom w:val="none" w:sz="0" w:space="0" w:color="auto"/>
        <w:right w:val="none" w:sz="0" w:space="0" w:color="auto"/>
      </w:divBdr>
      <w:divsChild>
        <w:div w:id="135146054">
          <w:marLeft w:val="0"/>
          <w:marRight w:val="0"/>
          <w:marTop w:val="0"/>
          <w:marBottom w:val="0"/>
          <w:divBdr>
            <w:top w:val="none" w:sz="0" w:space="0" w:color="auto"/>
            <w:left w:val="none" w:sz="0" w:space="0" w:color="auto"/>
            <w:bottom w:val="none" w:sz="0" w:space="0" w:color="auto"/>
            <w:right w:val="none" w:sz="0" w:space="0" w:color="auto"/>
          </w:divBdr>
        </w:div>
        <w:div w:id="574434535">
          <w:marLeft w:val="0"/>
          <w:marRight w:val="0"/>
          <w:marTop w:val="0"/>
          <w:marBottom w:val="0"/>
          <w:divBdr>
            <w:top w:val="none" w:sz="0" w:space="0" w:color="auto"/>
            <w:left w:val="none" w:sz="0" w:space="0" w:color="auto"/>
            <w:bottom w:val="none" w:sz="0" w:space="0" w:color="auto"/>
            <w:right w:val="none" w:sz="0" w:space="0" w:color="auto"/>
          </w:divBdr>
        </w:div>
        <w:div w:id="682559905">
          <w:marLeft w:val="0"/>
          <w:marRight w:val="0"/>
          <w:marTop w:val="0"/>
          <w:marBottom w:val="0"/>
          <w:divBdr>
            <w:top w:val="none" w:sz="0" w:space="0" w:color="auto"/>
            <w:left w:val="none" w:sz="0" w:space="0" w:color="auto"/>
            <w:bottom w:val="none" w:sz="0" w:space="0" w:color="auto"/>
            <w:right w:val="none" w:sz="0" w:space="0" w:color="auto"/>
          </w:divBdr>
        </w:div>
        <w:div w:id="788668048">
          <w:marLeft w:val="0"/>
          <w:marRight w:val="0"/>
          <w:marTop w:val="0"/>
          <w:marBottom w:val="0"/>
          <w:divBdr>
            <w:top w:val="none" w:sz="0" w:space="0" w:color="auto"/>
            <w:left w:val="none" w:sz="0" w:space="0" w:color="auto"/>
            <w:bottom w:val="none" w:sz="0" w:space="0" w:color="auto"/>
            <w:right w:val="none" w:sz="0" w:space="0" w:color="auto"/>
          </w:divBdr>
        </w:div>
        <w:div w:id="1190488872">
          <w:marLeft w:val="0"/>
          <w:marRight w:val="0"/>
          <w:marTop w:val="0"/>
          <w:marBottom w:val="0"/>
          <w:divBdr>
            <w:top w:val="none" w:sz="0" w:space="0" w:color="auto"/>
            <w:left w:val="none" w:sz="0" w:space="0" w:color="auto"/>
            <w:bottom w:val="none" w:sz="0" w:space="0" w:color="auto"/>
            <w:right w:val="none" w:sz="0" w:space="0" w:color="auto"/>
          </w:divBdr>
        </w:div>
        <w:div w:id="1263537307">
          <w:marLeft w:val="0"/>
          <w:marRight w:val="0"/>
          <w:marTop w:val="0"/>
          <w:marBottom w:val="0"/>
          <w:divBdr>
            <w:top w:val="none" w:sz="0" w:space="0" w:color="auto"/>
            <w:left w:val="none" w:sz="0" w:space="0" w:color="auto"/>
            <w:bottom w:val="none" w:sz="0" w:space="0" w:color="auto"/>
            <w:right w:val="none" w:sz="0" w:space="0" w:color="auto"/>
          </w:divBdr>
          <w:divsChild>
            <w:div w:id="1777675446">
              <w:marLeft w:val="0"/>
              <w:marRight w:val="0"/>
              <w:marTop w:val="30"/>
              <w:marBottom w:val="30"/>
              <w:divBdr>
                <w:top w:val="none" w:sz="0" w:space="0" w:color="auto"/>
                <w:left w:val="none" w:sz="0" w:space="0" w:color="auto"/>
                <w:bottom w:val="none" w:sz="0" w:space="0" w:color="auto"/>
                <w:right w:val="none" w:sz="0" w:space="0" w:color="auto"/>
              </w:divBdr>
              <w:divsChild>
                <w:div w:id="81535366">
                  <w:marLeft w:val="0"/>
                  <w:marRight w:val="0"/>
                  <w:marTop w:val="0"/>
                  <w:marBottom w:val="0"/>
                  <w:divBdr>
                    <w:top w:val="none" w:sz="0" w:space="0" w:color="auto"/>
                    <w:left w:val="none" w:sz="0" w:space="0" w:color="auto"/>
                    <w:bottom w:val="none" w:sz="0" w:space="0" w:color="auto"/>
                    <w:right w:val="none" w:sz="0" w:space="0" w:color="auto"/>
                  </w:divBdr>
                  <w:divsChild>
                    <w:div w:id="746809508">
                      <w:marLeft w:val="0"/>
                      <w:marRight w:val="0"/>
                      <w:marTop w:val="0"/>
                      <w:marBottom w:val="0"/>
                      <w:divBdr>
                        <w:top w:val="none" w:sz="0" w:space="0" w:color="auto"/>
                        <w:left w:val="none" w:sz="0" w:space="0" w:color="auto"/>
                        <w:bottom w:val="none" w:sz="0" w:space="0" w:color="auto"/>
                        <w:right w:val="none" w:sz="0" w:space="0" w:color="auto"/>
                      </w:divBdr>
                    </w:div>
                  </w:divsChild>
                </w:div>
                <w:div w:id="106968178">
                  <w:marLeft w:val="0"/>
                  <w:marRight w:val="0"/>
                  <w:marTop w:val="0"/>
                  <w:marBottom w:val="0"/>
                  <w:divBdr>
                    <w:top w:val="none" w:sz="0" w:space="0" w:color="auto"/>
                    <w:left w:val="none" w:sz="0" w:space="0" w:color="auto"/>
                    <w:bottom w:val="none" w:sz="0" w:space="0" w:color="auto"/>
                    <w:right w:val="none" w:sz="0" w:space="0" w:color="auto"/>
                  </w:divBdr>
                  <w:divsChild>
                    <w:div w:id="745567307">
                      <w:marLeft w:val="0"/>
                      <w:marRight w:val="0"/>
                      <w:marTop w:val="0"/>
                      <w:marBottom w:val="0"/>
                      <w:divBdr>
                        <w:top w:val="none" w:sz="0" w:space="0" w:color="auto"/>
                        <w:left w:val="none" w:sz="0" w:space="0" w:color="auto"/>
                        <w:bottom w:val="none" w:sz="0" w:space="0" w:color="auto"/>
                        <w:right w:val="none" w:sz="0" w:space="0" w:color="auto"/>
                      </w:divBdr>
                    </w:div>
                  </w:divsChild>
                </w:div>
                <w:div w:id="155152346">
                  <w:marLeft w:val="0"/>
                  <w:marRight w:val="0"/>
                  <w:marTop w:val="0"/>
                  <w:marBottom w:val="0"/>
                  <w:divBdr>
                    <w:top w:val="none" w:sz="0" w:space="0" w:color="auto"/>
                    <w:left w:val="none" w:sz="0" w:space="0" w:color="auto"/>
                    <w:bottom w:val="none" w:sz="0" w:space="0" w:color="auto"/>
                    <w:right w:val="none" w:sz="0" w:space="0" w:color="auto"/>
                  </w:divBdr>
                  <w:divsChild>
                    <w:div w:id="1835611286">
                      <w:marLeft w:val="0"/>
                      <w:marRight w:val="0"/>
                      <w:marTop w:val="0"/>
                      <w:marBottom w:val="0"/>
                      <w:divBdr>
                        <w:top w:val="none" w:sz="0" w:space="0" w:color="auto"/>
                        <w:left w:val="none" w:sz="0" w:space="0" w:color="auto"/>
                        <w:bottom w:val="none" w:sz="0" w:space="0" w:color="auto"/>
                        <w:right w:val="none" w:sz="0" w:space="0" w:color="auto"/>
                      </w:divBdr>
                    </w:div>
                  </w:divsChild>
                </w:div>
                <w:div w:id="200872651">
                  <w:marLeft w:val="0"/>
                  <w:marRight w:val="0"/>
                  <w:marTop w:val="0"/>
                  <w:marBottom w:val="0"/>
                  <w:divBdr>
                    <w:top w:val="none" w:sz="0" w:space="0" w:color="auto"/>
                    <w:left w:val="none" w:sz="0" w:space="0" w:color="auto"/>
                    <w:bottom w:val="none" w:sz="0" w:space="0" w:color="auto"/>
                    <w:right w:val="none" w:sz="0" w:space="0" w:color="auto"/>
                  </w:divBdr>
                  <w:divsChild>
                    <w:div w:id="366882039">
                      <w:marLeft w:val="0"/>
                      <w:marRight w:val="0"/>
                      <w:marTop w:val="0"/>
                      <w:marBottom w:val="0"/>
                      <w:divBdr>
                        <w:top w:val="none" w:sz="0" w:space="0" w:color="auto"/>
                        <w:left w:val="none" w:sz="0" w:space="0" w:color="auto"/>
                        <w:bottom w:val="none" w:sz="0" w:space="0" w:color="auto"/>
                        <w:right w:val="none" w:sz="0" w:space="0" w:color="auto"/>
                      </w:divBdr>
                    </w:div>
                  </w:divsChild>
                </w:div>
                <w:div w:id="272788111">
                  <w:marLeft w:val="0"/>
                  <w:marRight w:val="0"/>
                  <w:marTop w:val="0"/>
                  <w:marBottom w:val="0"/>
                  <w:divBdr>
                    <w:top w:val="none" w:sz="0" w:space="0" w:color="auto"/>
                    <w:left w:val="none" w:sz="0" w:space="0" w:color="auto"/>
                    <w:bottom w:val="none" w:sz="0" w:space="0" w:color="auto"/>
                    <w:right w:val="none" w:sz="0" w:space="0" w:color="auto"/>
                  </w:divBdr>
                  <w:divsChild>
                    <w:div w:id="1997107438">
                      <w:marLeft w:val="0"/>
                      <w:marRight w:val="0"/>
                      <w:marTop w:val="0"/>
                      <w:marBottom w:val="0"/>
                      <w:divBdr>
                        <w:top w:val="none" w:sz="0" w:space="0" w:color="auto"/>
                        <w:left w:val="none" w:sz="0" w:space="0" w:color="auto"/>
                        <w:bottom w:val="none" w:sz="0" w:space="0" w:color="auto"/>
                        <w:right w:val="none" w:sz="0" w:space="0" w:color="auto"/>
                      </w:divBdr>
                    </w:div>
                  </w:divsChild>
                </w:div>
                <w:div w:id="471142160">
                  <w:marLeft w:val="0"/>
                  <w:marRight w:val="0"/>
                  <w:marTop w:val="0"/>
                  <w:marBottom w:val="0"/>
                  <w:divBdr>
                    <w:top w:val="none" w:sz="0" w:space="0" w:color="auto"/>
                    <w:left w:val="none" w:sz="0" w:space="0" w:color="auto"/>
                    <w:bottom w:val="none" w:sz="0" w:space="0" w:color="auto"/>
                    <w:right w:val="none" w:sz="0" w:space="0" w:color="auto"/>
                  </w:divBdr>
                  <w:divsChild>
                    <w:div w:id="1400979324">
                      <w:marLeft w:val="0"/>
                      <w:marRight w:val="0"/>
                      <w:marTop w:val="0"/>
                      <w:marBottom w:val="0"/>
                      <w:divBdr>
                        <w:top w:val="none" w:sz="0" w:space="0" w:color="auto"/>
                        <w:left w:val="none" w:sz="0" w:space="0" w:color="auto"/>
                        <w:bottom w:val="none" w:sz="0" w:space="0" w:color="auto"/>
                        <w:right w:val="none" w:sz="0" w:space="0" w:color="auto"/>
                      </w:divBdr>
                    </w:div>
                  </w:divsChild>
                </w:div>
                <w:div w:id="484782271">
                  <w:marLeft w:val="0"/>
                  <w:marRight w:val="0"/>
                  <w:marTop w:val="0"/>
                  <w:marBottom w:val="0"/>
                  <w:divBdr>
                    <w:top w:val="none" w:sz="0" w:space="0" w:color="auto"/>
                    <w:left w:val="none" w:sz="0" w:space="0" w:color="auto"/>
                    <w:bottom w:val="none" w:sz="0" w:space="0" w:color="auto"/>
                    <w:right w:val="none" w:sz="0" w:space="0" w:color="auto"/>
                  </w:divBdr>
                  <w:divsChild>
                    <w:div w:id="1420523119">
                      <w:marLeft w:val="0"/>
                      <w:marRight w:val="0"/>
                      <w:marTop w:val="0"/>
                      <w:marBottom w:val="0"/>
                      <w:divBdr>
                        <w:top w:val="none" w:sz="0" w:space="0" w:color="auto"/>
                        <w:left w:val="none" w:sz="0" w:space="0" w:color="auto"/>
                        <w:bottom w:val="none" w:sz="0" w:space="0" w:color="auto"/>
                        <w:right w:val="none" w:sz="0" w:space="0" w:color="auto"/>
                      </w:divBdr>
                    </w:div>
                  </w:divsChild>
                </w:div>
                <w:div w:id="531191870">
                  <w:marLeft w:val="0"/>
                  <w:marRight w:val="0"/>
                  <w:marTop w:val="0"/>
                  <w:marBottom w:val="0"/>
                  <w:divBdr>
                    <w:top w:val="none" w:sz="0" w:space="0" w:color="auto"/>
                    <w:left w:val="none" w:sz="0" w:space="0" w:color="auto"/>
                    <w:bottom w:val="none" w:sz="0" w:space="0" w:color="auto"/>
                    <w:right w:val="none" w:sz="0" w:space="0" w:color="auto"/>
                  </w:divBdr>
                  <w:divsChild>
                    <w:div w:id="342628157">
                      <w:marLeft w:val="0"/>
                      <w:marRight w:val="0"/>
                      <w:marTop w:val="0"/>
                      <w:marBottom w:val="0"/>
                      <w:divBdr>
                        <w:top w:val="none" w:sz="0" w:space="0" w:color="auto"/>
                        <w:left w:val="none" w:sz="0" w:space="0" w:color="auto"/>
                        <w:bottom w:val="none" w:sz="0" w:space="0" w:color="auto"/>
                        <w:right w:val="none" w:sz="0" w:space="0" w:color="auto"/>
                      </w:divBdr>
                    </w:div>
                  </w:divsChild>
                </w:div>
                <w:div w:id="641151628">
                  <w:marLeft w:val="0"/>
                  <w:marRight w:val="0"/>
                  <w:marTop w:val="0"/>
                  <w:marBottom w:val="0"/>
                  <w:divBdr>
                    <w:top w:val="none" w:sz="0" w:space="0" w:color="auto"/>
                    <w:left w:val="none" w:sz="0" w:space="0" w:color="auto"/>
                    <w:bottom w:val="none" w:sz="0" w:space="0" w:color="auto"/>
                    <w:right w:val="none" w:sz="0" w:space="0" w:color="auto"/>
                  </w:divBdr>
                  <w:divsChild>
                    <w:div w:id="372969784">
                      <w:marLeft w:val="0"/>
                      <w:marRight w:val="0"/>
                      <w:marTop w:val="0"/>
                      <w:marBottom w:val="0"/>
                      <w:divBdr>
                        <w:top w:val="none" w:sz="0" w:space="0" w:color="auto"/>
                        <w:left w:val="none" w:sz="0" w:space="0" w:color="auto"/>
                        <w:bottom w:val="none" w:sz="0" w:space="0" w:color="auto"/>
                        <w:right w:val="none" w:sz="0" w:space="0" w:color="auto"/>
                      </w:divBdr>
                    </w:div>
                  </w:divsChild>
                </w:div>
                <w:div w:id="821845592">
                  <w:marLeft w:val="0"/>
                  <w:marRight w:val="0"/>
                  <w:marTop w:val="0"/>
                  <w:marBottom w:val="0"/>
                  <w:divBdr>
                    <w:top w:val="none" w:sz="0" w:space="0" w:color="auto"/>
                    <w:left w:val="none" w:sz="0" w:space="0" w:color="auto"/>
                    <w:bottom w:val="none" w:sz="0" w:space="0" w:color="auto"/>
                    <w:right w:val="none" w:sz="0" w:space="0" w:color="auto"/>
                  </w:divBdr>
                  <w:divsChild>
                    <w:div w:id="565650526">
                      <w:marLeft w:val="0"/>
                      <w:marRight w:val="0"/>
                      <w:marTop w:val="0"/>
                      <w:marBottom w:val="0"/>
                      <w:divBdr>
                        <w:top w:val="none" w:sz="0" w:space="0" w:color="auto"/>
                        <w:left w:val="none" w:sz="0" w:space="0" w:color="auto"/>
                        <w:bottom w:val="none" w:sz="0" w:space="0" w:color="auto"/>
                        <w:right w:val="none" w:sz="0" w:space="0" w:color="auto"/>
                      </w:divBdr>
                    </w:div>
                  </w:divsChild>
                </w:div>
                <w:div w:id="997267353">
                  <w:marLeft w:val="0"/>
                  <w:marRight w:val="0"/>
                  <w:marTop w:val="0"/>
                  <w:marBottom w:val="0"/>
                  <w:divBdr>
                    <w:top w:val="none" w:sz="0" w:space="0" w:color="auto"/>
                    <w:left w:val="none" w:sz="0" w:space="0" w:color="auto"/>
                    <w:bottom w:val="none" w:sz="0" w:space="0" w:color="auto"/>
                    <w:right w:val="none" w:sz="0" w:space="0" w:color="auto"/>
                  </w:divBdr>
                  <w:divsChild>
                    <w:div w:id="496382017">
                      <w:marLeft w:val="0"/>
                      <w:marRight w:val="0"/>
                      <w:marTop w:val="0"/>
                      <w:marBottom w:val="0"/>
                      <w:divBdr>
                        <w:top w:val="none" w:sz="0" w:space="0" w:color="auto"/>
                        <w:left w:val="none" w:sz="0" w:space="0" w:color="auto"/>
                        <w:bottom w:val="none" w:sz="0" w:space="0" w:color="auto"/>
                        <w:right w:val="none" w:sz="0" w:space="0" w:color="auto"/>
                      </w:divBdr>
                    </w:div>
                  </w:divsChild>
                </w:div>
                <w:div w:id="1037117735">
                  <w:marLeft w:val="0"/>
                  <w:marRight w:val="0"/>
                  <w:marTop w:val="0"/>
                  <w:marBottom w:val="0"/>
                  <w:divBdr>
                    <w:top w:val="none" w:sz="0" w:space="0" w:color="auto"/>
                    <w:left w:val="none" w:sz="0" w:space="0" w:color="auto"/>
                    <w:bottom w:val="none" w:sz="0" w:space="0" w:color="auto"/>
                    <w:right w:val="none" w:sz="0" w:space="0" w:color="auto"/>
                  </w:divBdr>
                  <w:divsChild>
                    <w:div w:id="637616174">
                      <w:marLeft w:val="0"/>
                      <w:marRight w:val="0"/>
                      <w:marTop w:val="0"/>
                      <w:marBottom w:val="0"/>
                      <w:divBdr>
                        <w:top w:val="none" w:sz="0" w:space="0" w:color="auto"/>
                        <w:left w:val="none" w:sz="0" w:space="0" w:color="auto"/>
                        <w:bottom w:val="none" w:sz="0" w:space="0" w:color="auto"/>
                        <w:right w:val="none" w:sz="0" w:space="0" w:color="auto"/>
                      </w:divBdr>
                    </w:div>
                  </w:divsChild>
                </w:div>
                <w:div w:id="1048185391">
                  <w:marLeft w:val="0"/>
                  <w:marRight w:val="0"/>
                  <w:marTop w:val="0"/>
                  <w:marBottom w:val="0"/>
                  <w:divBdr>
                    <w:top w:val="none" w:sz="0" w:space="0" w:color="auto"/>
                    <w:left w:val="none" w:sz="0" w:space="0" w:color="auto"/>
                    <w:bottom w:val="none" w:sz="0" w:space="0" w:color="auto"/>
                    <w:right w:val="none" w:sz="0" w:space="0" w:color="auto"/>
                  </w:divBdr>
                  <w:divsChild>
                    <w:div w:id="1724255007">
                      <w:marLeft w:val="0"/>
                      <w:marRight w:val="0"/>
                      <w:marTop w:val="0"/>
                      <w:marBottom w:val="0"/>
                      <w:divBdr>
                        <w:top w:val="none" w:sz="0" w:space="0" w:color="auto"/>
                        <w:left w:val="none" w:sz="0" w:space="0" w:color="auto"/>
                        <w:bottom w:val="none" w:sz="0" w:space="0" w:color="auto"/>
                        <w:right w:val="none" w:sz="0" w:space="0" w:color="auto"/>
                      </w:divBdr>
                    </w:div>
                  </w:divsChild>
                </w:div>
                <w:div w:id="1067458613">
                  <w:marLeft w:val="0"/>
                  <w:marRight w:val="0"/>
                  <w:marTop w:val="0"/>
                  <w:marBottom w:val="0"/>
                  <w:divBdr>
                    <w:top w:val="none" w:sz="0" w:space="0" w:color="auto"/>
                    <w:left w:val="none" w:sz="0" w:space="0" w:color="auto"/>
                    <w:bottom w:val="none" w:sz="0" w:space="0" w:color="auto"/>
                    <w:right w:val="none" w:sz="0" w:space="0" w:color="auto"/>
                  </w:divBdr>
                  <w:divsChild>
                    <w:div w:id="1440493743">
                      <w:marLeft w:val="0"/>
                      <w:marRight w:val="0"/>
                      <w:marTop w:val="0"/>
                      <w:marBottom w:val="0"/>
                      <w:divBdr>
                        <w:top w:val="none" w:sz="0" w:space="0" w:color="auto"/>
                        <w:left w:val="none" w:sz="0" w:space="0" w:color="auto"/>
                        <w:bottom w:val="none" w:sz="0" w:space="0" w:color="auto"/>
                        <w:right w:val="none" w:sz="0" w:space="0" w:color="auto"/>
                      </w:divBdr>
                    </w:div>
                  </w:divsChild>
                </w:div>
                <w:div w:id="1165516205">
                  <w:marLeft w:val="0"/>
                  <w:marRight w:val="0"/>
                  <w:marTop w:val="0"/>
                  <w:marBottom w:val="0"/>
                  <w:divBdr>
                    <w:top w:val="none" w:sz="0" w:space="0" w:color="auto"/>
                    <w:left w:val="none" w:sz="0" w:space="0" w:color="auto"/>
                    <w:bottom w:val="none" w:sz="0" w:space="0" w:color="auto"/>
                    <w:right w:val="none" w:sz="0" w:space="0" w:color="auto"/>
                  </w:divBdr>
                  <w:divsChild>
                    <w:div w:id="1475836224">
                      <w:marLeft w:val="0"/>
                      <w:marRight w:val="0"/>
                      <w:marTop w:val="0"/>
                      <w:marBottom w:val="0"/>
                      <w:divBdr>
                        <w:top w:val="none" w:sz="0" w:space="0" w:color="auto"/>
                        <w:left w:val="none" w:sz="0" w:space="0" w:color="auto"/>
                        <w:bottom w:val="none" w:sz="0" w:space="0" w:color="auto"/>
                        <w:right w:val="none" w:sz="0" w:space="0" w:color="auto"/>
                      </w:divBdr>
                    </w:div>
                  </w:divsChild>
                </w:div>
                <w:div w:id="1215117086">
                  <w:marLeft w:val="0"/>
                  <w:marRight w:val="0"/>
                  <w:marTop w:val="0"/>
                  <w:marBottom w:val="0"/>
                  <w:divBdr>
                    <w:top w:val="none" w:sz="0" w:space="0" w:color="auto"/>
                    <w:left w:val="none" w:sz="0" w:space="0" w:color="auto"/>
                    <w:bottom w:val="none" w:sz="0" w:space="0" w:color="auto"/>
                    <w:right w:val="none" w:sz="0" w:space="0" w:color="auto"/>
                  </w:divBdr>
                  <w:divsChild>
                    <w:div w:id="968439136">
                      <w:marLeft w:val="0"/>
                      <w:marRight w:val="0"/>
                      <w:marTop w:val="0"/>
                      <w:marBottom w:val="0"/>
                      <w:divBdr>
                        <w:top w:val="none" w:sz="0" w:space="0" w:color="auto"/>
                        <w:left w:val="none" w:sz="0" w:space="0" w:color="auto"/>
                        <w:bottom w:val="none" w:sz="0" w:space="0" w:color="auto"/>
                        <w:right w:val="none" w:sz="0" w:space="0" w:color="auto"/>
                      </w:divBdr>
                    </w:div>
                  </w:divsChild>
                </w:div>
                <w:div w:id="1259866657">
                  <w:marLeft w:val="0"/>
                  <w:marRight w:val="0"/>
                  <w:marTop w:val="0"/>
                  <w:marBottom w:val="0"/>
                  <w:divBdr>
                    <w:top w:val="none" w:sz="0" w:space="0" w:color="auto"/>
                    <w:left w:val="none" w:sz="0" w:space="0" w:color="auto"/>
                    <w:bottom w:val="none" w:sz="0" w:space="0" w:color="auto"/>
                    <w:right w:val="none" w:sz="0" w:space="0" w:color="auto"/>
                  </w:divBdr>
                  <w:divsChild>
                    <w:div w:id="1571579589">
                      <w:marLeft w:val="0"/>
                      <w:marRight w:val="0"/>
                      <w:marTop w:val="0"/>
                      <w:marBottom w:val="0"/>
                      <w:divBdr>
                        <w:top w:val="none" w:sz="0" w:space="0" w:color="auto"/>
                        <w:left w:val="none" w:sz="0" w:space="0" w:color="auto"/>
                        <w:bottom w:val="none" w:sz="0" w:space="0" w:color="auto"/>
                        <w:right w:val="none" w:sz="0" w:space="0" w:color="auto"/>
                      </w:divBdr>
                    </w:div>
                  </w:divsChild>
                </w:div>
                <w:div w:id="1267227697">
                  <w:marLeft w:val="0"/>
                  <w:marRight w:val="0"/>
                  <w:marTop w:val="0"/>
                  <w:marBottom w:val="0"/>
                  <w:divBdr>
                    <w:top w:val="none" w:sz="0" w:space="0" w:color="auto"/>
                    <w:left w:val="none" w:sz="0" w:space="0" w:color="auto"/>
                    <w:bottom w:val="none" w:sz="0" w:space="0" w:color="auto"/>
                    <w:right w:val="none" w:sz="0" w:space="0" w:color="auto"/>
                  </w:divBdr>
                  <w:divsChild>
                    <w:div w:id="65881575">
                      <w:marLeft w:val="0"/>
                      <w:marRight w:val="0"/>
                      <w:marTop w:val="0"/>
                      <w:marBottom w:val="0"/>
                      <w:divBdr>
                        <w:top w:val="none" w:sz="0" w:space="0" w:color="auto"/>
                        <w:left w:val="none" w:sz="0" w:space="0" w:color="auto"/>
                        <w:bottom w:val="none" w:sz="0" w:space="0" w:color="auto"/>
                        <w:right w:val="none" w:sz="0" w:space="0" w:color="auto"/>
                      </w:divBdr>
                    </w:div>
                  </w:divsChild>
                </w:div>
                <w:div w:id="1270548159">
                  <w:marLeft w:val="0"/>
                  <w:marRight w:val="0"/>
                  <w:marTop w:val="0"/>
                  <w:marBottom w:val="0"/>
                  <w:divBdr>
                    <w:top w:val="none" w:sz="0" w:space="0" w:color="auto"/>
                    <w:left w:val="none" w:sz="0" w:space="0" w:color="auto"/>
                    <w:bottom w:val="none" w:sz="0" w:space="0" w:color="auto"/>
                    <w:right w:val="none" w:sz="0" w:space="0" w:color="auto"/>
                  </w:divBdr>
                  <w:divsChild>
                    <w:div w:id="1546407523">
                      <w:marLeft w:val="0"/>
                      <w:marRight w:val="0"/>
                      <w:marTop w:val="0"/>
                      <w:marBottom w:val="0"/>
                      <w:divBdr>
                        <w:top w:val="none" w:sz="0" w:space="0" w:color="auto"/>
                        <w:left w:val="none" w:sz="0" w:space="0" w:color="auto"/>
                        <w:bottom w:val="none" w:sz="0" w:space="0" w:color="auto"/>
                        <w:right w:val="none" w:sz="0" w:space="0" w:color="auto"/>
                      </w:divBdr>
                    </w:div>
                  </w:divsChild>
                </w:div>
                <w:div w:id="1314261963">
                  <w:marLeft w:val="0"/>
                  <w:marRight w:val="0"/>
                  <w:marTop w:val="0"/>
                  <w:marBottom w:val="0"/>
                  <w:divBdr>
                    <w:top w:val="none" w:sz="0" w:space="0" w:color="auto"/>
                    <w:left w:val="none" w:sz="0" w:space="0" w:color="auto"/>
                    <w:bottom w:val="none" w:sz="0" w:space="0" w:color="auto"/>
                    <w:right w:val="none" w:sz="0" w:space="0" w:color="auto"/>
                  </w:divBdr>
                  <w:divsChild>
                    <w:div w:id="209343369">
                      <w:marLeft w:val="0"/>
                      <w:marRight w:val="0"/>
                      <w:marTop w:val="0"/>
                      <w:marBottom w:val="0"/>
                      <w:divBdr>
                        <w:top w:val="none" w:sz="0" w:space="0" w:color="auto"/>
                        <w:left w:val="none" w:sz="0" w:space="0" w:color="auto"/>
                        <w:bottom w:val="none" w:sz="0" w:space="0" w:color="auto"/>
                        <w:right w:val="none" w:sz="0" w:space="0" w:color="auto"/>
                      </w:divBdr>
                    </w:div>
                  </w:divsChild>
                </w:div>
                <w:div w:id="1413235230">
                  <w:marLeft w:val="0"/>
                  <w:marRight w:val="0"/>
                  <w:marTop w:val="0"/>
                  <w:marBottom w:val="0"/>
                  <w:divBdr>
                    <w:top w:val="none" w:sz="0" w:space="0" w:color="auto"/>
                    <w:left w:val="none" w:sz="0" w:space="0" w:color="auto"/>
                    <w:bottom w:val="none" w:sz="0" w:space="0" w:color="auto"/>
                    <w:right w:val="none" w:sz="0" w:space="0" w:color="auto"/>
                  </w:divBdr>
                  <w:divsChild>
                    <w:div w:id="2058317874">
                      <w:marLeft w:val="0"/>
                      <w:marRight w:val="0"/>
                      <w:marTop w:val="0"/>
                      <w:marBottom w:val="0"/>
                      <w:divBdr>
                        <w:top w:val="none" w:sz="0" w:space="0" w:color="auto"/>
                        <w:left w:val="none" w:sz="0" w:space="0" w:color="auto"/>
                        <w:bottom w:val="none" w:sz="0" w:space="0" w:color="auto"/>
                        <w:right w:val="none" w:sz="0" w:space="0" w:color="auto"/>
                      </w:divBdr>
                    </w:div>
                  </w:divsChild>
                </w:div>
                <w:div w:id="1459296295">
                  <w:marLeft w:val="0"/>
                  <w:marRight w:val="0"/>
                  <w:marTop w:val="0"/>
                  <w:marBottom w:val="0"/>
                  <w:divBdr>
                    <w:top w:val="none" w:sz="0" w:space="0" w:color="auto"/>
                    <w:left w:val="none" w:sz="0" w:space="0" w:color="auto"/>
                    <w:bottom w:val="none" w:sz="0" w:space="0" w:color="auto"/>
                    <w:right w:val="none" w:sz="0" w:space="0" w:color="auto"/>
                  </w:divBdr>
                  <w:divsChild>
                    <w:div w:id="1187719423">
                      <w:marLeft w:val="0"/>
                      <w:marRight w:val="0"/>
                      <w:marTop w:val="0"/>
                      <w:marBottom w:val="0"/>
                      <w:divBdr>
                        <w:top w:val="none" w:sz="0" w:space="0" w:color="auto"/>
                        <w:left w:val="none" w:sz="0" w:space="0" w:color="auto"/>
                        <w:bottom w:val="none" w:sz="0" w:space="0" w:color="auto"/>
                        <w:right w:val="none" w:sz="0" w:space="0" w:color="auto"/>
                      </w:divBdr>
                    </w:div>
                  </w:divsChild>
                </w:div>
                <w:div w:id="1481456298">
                  <w:marLeft w:val="0"/>
                  <w:marRight w:val="0"/>
                  <w:marTop w:val="0"/>
                  <w:marBottom w:val="0"/>
                  <w:divBdr>
                    <w:top w:val="none" w:sz="0" w:space="0" w:color="auto"/>
                    <w:left w:val="none" w:sz="0" w:space="0" w:color="auto"/>
                    <w:bottom w:val="none" w:sz="0" w:space="0" w:color="auto"/>
                    <w:right w:val="none" w:sz="0" w:space="0" w:color="auto"/>
                  </w:divBdr>
                  <w:divsChild>
                    <w:div w:id="1650792772">
                      <w:marLeft w:val="0"/>
                      <w:marRight w:val="0"/>
                      <w:marTop w:val="0"/>
                      <w:marBottom w:val="0"/>
                      <w:divBdr>
                        <w:top w:val="none" w:sz="0" w:space="0" w:color="auto"/>
                        <w:left w:val="none" w:sz="0" w:space="0" w:color="auto"/>
                        <w:bottom w:val="none" w:sz="0" w:space="0" w:color="auto"/>
                        <w:right w:val="none" w:sz="0" w:space="0" w:color="auto"/>
                      </w:divBdr>
                    </w:div>
                  </w:divsChild>
                </w:div>
                <w:div w:id="1497838579">
                  <w:marLeft w:val="0"/>
                  <w:marRight w:val="0"/>
                  <w:marTop w:val="0"/>
                  <w:marBottom w:val="0"/>
                  <w:divBdr>
                    <w:top w:val="none" w:sz="0" w:space="0" w:color="auto"/>
                    <w:left w:val="none" w:sz="0" w:space="0" w:color="auto"/>
                    <w:bottom w:val="none" w:sz="0" w:space="0" w:color="auto"/>
                    <w:right w:val="none" w:sz="0" w:space="0" w:color="auto"/>
                  </w:divBdr>
                  <w:divsChild>
                    <w:div w:id="704601277">
                      <w:marLeft w:val="0"/>
                      <w:marRight w:val="0"/>
                      <w:marTop w:val="0"/>
                      <w:marBottom w:val="0"/>
                      <w:divBdr>
                        <w:top w:val="none" w:sz="0" w:space="0" w:color="auto"/>
                        <w:left w:val="none" w:sz="0" w:space="0" w:color="auto"/>
                        <w:bottom w:val="none" w:sz="0" w:space="0" w:color="auto"/>
                        <w:right w:val="none" w:sz="0" w:space="0" w:color="auto"/>
                      </w:divBdr>
                    </w:div>
                  </w:divsChild>
                </w:div>
                <w:div w:id="1531410527">
                  <w:marLeft w:val="0"/>
                  <w:marRight w:val="0"/>
                  <w:marTop w:val="0"/>
                  <w:marBottom w:val="0"/>
                  <w:divBdr>
                    <w:top w:val="none" w:sz="0" w:space="0" w:color="auto"/>
                    <w:left w:val="none" w:sz="0" w:space="0" w:color="auto"/>
                    <w:bottom w:val="none" w:sz="0" w:space="0" w:color="auto"/>
                    <w:right w:val="none" w:sz="0" w:space="0" w:color="auto"/>
                  </w:divBdr>
                  <w:divsChild>
                    <w:div w:id="788402713">
                      <w:marLeft w:val="0"/>
                      <w:marRight w:val="0"/>
                      <w:marTop w:val="0"/>
                      <w:marBottom w:val="0"/>
                      <w:divBdr>
                        <w:top w:val="none" w:sz="0" w:space="0" w:color="auto"/>
                        <w:left w:val="none" w:sz="0" w:space="0" w:color="auto"/>
                        <w:bottom w:val="none" w:sz="0" w:space="0" w:color="auto"/>
                        <w:right w:val="none" w:sz="0" w:space="0" w:color="auto"/>
                      </w:divBdr>
                    </w:div>
                  </w:divsChild>
                </w:div>
                <w:div w:id="1570769376">
                  <w:marLeft w:val="0"/>
                  <w:marRight w:val="0"/>
                  <w:marTop w:val="0"/>
                  <w:marBottom w:val="0"/>
                  <w:divBdr>
                    <w:top w:val="none" w:sz="0" w:space="0" w:color="auto"/>
                    <w:left w:val="none" w:sz="0" w:space="0" w:color="auto"/>
                    <w:bottom w:val="none" w:sz="0" w:space="0" w:color="auto"/>
                    <w:right w:val="none" w:sz="0" w:space="0" w:color="auto"/>
                  </w:divBdr>
                  <w:divsChild>
                    <w:div w:id="626199105">
                      <w:marLeft w:val="0"/>
                      <w:marRight w:val="0"/>
                      <w:marTop w:val="0"/>
                      <w:marBottom w:val="0"/>
                      <w:divBdr>
                        <w:top w:val="none" w:sz="0" w:space="0" w:color="auto"/>
                        <w:left w:val="none" w:sz="0" w:space="0" w:color="auto"/>
                        <w:bottom w:val="none" w:sz="0" w:space="0" w:color="auto"/>
                        <w:right w:val="none" w:sz="0" w:space="0" w:color="auto"/>
                      </w:divBdr>
                    </w:div>
                  </w:divsChild>
                </w:div>
                <w:div w:id="1661537613">
                  <w:marLeft w:val="0"/>
                  <w:marRight w:val="0"/>
                  <w:marTop w:val="0"/>
                  <w:marBottom w:val="0"/>
                  <w:divBdr>
                    <w:top w:val="none" w:sz="0" w:space="0" w:color="auto"/>
                    <w:left w:val="none" w:sz="0" w:space="0" w:color="auto"/>
                    <w:bottom w:val="none" w:sz="0" w:space="0" w:color="auto"/>
                    <w:right w:val="none" w:sz="0" w:space="0" w:color="auto"/>
                  </w:divBdr>
                  <w:divsChild>
                    <w:div w:id="2092501612">
                      <w:marLeft w:val="0"/>
                      <w:marRight w:val="0"/>
                      <w:marTop w:val="0"/>
                      <w:marBottom w:val="0"/>
                      <w:divBdr>
                        <w:top w:val="none" w:sz="0" w:space="0" w:color="auto"/>
                        <w:left w:val="none" w:sz="0" w:space="0" w:color="auto"/>
                        <w:bottom w:val="none" w:sz="0" w:space="0" w:color="auto"/>
                        <w:right w:val="none" w:sz="0" w:space="0" w:color="auto"/>
                      </w:divBdr>
                    </w:div>
                  </w:divsChild>
                </w:div>
                <w:div w:id="1773739757">
                  <w:marLeft w:val="0"/>
                  <w:marRight w:val="0"/>
                  <w:marTop w:val="0"/>
                  <w:marBottom w:val="0"/>
                  <w:divBdr>
                    <w:top w:val="none" w:sz="0" w:space="0" w:color="auto"/>
                    <w:left w:val="none" w:sz="0" w:space="0" w:color="auto"/>
                    <w:bottom w:val="none" w:sz="0" w:space="0" w:color="auto"/>
                    <w:right w:val="none" w:sz="0" w:space="0" w:color="auto"/>
                  </w:divBdr>
                  <w:divsChild>
                    <w:div w:id="1988320292">
                      <w:marLeft w:val="0"/>
                      <w:marRight w:val="0"/>
                      <w:marTop w:val="0"/>
                      <w:marBottom w:val="0"/>
                      <w:divBdr>
                        <w:top w:val="none" w:sz="0" w:space="0" w:color="auto"/>
                        <w:left w:val="none" w:sz="0" w:space="0" w:color="auto"/>
                        <w:bottom w:val="none" w:sz="0" w:space="0" w:color="auto"/>
                        <w:right w:val="none" w:sz="0" w:space="0" w:color="auto"/>
                      </w:divBdr>
                    </w:div>
                  </w:divsChild>
                </w:div>
                <w:div w:id="2017532001">
                  <w:marLeft w:val="0"/>
                  <w:marRight w:val="0"/>
                  <w:marTop w:val="0"/>
                  <w:marBottom w:val="0"/>
                  <w:divBdr>
                    <w:top w:val="none" w:sz="0" w:space="0" w:color="auto"/>
                    <w:left w:val="none" w:sz="0" w:space="0" w:color="auto"/>
                    <w:bottom w:val="none" w:sz="0" w:space="0" w:color="auto"/>
                    <w:right w:val="none" w:sz="0" w:space="0" w:color="auto"/>
                  </w:divBdr>
                  <w:divsChild>
                    <w:div w:id="1037436444">
                      <w:marLeft w:val="0"/>
                      <w:marRight w:val="0"/>
                      <w:marTop w:val="0"/>
                      <w:marBottom w:val="0"/>
                      <w:divBdr>
                        <w:top w:val="none" w:sz="0" w:space="0" w:color="auto"/>
                        <w:left w:val="none" w:sz="0" w:space="0" w:color="auto"/>
                        <w:bottom w:val="none" w:sz="0" w:space="0" w:color="auto"/>
                        <w:right w:val="none" w:sz="0" w:space="0" w:color="auto"/>
                      </w:divBdr>
                    </w:div>
                  </w:divsChild>
                </w:div>
                <w:div w:id="2048211980">
                  <w:marLeft w:val="0"/>
                  <w:marRight w:val="0"/>
                  <w:marTop w:val="0"/>
                  <w:marBottom w:val="0"/>
                  <w:divBdr>
                    <w:top w:val="none" w:sz="0" w:space="0" w:color="auto"/>
                    <w:left w:val="none" w:sz="0" w:space="0" w:color="auto"/>
                    <w:bottom w:val="none" w:sz="0" w:space="0" w:color="auto"/>
                    <w:right w:val="none" w:sz="0" w:space="0" w:color="auto"/>
                  </w:divBdr>
                  <w:divsChild>
                    <w:div w:id="111753423">
                      <w:marLeft w:val="0"/>
                      <w:marRight w:val="0"/>
                      <w:marTop w:val="0"/>
                      <w:marBottom w:val="0"/>
                      <w:divBdr>
                        <w:top w:val="none" w:sz="0" w:space="0" w:color="auto"/>
                        <w:left w:val="none" w:sz="0" w:space="0" w:color="auto"/>
                        <w:bottom w:val="none" w:sz="0" w:space="0" w:color="auto"/>
                        <w:right w:val="none" w:sz="0" w:space="0" w:color="auto"/>
                      </w:divBdr>
                    </w:div>
                  </w:divsChild>
                </w:div>
                <w:div w:id="2088308081">
                  <w:marLeft w:val="0"/>
                  <w:marRight w:val="0"/>
                  <w:marTop w:val="0"/>
                  <w:marBottom w:val="0"/>
                  <w:divBdr>
                    <w:top w:val="none" w:sz="0" w:space="0" w:color="auto"/>
                    <w:left w:val="none" w:sz="0" w:space="0" w:color="auto"/>
                    <w:bottom w:val="none" w:sz="0" w:space="0" w:color="auto"/>
                    <w:right w:val="none" w:sz="0" w:space="0" w:color="auto"/>
                  </w:divBdr>
                  <w:divsChild>
                    <w:div w:id="1478378207">
                      <w:marLeft w:val="0"/>
                      <w:marRight w:val="0"/>
                      <w:marTop w:val="0"/>
                      <w:marBottom w:val="0"/>
                      <w:divBdr>
                        <w:top w:val="none" w:sz="0" w:space="0" w:color="auto"/>
                        <w:left w:val="none" w:sz="0" w:space="0" w:color="auto"/>
                        <w:bottom w:val="none" w:sz="0" w:space="0" w:color="auto"/>
                        <w:right w:val="none" w:sz="0" w:space="0" w:color="auto"/>
                      </w:divBdr>
                    </w:div>
                  </w:divsChild>
                </w:div>
                <w:div w:id="2136823255">
                  <w:marLeft w:val="0"/>
                  <w:marRight w:val="0"/>
                  <w:marTop w:val="0"/>
                  <w:marBottom w:val="0"/>
                  <w:divBdr>
                    <w:top w:val="none" w:sz="0" w:space="0" w:color="auto"/>
                    <w:left w:val="none" w:sz="0" w:space="0" w:color="auto"/>
                    <w:bottom w:val="none" w:sz="0" w:space="0" w:color="auto"/>
                    <w:right w:val="none" w:sz="0" w:space="0" w:color="auto"/>
                  </w:divBdr>
                  <w:divsChild>
                    <w:div w:id="51003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668353">
          <w:marLeft w:val="0"/>
          <w:marRight w:val="0"/>
          <w:marTop w:val="0"/>
          <w:marBottom w:val="0"/>
          <w:divBdr>
            <w:top w:val="none" w:sz="0" w:space="0" w:color="auto"/>
            <w:left w:val="none" w:sz="0" w:space="0" w:color="auto"/>
            <w:bottom w:val="none" w:sz="0" w:space="0" w:color="auto"/>
            <w:right w:val="none" w:sz="0" w:space="0" w:color="auto"/>
          </w:divBdr>
        </w:div>
        <w:div w:id="1601840936">
          <w:marLeft w:val="0"/>
          <w:marRight w:val="0"/>
          <w:marTop w:val="0"/>
          <w:marBottom w:val="0"/>
          <w:divBdr>
            <w:top w:val="none" w:sz="0" w:space="0" w:color="auto"/>
            <w:left w:val="none" w:sz="0" w:space="0" w:color="auto"/>
            <w:bottom w:val="none" w:sz="0" w:space="0" w:color="auto"/>
            <w:right w:val="none" w:sz="0" w:space="0" w:color="auto"/>
          </w:divBdr>
        </w:div>
        <w:div w:id="1653484888">
          <w:marLeft w:val="0"/>
          <w:marRight w:val="0"/>
          <w:marTop w:val="0"/>
          <w:marBottom w:val="0"/>
          <w:divBdr>
            <w:top w:val="none" w:sz="0" w:space="0" w:color="auto"/>
            <w:left w:val="none" w:sz="0" w:space="0" w:color="auto"/>
            <w:bottom w:val="none" w:sz="0" w:space="0" w:color="auto"/>
            <w:right w:val="none" w:sz="0" w:space="0" w:color="auto"/>
          </w:divBdr>
        </w:div>
      </w:divsChild>
    </w:div>
    <w:div w:id="2142266583">
      <w:bodyDiv w:val="1"/>
      <w:marLeft w:val="0"/>
      <w:marRight w:val="0"/>
      <w:marTop w:val="0"/>
      <w:marBottom w:val="0"/>
      <w:divBdr>
        <w:top w:val="none" w:sz="0" w:space="0" w:color="auto"/>
        <w:left w:val="none" w:sz="0" w:space="0" w:color="auto"/>
        <w:bottom w:val="none" w:sz="0" w:space="0" w:color="auto"/>
        <w:right w:val="none" w:sz="0" w:space="0" w:color="auto"/>
      </w:divBdr>
    </w:div>
    <w:div w:id="214384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Mark Slisz</DisplayName>
        <AccountId>20</AccountId>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F13CB-30FD-4845-8D16-F2B3815B716D}">
  <ds:schemaRefs>
    <ds:schemaRef ds:uri="http://schemas.microsoft.com/office/2006/metadata/properties"/>
    <ds:schemaRef ds:uri="http://schemas.microsoft.com/office/infopath/2007/PartnerControls"/>
    <ds:schemaRef ds:uri="a32802b5-1eb2-4669-a889-12b76ddfa0b9"/>
  </ds:schemaRefs>
</ds:datastoreItem>
</file>

<file path=customXml/itemProps2.xml><?xml version="1.0" encoding="utf-8"?>
<ds:datastoreItem xmlns:ds="http://schemas.openxmlformats.org/officeDocument/2006/customXml" ds:itemID="{B0DFC753-C1A3-4766-8DB0-36A9E15B8EE7}">
  <ds:schemaRefs>
    <ds:schemaRef ds:uri="http://schemas.microsoft.com/sharepoint/v3/contenttype/forms"/>
  </ds:schemaRefs>
</ds:datastoreItem>
</file>

<file path=customXml/itemProps3.xml><?xml version="1.0" encoding="utf-8"?>
<ds:datastoreItem xmlns:ds="http://schemas.openxmlformats.org/officeDocument/2006/customXml" ds:itemID="{C766163F-9775-425F-A523-AE3D78099C5B}"/>
</file>

<file path=customXml/itemProps4.xml><?xml version="1.0" encoding="utf-8"?>
<ds:datastoreItem xmlns:ds="http://schemas.openxmlformats.org/officeDocument/2006/customXml" ds:itemID="{457D336C-D4A9-4EDB-81A5-A05A10905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4072</Words>
  <Characters>23214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27232</CharactersWithSpaces>
  <SharedDoc>false</SharedDoc>
  <HLinks>
    <vt:vector size="594" baseType="variant">
      <vt:variant>
        <vt:i4>1245233</vt:i4>
      </vt:variant>
      <vt:variant>
        <vt:i4>596</vt:i4>
      </vt:variant>
      <vt:variant>
        <vt:i4>0</vt:i4>
      </vt:variant>
      <vt:variant>
        <vt:i4>5</vt:i4>
      </vt:variant>
      <vt:variant>
        <vt:lpwstr/>
      </vt:variant>
      <vt:variant>
        <vt:lpwstr>_Toc75517444</vt:lpwstr>
      </vt:variant>
      <vt:variant>
        <vt:i4>1310769</vt:i4>
      </vt:variant>
      <vt:variant>
        <vt:i4>590</vt:i4>
      </vt:variant>
      <vt:variant>
        <vt:i4>0</vt:i4>
      </vt:variant>
      <vt:variant>
        <vt:i4>5</vt:i4>
      </vt:variant>
      <vt:variant>
        <vt:lpwstr/>
      </vt:variant>
      <vt:variant>
        <vt:lpwstr>_Toc75517443</vt:lpwstr>
      </vt:variant>
      <vt:variant>
        <vt:i4>1376305</vt:i4>
      </vt:variant>
      <vt:variant>
        <vt:i4>584</vt:i4>
      </vt:variant>
      <vt:variant>
        <vt:i4>0</vt:i4>
      </vt:variant>
      <vt:variant>
        <vt:i4>5</vt:i4>
      </vt:variant>
      <vt:variant>
        <vt:lpwstr/>
      </vt:variant>
      <vt:variant>
        <vt:lpwstr>_Toc75517442</vt:lpwstr>
      </vt:variant>
      <vt:variant>
        <vt:i4>1441841</vt:i4>
      </vt:variant>
      <vt:variant>
        <vt:i4>578</vt:i4>
      </vt:variant>
      <vt:variant>
        <vt:i4>0</vt:i4>
      </vt:variant>
      <vt:variant>
        <vt:i4>5</vt:i4>
      </vt:variant>
      <vt:variant>
        <vt:lpwstr/>
      </vt:variant>
      <vt:variant>
        <vt:lpwstr>_Toc75517441</vt:lpwstr>
      </vt:variant>
      <vt:variant>
        <vt:i4>1507377</vt:i4>
      </vt:variant>
      <vt:variant>
        <vt:i4>572</vt:i4>
      </vt:variant>
      <vt:variant>
        <vt:i4>0</vt:i4>
      </vt:variant>
      <vt:variant>
        <vt:i4>5</vt:i4>
      </vt:variant>
      <vt:variant>
        <vt:lpwstr/>
      </vt:variant>
      <vt:variant>
        <vt:lpwstr>_Toc75517440</vt:lpwstr>
      </vt:variant>
      <vt:variant>
        <vt:i4>1966134</vt:i4>
      </vt:variant>
      <vt:variant>
        <vt:i4>566</vt:i4>
      </vt:variant>
      <vt:variant>
        <vt:i4>0</vt:i4>
      </vt:variant>
      <vt:variant>
        <vt:i4>5</vt:i4>
      </vt:variant>
      <vt:variant>
        <vt:lpwstr/>
      </vt:variant>
      <vt:variant>
        <vt:lpwstr>_Toc75517439</vt:lpwstr>
      </vt:variant>
      <vt:variant>
        <vt:i4>2031670</vt:i4>
      </vt:variant>
      <vt:variant>
        <vt:i4>560</vt:i4>
      </vt:variant>
      <vt:variant>
        <vt:i4>0</vt:i4>
      </vt:variant>
      <vt:variant>
        <vt:i4>5</vt:i4>
      </vt:variant>
      <vt:variant>
        <vt:lpwstr/>
      </vt:variant>
      <vt:variant>
        <vt:lpwstr>_Toc75517438</vt:lpwstr>
      </vt:variant>
      <vt:variant>
        <vt:i4>1048630</vt:i4>
      </vt:variant>
      <vt:variant>
        <vt:i4>554</vt:i4>
      </vt:variant>
      <vt:variant>
        <vt:i4>0</vt:i4>
      </vt:variant>
      <vt:variant>
        <vt:i4>5</vt:i4>
      </vt:variant>
      <vt:variant>
        <vt:lpwstr/>
      </vt:variant>
      <vt:variant>
        <vt:lpwstr>_Toc75517437</vt:lpwstr>
      </vt:variant>
      <vt:variant>
        <vt:i4>1114166</vt:i4>
      </vt:variant>
      <vt:variant>
        <vt:i4>548</vt:i4>
      </vt:variant>
      <vt:variant>
        <vt:i4>0</vt:i4>
      </vt:variant>
      <vt:variant>
        <vt:i4>5</vt:i4>
      </vt:variant>
      <vt:variant>
        <vt:lpwstr/>
      </vt:variant>
      <vt:variant>
        <vt:lpwstr>_Toc75517436</vt:lpwstr>
      </vt:variant>
      <vt:variant>
        <vt:i4>1179702</vt:i4>
      </vt:variant>
      <vt:variant>
        <vt:i4>542</vt:i4>
      </vt:variant>
      <vt:variant>
        <vt:i4>0</vt:i4>
      </vt:variant>
      <vt:variant>
        <vt:i4>5</vt:i4>
      </vt:variant>
      <vt:variant>
        <vt:lpwstr/>
      </vt:variant>
      <vt:variant>
        <vt:lpwstr>_Toc75517435</vt:lpwstr>
      </vt:variant>
      <vt:variant>
        <vt:i4>1245238</vt:i4>
      </vt:variant>
      <vt:variant>
        <vt:i4>536</vt:i4>
      </vt:variant>
      <vt:variant>
        <vt:i4>0</vt:i4>
      </vt:variant>
      <vt:variant>
        <vt:i4>5</vt:i4>
      </vt:variant>
      <vt:variant>
        <vt:lpwstr/>
      </vt:variant>
      <vt:variant>
        <vt:lpwstr>_Toc75517434</vt:lpwstr>
      </vt:variant>
      <vt:variant>
        <vt:i4>1310774</vt:i4>
      </vt:variant>
      <vt:variant>
        <vt:i4>530</vt:i4>
      </vt:variant>
      <vt:variant>
        <vt:i4>0</vt:i4>
      </vt:variant>
      <vt:variant>
        <vt:i4>5</vt:i4>
      </vt:variant>
      <vt:variant>
        <vt:lpwstr/>
      </vt:variant>
      <vt:variant>
        <vt:lpwstr>_Toc75517433</vt:lpwstr>
      </vt:variant>
      <vt:variant>
        <vt:i4>1376310</vt:i4>
      </vt:variant>
      <vt:variant>
        <vt:i4>524</vt:i4>
      </vt:variant>
      <vt:variant>
        <vt:i4>0</vt:i4>
      </vt:variant>
      <vt:variant>
        <vt:i4>5</vt:i4>
      </vt:variant>
      <vt:variant>
        <vt:lpwstr/>
      </vt:variant>
      <vt:variant>
        <vt:lpwstr>_Toc75517432</vt:lpwstr>
      </vt:variant>
      <vt:variant>
        <vt:i4>1441846</vt:i4>
      </vt:variant>
      <vt:variant>
        <vt:i4>518</vt:i4>
      </vt:variant>
      <vt:variant>
        <vt:i4>0</vt:i4>
      </vt:variant>
      <vt:variant>
        <vt:i4>5</vt:i4>
      </vt:variant>
      <vt:variant>
        <vt:lpwstr/>
      </vt:variant>
      <vt:variant>
        <vt:lpwstr>_Toc75517431</vt:lpwstr>
      </vt:variant>
      <vt:variant>
        <vt:i4>1507382</vt:i4>
      </vt:variant>
      <vt:variant>
        <vt:i4>509</vt:i4>
      </vt:variant>
      <vt:variant>
        <vt:i4>0</vt:i4>
      </vt:variant>
      <vt:variant>
        <vt:i4>5</vt:i4>
      </vt:variant>
      <vt:variant>
        <vt:lpwstr/>
      </vt:variant>
      <vt:variant>
        <vt:lpwstr>_Toc75517430</vt:lpwstr>
      </vt:variant>
      <vt:variant>
        <vt:i4>1966135</vt:i4>
      </vt:variant>
      <vt:variant>
        <vt:i4>503</vt:i4>
      </vt:variant>
      <vt:variant>
        <vt:i4>0</vt:i4>
      </vt:variant>
      <vt:variant>
        <vt:i4>5</vt:i4>
      </vt:variant>
      <vt:variant>
        <vt:lpwstr/>
      </vt:variant>
      <vt:variant>
        <vt:lpwstr>_Toc75517429</vt:lpwstr>
      </vt:variant>
      <vt:variant>
        <vt:i4>2031671</vt:i4>
      </vt:variant>
      <vt:variant>
        <vt:i4>497</vt:i4>
      </vt:variant>
      <vt:variant>
        <vt:i4>0</vt:i4>
      </vt:variant>
      <vt:variant>
        <vt:i4>5</vt:i4>
      </vt:variant>
      <vt:variant>
        <vt:lpwstr/>
      </vt:variant>
      <vt:variant>
        <vt:lpwstr>_Toc75517428</vt:lpwstr>
      </vt:variant>
      <vt:variant>
        <vt:i4>1048631</vt:i4>
      </vt:variant>
      <vt:variant>
        <vt:i4>491</vt:i4>
      </vt:variant>
      <vt:variant>
        <vt:i4>0</vt:i4>
      </vt:variant>
      <vt:variant>
        <vt:i4>5</vt:i4>
      </vt:variant>
      <vt:variant>
        <vt:lpwstr/>
      </vt:variant>
      <vt:variant>
        <vt:lpwstr>_Toc75517427</vt:lpwstr>
      </vt:variant>
      <vt:variant>
        <vt:i4>1114167</vt:i4>
      </vt:variant>
      <vt:variant>
        <vt:i4>485</vt:i4>
      </vt:variant>
      <vt:variant>
        <vt:i4>0</vt:i4>
      </vt:variant>
      <vt:variant>
        <vt:i4>5</vt:i4>
      </vt:variant>
      <vt:variant>
        <vt:lpwstr/>
      </vt:variant>
      <vt:variant>
        <vt:lpwstr>_Toc75517426</vt:lpwstr>
      </vt:variant>
      <vt:variant>
        <vt:i4>1179703</vt:i4>
      </vt:variant>
      <vt:variant>
        <vt:i4>479</vt:i4>
      </vt:variant>
      <vt:variant>
        <vt:i4>0</vt:i4>
      </vt:variant>
      <vt:variant>
        <vt:i4>5</vt:i4>
      </vt:variant>
      <vt:variant>
        <vt:lpwstr/>
      </vt:variant>
      <vt:variant>
        <vt:lpwstr>_Toc75517425</vt:lpwstr>
      </vt:variant>
      <vt:variant>
        <vt:i4>1245239</vt:i4>
      </vt:variant>
      <vt:variant>
        <vt:i4>473</vt:i4>
      </vt:variant>
      <vt:variant>
        <vt:i4>0</vt:i4>
      </vt:variant>
      <vt:variant>
        <vt:i4>5</vt:i4>
      </vt:variant>
      <vt:variant>
        <vt:lpwstr/>
      </vt:variant>
      <vt:variant>
        <vt:lpwstr>_Toc75517424</vt:lpwstr>
      </vt:variant>
      <vt:variant>
        <vt:i4>1310775</vt:i4>
      </vt:variant>
      <vt:variant>
        <vt:i4>467</vt:i4>
      </vt:variant>
      <vt:variant>
        <vt:i4>0</vt:i4>
      </vt:variant>
      <vt:variant>
        <vt:i4>5</vt:i4>
      </vt:variant>
      <vt:variant>
        <vt:lpwstr/>
      </vt:variant>
      <vt:variant>
        <vt:lpwstr>_Toc75517423</vt:lpwstr>
      </vt:variant>
      <vt:variant>
        <vt:i4>1376311</vt:i4>
      </vt:variant>
      <vt:variant>
        <vt:i4>461</vt:i4>
      </vt:variant>
      <vt:variant>
        <vt:i4>0</vt:i4>
      </vt:variant>
      <vt:variant>
        <vt:i4>5</vt:i4>
      </vt:variant>
      <vt:variant>
        <vt:lpwstr/>
      </vt:variant>
      <vt:variant>
        <vt:lpwstr>_Toc75517422</vt:lpwstr>
      </vt:variant>
      <vt:variant>
        <vt:i4>1441847</vt:i4>
      </vt:variant>
      <vt:variant>
        <vt:i4>455</vt:i4>
      </vt:variant>
      <vt:variant>
        <vt:i4>0</vt:i4>
      </vt:variant>
      <vt:variant>
        <vt:i4>5</vt:i4>
      </vt:variant>
      <vt:variant>
        <vt:lpwstr/>
      </vt:variant>
      <vt:variant>
        <vt:lpwstr>_Toc75517421</vt:lpwstr>
      </vt:variant>
      <vt:variant>
        <vt:i4>1507383</vt:i4>
      </vt:variant>
      <vt:variant>
        <vt:i4>449</vt:i4>
      </vt:variant>
      <vt:variant>
        <vt:i4>0</vt:i4>
      </vt:variant>
      <vt:variant>
        <vt:i4>5</vt:i4>
      </vt:variant>
      <vt:variant>
        <vt:lpwstr/>
      </vt:variant>
      <vt:variant>
        <vt:lpwstr>_Toc75517420</vt:lpwstr>
      </vt:variant>
      <vt:variant>
        <vt:i4>1966132</vt:i4>
      </vt:variant>
      <vt:variant>
        <vt:i4>443</vt:i4>
      </vt:variant>
      <vt:variant>
        <vt:i4>0</vt:i4>
      </vt:variant>
      <vt:variant>
        <vt:i4>5</vt:i4>
      </vt:variant>
      <vt:variant>
        <vt:lpwstr/>
      </vt:variant>
      <vt:variant>
        <vt:lpwstr>_Toc75517419</vt:lpwstr>
      </vt:variant>
      <vt:variant>
        <vt:i4>2031668</vt:i4>
      </vt:variant>
      <vt:variant>
        <vt:i4>437</vt:i4>
      </vt:variant>
      <vt:variant>
        <vt:i4>0</vt:i4>
      </vt:variant>
      <vt:variant>
        <vt:i4>5</vt:i4>
      </vt:variant>
      <vt:variant>
        <vt:lpwstr/>
      </vt:variant>
      <vt:variant>
        <vt:lpwstr>_Toc75517418</vt:lpwstr>
      </vt:variant>
      <vt:variant>
        <vt:i4>1048628</vt:i4>
      </vt:variant>
      <vt:variant>
        <vt:i4>431</vt:i4>
      </vt:variant>
      <vt:variant>
        <vt:i4>0</vt:i4>
      </vt:variant>
      <vt:variant>
        <vt:i4>5</vt:i4>
      </vt:variant>
      <vt:variant>
        <vt:lpwstr/>
      </vt:variant>
      <vt:variant>
        <vt:lpwstr>_Toc75517417</vt:lpwstr>
      </vt:variant>
      <vt:variant>
        <vt:i4>1114164</vt:i4>
      </vt:variant>
      <vt:variant>
        <vt:i4>425</vt:i4>
      </vt:variant>
      <vt:variant>
        <vt:i4>0</vt:i4>
      </vt:variant>
      <vt:variant>
        <vt:i4>5</vt:i4>
      </vt:variant>
      <vt:variant>
        <vt:lpwstr/>
      </vt:variant>
      <vt:variant>
        <vt:lpwstr>_Toc75517416</vt:lpwstr>
      </vt:variant>
      <vt:variant>
        <vt:i4>1179700</vt:i4>
      </vt:variant>
      <vt:variant>
        <vt:i4>419</vt:i4>
      </vt:variant>
      <vt:variant>
        <vt:i4>0</vt:i4>
      </vt:variant>
      <vt:variant>
        <vt:i4>5</vt:i4>
      </vt:variant>
      <vt:variant>
        <vt:lpwstr/>
      </vt:variant>
      <vt:variant>
        <vt:lpwstr>_Toc75517415</vt:lpwstr>
      </vt:variant>
      <vt:variant>
        <vt:i4>1245236</vt:i4>
      </vt:variant>
      <vt:variant>
        <vt:i4>413</vt:i4>
      </vt:variant>
      <vt:variant>
        <vt:i4>0</vt:i4>
      </vt:variant>
      <vt:variant>
        <vt:i4>5</vt:i4>
      </vt:variant>
      <vt:variant>
        <vt:lpwstr/>
      </vt:variant>
      <vt:variant>
        <vt:lpwstr>_Toc75517414</vt:lpwstr>
      </vt:variant>
      <vt:variant>
        <vt:i4>1310772</vt:i4>
      </vt:variant>
      <vt:variant>
        <vt:i4>407</vt:i4>
      </vt:variant>
      <vt:variant>
        <vt:i4>0</vt:i4>
      </vt:variant>
      <vt:variant>
        <vt:i4>5</vt:i4>
      </vt:variant>
      <vt:variant>
        <vt:lpwstr/>
      </vt:variant>
      <vt:variant>
        <vt:lpwstr>_Toc75517413</vt:lpwstr>
      </vt:variant>
      <vt:variant>
        <vt:i4>1376308</vt:i4>
      </vt:variant>
      <vt:variant>
        <vt:i4>401</vt:i4>
      </vt:variant>
      <vt:variant>
        <vt:i4>0</vt:i4>
      </vt:variant>
      <vt:variant>
        <vt:i4>5</vt:i4>
      </vt:variant>
      <vt:variant>
        <vt:lpwstr/>
      </vt:variant>
      <vt:variant>
        <vt:lpwstr>_Toc75517412</vt:lpwstr>
      </vt:variant>
      <vt:variant>
        <vt:i4>1441844</vt:i4>
      </vt:variant>
      <vt:variant>
        <vt:i4>395</vt:i4>
      </vt:variant>
      <vt:variant>
        <vt:i4>0</vt:i4>
      </vt:variant>
      <vt:variant>
        <vt:i4>5</vt:i4>
      </vt:variant>
      <vt:variant>
        <vt:lpwstr/>
      </vt:variant>
      <vt:variant>
        <vt:lpwstr>_Toc75517411</vt:lpwstr>
      </vt:variant>
      <vt:variant>
        <vt:i4>1507380</vt:i4>
      </vt:variant>
      <vt:variant>
        <vt:i4>389</vt:i4>
      </vt:variant>
      <vt:variant>
        <vt:i4>0</vt:i4>
      </vt:variant>
      <vt:variant>
        <vt:i4>5</vt:i4>
      </vt:variant>
      <vt:variant>
        <vt:lpwstr/>
      </vt:variant>
      <vt:variant>
        <vt:lpwstr>_Toc75517410</vt:lpwstr>
      </vt:variant>
      <vt:variant>
        <vt:i4>1966133</vt:i4>
      </vt:variant>
      <vt:variant>
        <vt:i4>383</vt:i4>
      </vt:variant>
      <vt:variant>
        <vt:i4>0</vt:i4>
      </vt:variant>
      <vt:variant>
        <vt:i4>5</vt:i4>
      </vt:variant>
      <vt:variant>
        <vt:lpwstr/>
      </vt:variant>
      <vt:variant>
        <vt:lpwstr>_Toc75517409</vt:lpwstr>
      </vt:variant>
      <vt:variant>
        <vt:i4>2031669</vt:i4>
      </vt:variant>
      <vt:variant>
        <vt:i4>377</vt:i4>
      </vt:variant>
      <vt:variant>
        <vt:i4>0</vt:i4>
      </vt:variant>
      <vt:variant>
        <vt:i4>5</vt:i4>
      </vt:variant>
      <vt:variant>
        <vt:lpwstr/>
      </vt:variant>
      <vt:variant>
        <vt:lpwstr>_Toc75517408</vt:lpwstr>
      </vt:variant>
      <vt:variant>
        <vt:i4>1048629</vt:i4>
      </vt:variant>
      <vt:variant>
        <vt:i4>371</vt:i4>
      </vt:variant>
      <vt:variant>
        <vt:i4>0</vt:i4>
      </vt:variant>
      <vt:variant>
        <vt:i4>5</vt:i4>
      </vt:variant>
      <vt:variant>
        <vt:lpwstr/>
      </vt:variant>
      <vt:variant>
        <vt:lpwstr>_Toc75517407</vt:lpwstr>
      </vt:variant>
      <vt:variant>
        <vt:i4>1114165</vt:i4>
      </vt:variant>
      <vt:variant>
        <vt:i4>365</vt:i4>
      </vt:variant>
      <vt:variant>
        <vt:i4>0</vt:i4>
      </vt:variant>
      <vt:variant>
        <vt:i4>5</vt:i4>
      </vt:variant>
      <vt:variant>
        <vt:lpwstr/>
      </vt:variant>
      <vt:variant>
        <vt:lpwstr>_Toc75517406</vt:lpwstr>
      </vt:variant>
      <vt:variant>
        <vt:i4>1179701</vt:i4>
      </vt:variant>
      <vt:variant>
        <vt:i4>359</vt:i4>
      </vt:variant>
      <vt:variant>
        <vt:i4>0</vt:i4>
      </vt:variant>
      <vt:variant>
        <vt:i4>5</vt:i4>
      </vt:variant>
      <vt:variant>
        <vt:lpwstr/>
      </vt:variant>
      <vt:variant>
        <vt:lpwstr>_Toc75517405</vt:lpwstr>
      </vt:variant>
      <vt:variant>
        <vt:i4>1245237</vt:i4>
      </vt:variant>
      <vt:variant>
        <vt:i4>353</vt:i4>
      </vt:variant>
      <vt:variant>
        <vt:i4>0</vt:i4>
      </vt:variant>
      <vt:variant>
        <vt:i4>5</vt:i4>
      </vt:variant>
      <vt:variant>
        <vt:lpwstr/>
      </vt:variant>
      <vt:variant>
        <vt:lpwstr>_Toc75517404</vt:lpwstr>
      </vt:variant>
      <vt:variant>
        <vt:i4>1310773</vt:i4>
      </vt:variant>
      <vt:variant>
        <vt:i4>347</vt:i4>
      </vt:variant>
      <vt:variant>
        <vt:i4>0</vt:i4>
      </vt:variant>
      <vt:variant>
        <vt:i4>5</vt:i4>
      </vt:variant>
      <vt:variant>
        <vt:lpwstr/>
      </vt:variant>
      <vt:variant>
        <vt:lpwstr>_Toc75517403</vt:lpwstr>
      </vt:variant>
      <vt:variant>
        <vt:i4>1376309</vt:i4>
      </vt:variant>
      <vt:variant>
        <vt:i4>341</vt:i4>
      </vt:variant>
      <vt:variant>
        <vt:i4>0</vt:i4>
      </vt:variant>
      <vt:variant>
        <vt:i4>5</vt:i4>
      </vt:variant>
      <vt:variant>
        <vt:lpwstr/>
      </vt:variant>
      <vt:variant>
        <vt:lpwstr>_Toc75517402</vt:lpwstr>
      </vt:variant>
      <vt:variant>
        <vt:i4>1441845</vt:i4>
      </vt:variant>
      <vt:variant>
        <vt:i4>335</vt:i4>
      </vt:variant>
      <vt:variant>
        <vt:i4>0</vt:i4>
      </vt:variant>
      <vt:variant>
        <vt:i4>5</vt:i4>
      </vt:variant>
      <vt:variant>
        <vt:lpwstr/>
      </vt:variant>
      <vt:variant>
        <vt:lpwstr>_Toc75517401</vt:lpwstr>
      </vt:variant>
      <vt:variant>
        <vt:i4>1507381</vt:i4>
      </vt:variant>
      <vt:variant>
        <vt:i4>329</vt:i4>
      </vt:variant>
      <vt:variant>
        <vt:i4>0</vt:i4>
      </vt:variant>
      <vt:variant>
        <vt:i4>5</vt:i4>
      </vt:variant>
      <vt:variant>
        <vt:lpwstr/>
      </vt:variant>
      <vt:variant>
        <vt:lpwstr>_Toc75517400</vt:lpwstr>
      </vt:variant>
      <vt:variant>
        <vt:i4>1638460</vt:i4>
      </vt:variant>
      <vt:variant>
        <vt:i4>323</vt:i4>
      </vt:variant>
      <vt:variant>
        <vt:i4>0</vt:i4>
      </vt:variant>
      <vt:variant>
        <vt:i4>5</vt:i4>
      </vt:variant>
      <vt:variant>
        <vt:lpwstr/>
      </vt:variant>
      <vt:variant>
        <vt:lpwstr>_Toc75517399</vt:lpwstr>
      </vt:variant>
      <vt:variant>
        <vt:i4>1572924</vt:i4>
      </vt:variant>
      <vt:variant>
        <vt:i4>317</vt:i4>
      </vt:variant>
      <vt:variant>
        <vt:i4>0</vt:i4>
      </vt:variant>
      <vt:variant>
        <vt:i4>5</vt:i4>
      </vt:variant>
      <vt:variant>
        <vt:lpwstr/>
      </vt:variant>
      <vt:variant>
        <vt:lpwstr>_Toc75517398</vt:lpwstr>
      </vt:variant>
      <vt:variant>
        <vt:i4>1507388</vt:i4>
      </vt:variant>
      <vt:variant>
        <vt:i4>311</vt:i4>
      </vt:variant>
      <vt:variant>
        <vt:i4>0</vt:i4>
      </vt:variant>
      <vt:variant>
        <vt:i4>5</vt:i4>
      </vt:variant>
      <vt:variant>
        <vt:lpwstr/>
      </vt:variant>
      <vt:variant>
        <vt:lpwstr>_Toc75517397</vt:lpwstr>
      </vt:variant>
      <vt:variant>
        <vt:i4>1179708</vt:i4>
      </vt:variant>
      <vt:variant>
        <vt:i4>302</vt:i4>
      </vt:variant>
      <vt:variant>
        <vt:i4>0</vt:i4>
      </vt:variant>
      <vt:variant>
        <vt:i4>5</vt:i4>
      </vt:variant>
      <vt:variant>
        <vt:lpwstr/>
      </vt:variant>
      <vt:variant>
        <vt:lpwstr>_Toc75517495</vt:lpwstr>
      </vt:variant>
      <vt:variant>
        <vt:i4>1245244</vt:i4>
      </vt:variant>
      <vt:variant>
        <vt:i4>296</vt:i4>
      </vt:variant>
      <vt:variant>
        <vt:i4>0</vt:i4>
      </vt:variant>
      <vt:variant>
        <vt:i4>5</vt:i4>
      </vt:variant>
      <vt:variant>
        <vt:lpwstr/>
      </vt:variant>
      <vt:variant>
        <vt:lpwstr>_Toc75517494</vt:lpwstr>
      </vt:variant>
      <vt:variant>
        <vt:i4>1310780</vt:i4>
      </vt:variant>
      <vt:variant>
        <vt:i4>290</vt:i4>
      </vt:variant>
      <vt:variant>
        <vt:i4>0</vt:i4>
      </vt:variant>
      <vt:variant>
        <vt:i4>5</vt:i4>
      </vt:variant>
      <vt:variant>
        <vt:lpwstr/>
      </vt:variant>
      <vt:variant>
        <vt:lpwstr>_Toc75517493</vt:lpwstr>
      </vt:variant>
      <vt:variant>
        <vt:i4>1376316</vt:i4>
      </vt:variant>
      <vt:variant>
        <vt:i4>284</vt:i4>
      </vt:variant>
      <vt:variant>
        <vt:i4>0</vt:i4>
      </vt:variant>
      <vt:variant>
        <vt:i4>5</vt:i4>
      </vt:variant>
      <vt:variant>
        <vt:lpwstr/>
      </vt:variant>
      <vt:variant>
        <vt:lpwstr>_Toc75517492</vt:lpwstr>
      </vt:variant>
      <vt:variant>
        <vt:i4>1441852</vt:i4>
      </vt:variant>
      <vt:variant>
        <vt:i4>278</vt:i4>
      </vt:variant>
      <vt:variant>
        <vt:i4>0</vt:i4>
      </vt:variant>
      <vt:variant>
        <vt:i4>5</vt:i4>
      </vt:variant>
      <vt:variant>
        <vt:lpwstr/>
      </vt:variant>
      <vt:variant>
        <vt:lpwstr>_Toc75517491</vt:lpwstr>
      </vt:variant>
      <vt:variant>
        <vt:i4>1507388</vt:i4>
      </vt:variant>
      <vt:variant>
        <vt:i4>272</vt:i4>
      </vt:variant>
      <vt:variant>
        <vt:i4>0</vt:i4>
      </vt:variant>
      <vt:variant>
        <vt:i4>5</vt:i4>
      </vt:variant>
      <vt:variant>
        <vt:lpwstr/>
      </vt:variant>
      <vt:variant>
        <vt:lpwstr>_Toc75517490</vt:lpwstr>
      </vt:variant>
      <vt:variant>
        <vt:i4>1966141</vt:i4>
      </vt:variant>
      <vt:variant>
        <vt:i4>266</vt:i4>
      </vt:variant>
      <vt:variant>
        <vt:i4>0</vt:i4>
      </vt:variant>
      <vt:variant>
        <vt:i4>5</vt:i4>
      </vt:variant>
      <vt:variant>
        <vt:lpwstr/>
      </vt:variant>
      <vt:variant>
        <vt:lpwstr>_Toc75517489</vt:lpwstr>
      </vt:variant>
      <vt:variant>
        <vt:i4>2031677</vt:i4>
      </vt:variant>
      <vt:variant>
        <vt:i4>260</vt:i4>
      </vt:variant>
      <vt:variant>
        <vt:i4>0</vt:i4>
      </vt:variant>
      <vt:variant>
        <vt:i4>5</vt:i4>
      </vt:variant>
      <vt:variant>
        <vt:lpwstr/>
      </vt:variant>
      <vt:variant>
        <vt:lpwstr>_Toc75517488</vt:lpwstr>
      </vt:variant>
      <vt:variant>
        <vt:i4>1048637</vt:i4>
      </vt:variant>
      <vt:variant>
        <vt:i4>254</vt:i4>
      </vt:variant>
      <vt:variant>
        <vt:i4>0</vt:i4>
      </vt:variant>
      <vt:variant>
        <vt:i4>5</vt:i4>
      </vt:variant>
      <vt:variant>
        <vt:lpwstr/>
      </vt:variant>
      <vt:variant>
        <vt:lpwstr>_Toc75517487</vt:lpwstr>
      </vt:variant>
      <vt:variant>
        <vt:i4>1114173</vt:i4>
      </vt:variant>
      <vt:variant>
        <vt:i4>248</vt:i4>
      </vt:variant>
      <vt:variant>
        <vt:i4>0</vt:i4>
      </vt:variant>
      <vt:variant>
        <vt:i4>5</vt:i4>
      </vt:variant>
      <vt:variant>
        <vt:lpwstr/>
      </vt:variant>
      <vt:variant>
        <vt:lpwstr>_Toc75517486</vt:lpwstr>
      </vt:variant>
      <vt:variant>
        <vt:i4>1179709</vt:i4>
      </vt:variant>
      <vt:variant>
        <vt:i4>242</vt:i4>
      </vt:variant>
      <vt:variant>
        <vt:i4>0</vt:i4>
      </vt:variant>
      <vt:variant>
        <vt:i4>5</vt:i4>
      </vt:variant>
      <vt:variant>
        <vt:lpwstr/>
      </vt:variant>
      <vt:variant>
        <vt:lpwstr>_Toc75517485</vt:lpwstr>
      </vt:variant>
      <vt:variant>
        <vt:i4>1245245</vt:i4>
      </vt:variant>
      <vt:variant>
        <vt:i4>236</vt:i4>
      </vt:variant>
      <vt:variant>
        <vt:i4>0</vt:i4>
      </vt:variant>
      <vt:variant>
        <vt:i4>5</vt:i4>
      </vt:variant>
      <vt:variant>
        <vt:lpwstr/>
      </vt:variant>
      <vt:variant>
        <vt:lpwstr>_Toc75517484</vt:lpwstr>
      </vt:variant>
      <vt:variant>
        <vt:i4>1310781</vt:i4>
      </vt:variant>
      <vt:variant>
        <vt:i4>230</vt:i4>
      </vt:variant>
      <vt:variant>
        <vt:i4>0</vt:i4>
      </vt:variant>
      <vt:variant>
        <vt:i4>5</vt:i4>
      </vt:variant>
      <vt:variant>
        <vt:lpwstr/>
      </vt:variant>
      <vt:variant>
        <vt:lpwstr>_Toc75517483</vt:lpwstr>
      </vt:variant>
      <vt:variant>
        <vt:i4>1376317</vt:i4>
      </vt:variant>
      <vt:variant>
        <vt:i4>224</vt:i4>
      </vt:variant>
      <vt:variant>
        <vt:i4>0</vt:i4>
      </vt:variant>
      <vt:variant>
        <vt:i4>5</vt:i4>
      </vt:variant>
      <vt:variant>
        <vt:lpwstr/>
      </vt:variant>
      <vt:variant>
        <vt:lpwstr>_Toc75517482</vt:lpwstr>
      </vt:variant>
      <vt:variant>
        <vt:i4>1441853</vt:i4>
      </vt:variant>
      <vt:variant>
        <vt:i4>218</vt:i4>
      </vt:variant>
      <vt:variant>
        <vt:i4>0</vt:i4>
      </vt:variant>
      <vt:variant>
        <vt:i4>5</vt:i4>
      </vt:variant>
      <vt:variant>
        <vt:lpwstr/>
      </vt:variant>
      <vt:variant>
        <vt:lpwstr>_Toc75517481</vt:lpwstr>
      </vt:variant>
      <vt:variant>
        <vt:i4>1507389</vt:i4>
      </vt:variant>
      <vt:variant>
        <vt:i4>212</vt:i4>
      </vt:variant>
      <vt:variant>
        <vt:i4>0</vt:i4>
      </vt:variant>
      <vt:variant>
        <vt:i4>5</vt:i4>
      </vt:variant>
      <vt:variant>
        <vt:lpwstr/>
      </vt:variant>
      <vt:variant>
        <vt:lpwstr>_Toc75517480</vt:lpwstr>
      </vt:variant>
      <vt:variant>
        <vt:i4>1966130</vt:i4>
      </vt:variant>
      <vt:variant>
        <vt:i4>206</vt:i4>
      </vt:variant>
      <vt:variant>
        <vt:i4>0</vt:i4>
      </vt:variant>
      <vt:variant>
        <vt:i4>5</vt:i4>
      </vt:variant>
      <vt:variant>
        <vt:lpwstr/>
      </vt:variant>
      <vt:variant>
        <vt:lpwstr>_Toc75517479</vt:lpwstr>
      </vt:variant>
      <vt:variant>
        <vt:i4>2031666</vt:i4>
      </vt:variant>
      <vt:variant>
        <vt:i4>200</vt:i4>
      </vt:variant>
      <vt:variant>
        <vt:i4>0</vt:i4>
      </vt:variant>
      <vt:variant>
        <vt:i4>5</vt:i4>
      </vt:variant>
      <vt:variant>
        <vt:lpwstr/>
      </vt:variant>
      <vt:variant>
        <vt:lpwstr>_Toc75517478</vt:lpwstr>
      </vt:variant>
      <vt:variant>
        <vt:i4>1048626</vt:i4>
      </vt:variant>
      <vt:variant>
        <vt:i4>194</vt:i4>
      </vt:variant>
      <vt:variant>
        <vt:i4>0</vt:i4>
      </vt:variant>
      <vt:variant>
        <vt:i4>5</vt:i4>
      </vt:variant>
      <vt:variant>
        <vt:lpwstr/>
      </vt:variant>
      <vt:variant>
        <vt:lpwstr>_Toc75517477</vt:lpwstr>
      </vt:variant>
      <vt:variant>
        <vt:i4>1114162</vt:i4>
      </vt:variant>
      <vt:variant>
        <vt:i4>188</vt:i4>
      </vt:variant>
      <vt:variant>
        <vt:i4>0</vt:i4>
      </vt:variant>
      <vt:variant>
        <vt:i4>5</vt:i4>
      </vt:variant>
      <vt:variant>
        <vt:lpwstr/>
      </vt:variant>
      <vt:variant>
        <vt:lpwstr>_Toc75517476</vt:lpwstr>
      </vt:variant>
      <vt:variant>
        <vt:i4>1179698</vt:i4>
      </vt:variant>
      <vt:variant>
        <vt:i4>182</vt:i4>
      </vt:variant>
      <vt:variant>
        <vt:i4>0</vt:i4>
      </vt:variant>
      <vt:variant>
        <vt:i4>5</vt:i4>
      </vt:variant>
      <vt:variant>
        <vt:lpwstr/>
      </vt:variant>
      <vt:variant>
        <vt:lpwstr>_Toc75517475</vt:lpwstr>
      </vt:variant>
      <vt:variant>
        <vt:i4>1245234</vt:i4>
      </vt:variant>
      <vt:variant>
        <vt:i4>176</vt:i4>
      </vt:variant>
      <vt:variant>
        <vt:i4>0</vt:i4>
      </vt:variant>
      <vt:variant>
        <vt:i4>5</vt:i4>
      </vt:variant>
      <vt:variant>
        <vt:lpwstr/>
      </vt:variant>
      <vt:variant>
        <vt:lpwstr>_Toc75517474</vt:lpwstr>
      </vt:variant>
      <vt:variant>
        <vt:i4>1310770</vt:i4>
      </vt:variant>
      <vt:variant>
        <vt:i4>170</vt:i4>
      </vt:variant>
      <vt:variant>
        <vt:i4>0</vt:i4>
      </vt:variant>
      <vt:variant>
        <vt:i4>5</vt:i4>
      </vt:variant>
      <vt:variant>
        <vt:lpwstr/>
      </vt:variant>
      <vt:variant>
        <vt:lpwstr>_Toc75517473</vt:lpwstr>
      </vt:variant>
      <vt:variant>
        <vt:i4>1376306</vt:i4>
      </vt:variant>
      <vt:variant>
        <vt:i4>164</vt:i4>
      </vt:variant>
      <vt:variant>
        <vt:i4>0</vt:i4>
      </vt:variant>
      <vt:variant>
        <vt:i4>5</vt:i4>
      </vt:variant>
      <vt:variant>
        <vt:lpwstr/>
      </vt:variant>
      <vt:variant>
        <vt:lpwstr>_Toc75517472</vt:lpwstr>
      </vt:variant>
      <vt:variant>
        <vt:i4>1441842</vt:i4>
      </vt:variant>
      <vt:variant>
        <vt:i4>158</vt:i4>
      </vt:variant>
      <vt:variant>
        <vt:i4>0</vt:i4>
      </vt:variant>
      <vt:variant>
        <vt:i4>5</vt:i4>
      </vt:variant>
      <vt:variant>
        <vt:lpwstr/>
      </vt:variant>
      <vt:variant>
        <vt:lpwstr>_Toc75517471</vt:lpwstr>
      </vt:variant>
      <vt:variant>
        <vt:i4>1507378</vt:i4>
      </vt:variant>
      <vt:variant>
        <vt:i4>152</vt:i4>
      </vt:variant>
      <vt:variant>
        <vt:i4>0</vt:i4>
      </vt:variant>
      <vt:variant>
        <vt:i4>5</vt:i4>
      </vt:variant>
      <vt:variant>
        <vt:lpwstr/>
      </vt:variant>
      <vt:variant>
        <vt:lpwstr>_Toc75517470</vt:lpwstr>
      </vt:variant>
      <vt:variant>
        <vt:i4>1966131</vt:i4>
      </vt:variant>
      <vt:variant>
        <vt:i4>146</vt:i4>
      </vt:variant>
      <vt:variant>
        <vt:i4>0</vt:i4>
      </vt:variant>
      <vt:variant>
        <vt:i4>5</vt:i4>
      </vt:variant>
      <vt:variant>
        <vt:lpwstr/>
      </vt:variant>
      <vt:variant>
        <vt:lpwstr>_Toc75517469</vt:lpwstr>
      </vt:variant>
      <vt:variant>
        <vt:i4>2031667</vt:i4>
      </vt:variant>
      <vt:variant>
        <vt:i4>140</vt:i4>
      </vt:variant>
      <vt:variant>
        <vt:i4>0</vt:i4>
      </vt:variant>
      <vt:variant>
        <vt:i4>5</vt:i4>
      </vt:variant>
      <vt:variant>
        <vt:lpwstr/>
      </vt:variant>
      <vt:variant>
        <vt:lpwstr>_Toc75517468</vt:lpwstr>
      </vt:variant>
      <vt:variant>
        <vt:i4>1048627</vt:i4>
      </vt:variant>
      <vt:variant>
        <vt:i4>134</vt:i4>
      </vt:variant>
      <vt:variant>
        <vt:i4>0</vt:i4>
      </vt:variant>
      <vt:variant>
        <vt:i4>5</vt:i4>
      </vt:variant>
      <vt:variant>
        <vt:lpwstr/>
      </vt:variant>
      <vt:variant>
        <vt:lpwstr>_Toc75517467</vt:lpwstr>
      </vt:variant>
      <vt:variant>
        <vt:i4>1114163</vt:i4>
      </vt:variant>
      <vt:variant>
        <vt:i4>128</vt:i4>
      </vt:variant>
      <vt:variant>
        <vt:i4>0</vt:i4>
      </vt:variant>
      <vt:variant>
        <vt:i4>5</vt:i4>
      </vt:variant>
      <vt:variant>
        <vt:lpwstr/>
      </vt:variant>
      <vt:variant>
        <vt:lpwstr>_Toc75517466</vt:lpwstr>
      </vt:variant>
      <vt:variant>
        <vt:i4>1179699</vt:i4>
      </vt:variant>
      <vt:variant>
        <vt:i4>122</vt:i4>
      </vt:variant>
      <vt:variant>
        <vt:i4>0</vt:i4>
      </vt:variant>
      <vt:variant>
        <vt:i4>5</vt:i4>
      </vt:variant>
      <vt:variant>
        <vt:lpwstr/>
      </vt:variant>
      <vt:variant>
        <vt:lpwstr>_Toc75517465</vt:lpwstr>
      </vt:variant>
      <vt:variant>
        <vt:i4>1245235</vt:i4>
      </vt:variant>
      <vt:variant>
        <vt:i4>116</vt:i4>
      </vt:variant>
      <vt:variant>
        <vt:i4>0</vt:i4>
      </vt:variant>
      <vt:variant>
        <vt:i4>5</vt:i4>
      </vt:variant>
      <vt:variant>
        <vt:lpwstr/>
      </vt:variant>
      <vt:variant>
        <vt:lpwstr>_Toc75517464</vt:lpwstr>
      </vt:variant>
      <vt:variant>
        <vt:i4>1310771</vt:i4>
      </vt:variant>
      <vt:variant>
        <vt:i4>110</vt:i4>
      </vt:variant>
      <vt:variant>
        <vt:i4>0</vt:i4>
      </vt:variant>
      <vt:variant>
        <vt:i4>5</vt:i4>
      </vt:variant>
      <vt:variant>
        <vt:lpwstr/>
      </vt:variant>
      <vt:variant>
        <vt:lpwstr>_Toc75517463</vt:lpwstr>
      </vt:variant>
      <vt:variant>
        <vt:i4>1376307</vt:i4>
      </vt:variant>
      <vt:variant>
        <vt:i4>104</vt:i4>
      </vt:variant>
      <vt:variant>
        <vt:i4>0</vt:i4>
      </vt:variant>
      <vt:variant>
        <vt:i4>5</vt:i4>
      </vt:variant>
      <vt:variant>
        <vt:lpwstr/>
      </vt:variant>
      <vt:variant>
        <vt:lpwstr>_Toc75517462</vt:lpwstr>
      </vt:variant>
      <vt:variant>
        <vt:i4>1441843</vt:i4>
      </vt:variant>
      <vt:variant>
        <vt:i4>98</vt:i4>
      </vt:variant>
      <vt:variant>
        <vt:i4>0</vt:i4>
      </vt:variant>
      <vt:variant>
        <vt:i4>5</vt:i4>
      </vt:variant>
      <vt:variant>
        <vt:lpwstr/>
      </vt:variant>
      <vt:variant>
        <vt:lpwstr>_Toc75517461</vt:lpwstr>
      </vt:variant>
      <vt:variant>
        <vt:i4>1507379</vt:i4>
      </vt:variant>
      <vt:variant>
        <vt:i4>92</vt:i4>
      </vt:variant>
      <vt:variant>
        <vt:i4>0</vt:i4>
      </vt:variant>
      <vt:variant>
        <vt:i4>5</vt:i4>
      </vt:variant>
      <vt:variant>
        <vt:lpwstr/>
      </vt:variant>
      <vt:variant>
        <vt:lpwstr>_Toc75517460</vt:lpwstr>
      </vt:variant>
      <vt:variant>
        <vt:i4>1966128</vt:i4>
      </vt:variant>
      <vt:variant>
        <vt:i4>86</vt:i4>
      </vt:variant>
      <vt:variant>
        <vt:i4>0</vt:i4>
      </vt:variant>
      <vt:variant>
        <vt:i4>5</vt:i4>
      </vt:variant>
      <vt:variant>
        <vt:lpwstr/>
      </vt:variant>
      <vt:variant>
        <vt:lpwstr>_Toc75517459</vt:lpwstr>
      </vt:variant>
      <vt:variant>
        <vt:i4>2031664</vt:i4>
      </vt:variant>
      <vt:variant>
        <vt:i4>80</vt:i4>
      </vt:variant>
      <vt:variant>
        <vt:i4>0</vt:i4>
      </vt:variant>
      <vt:variant>
        <vt:i4>5</vt:i4>
      </vt:variant>
      <vt:variant>
        <vt:lpwstr/>
      </vt:variant>
      <vt:variant>
        <vt:lpwstr>_Toc75517458</vt:lpwstr>
      </vt:variant>
      <vt:variant>
        <vt:i4>1048624</vt:i4>
      </vt:variant>
      <vt:variant>
        <vt:i4>74</vt:i4>
      </vt:variant>
      <vt:variant>
        <vt:i4>0</vt:i4>
      </vt:variant>
      <vt:variant>
        <vt:i4>5</vt:i4>
      </vt:variant>
      <vt:variant>
        <vt:lpwstr/>
      </vt:variant>
      <vt:variant>
        <vt:lpwstr>_Toc75517457</vt:lpwstr>
      </vt:variant>
      <vt:variant>
        <vt:i4>1114160</vt:i4>
      </vt:variant>
      <vt:variant>
        <vt:i4>68</vt:i4>
      </vt:variant>
      <vt:variant>
        <vt:i4>0</vt:i4>
      </vt:variant>
      <vt:variant>
        <vt:i4>5</vt:i4>
      </vt:variant>
      <vt:variant>
        <vt:lpwstr/>
      </vt:variant>
      <vt:variant>
        <vt:lpwstr>_Toc75517456</vt:lpwstr>
      </vt:variant>
      <vt:variant>
        <vt:i4>1179696</vt:i4>
      </vt:variant>
      <vt:variant>
        <vt:i4>62</vt:i4>
      </vt:variant>
      <vt:variant>
        <vt:i4>0</vt:i4>
      </vt:variant>
      <vt:variant>
        <vt:i4>5</vt:i4>
      </vt:variant>
      <vt:variant>
        <vt:lpwstr/>
      </vt:variant>
      <vt:variant>
        <vt:lpwstr>_Toc75517455</vt:lpwstr>
      </vt:variant>
      <vt:variant>
        <vt:i4>1245232</vt:i4>
      </vt:variant>
      <vt:variant>
        <vt:i4>56</vt:i4>
      </vt:variant>
      <vt:variant>
        <vt:i4>0</vt:i4>
      </vt:variant>
      <vt:variant>
        <vt:i4>5</vt:i4>
      </vt:variant>
      <vt:variant>
        <vt:lpwstr/>
      </vt:variant>
      <vt:variant>
        <vt:lpwstr>_Toc75517454</vt:lpwstr>
      </vt:variant>
      <vt:variant>
        <vt:i4>1310768</vt:i4>
      </vt:variant>
      <vt:variant>
        <vt:i4>50</vt:i4>
      </vt:variant>
      <vt:variant>
        <vt:i4>0</vt:i4>
      </vt:variant>
      <vt:variant>
        <vt:i4>5</vt:i4>
      </vt:variant>
      <vt:variant>
        <vt:lpwstr/>
      </vt:variant>
      <vt:variant>
        <vt:lpwstr>_Toc75517453</vt:lpwstr>
      </vt:variant>
      <vt:variant>
        <vt:i4>1376304</vt:i4>
      </vt:variant>
      <vt:variant>
        <vt:i4>44</vt:i4>
      </vt:variant>
      <vt:variant>
        <vt:i4>0</vt:i4>
      </vt:variant>
      <vt:variant>
        <vt:i4>5</vt:i4>
      </vt:variant>
      <vt:variant>
        <vt:lpwstr/>
      </vt:variant>
      <vt:variant>
        <vt:lpwstr>_Toc75517452</vt:lpwstr>
      </vt:variant>
      <vt:variant>
        <vt:i4>1441840</vt:i4>
      </vt:variant>
      <vt:variant>
        <vt:i4>38</vt:i4>
      </vt:variant>
      <vt:variant>
        <vt:i4>0</vt:i4>
      </vt:variant>
      <vt:variant>
        <vt:i4>5</vt:i4>
      </vt:variant>
      <vt:variant>
        <vt:lpwstr/>
      </vt:variant>
      <vt:variant>
        <vt:lpwstr>_Toc75517451</vt:lpwstr>
      </vt:variant>
      <vt:variant>
        <vt:i4>1507376</vt:i4>
      </vt:variant>
      <vt:variant>
        <vt:i4>32</vt:i4>
      </vt:variant>
      <vt:variant>
        <vt:i4>0</vt:i4>
      </vt:variant>
      <vt:variant>
        <vt:i4>5</vt:i4>
      </vt:variant>
      <vt:variant>
        <vt:lpwstr/>
      </vt:variant>
      <vt:variant>
        <vt:lpwstr>_Toc75517450</vt:lpwstr>
      </vt:variant>
      <vt:variant>
        <vt:i4>1966129</vt:i4>
      </vt:variant>
      <vt:variant>
        <vt:i4>26</vt:i4>
      </vt:variant>
      <vt:variant>
        <vt:i4>0</vt:i4>
      </vt:variant>
      <vt:variant>
        <vt:i4>5</vt:i4>
      </vt:variant>
      <vt:variant>
        <vt:lpwstr/>
      </vt:variant>
      <vt:variant>
        <vt:lpwstr>_Toc75517449</vt:lpwstr>
      </vt:variant>
      <vt:variant>
        <vt:i4>2031665</vt:i4>
      </vt:variant>
      <vt:variant>
        <vt:i4>20</vt:i4>
      </vt:variant>
      <vt:variant>
        <vt:i4>0</vt:i4>
      </vt:variant>
      <vt:variant>
        <vt:i4>5</vt:i4>
      </vt:variant>
      <vt:variant>
        <vt:lpwstr/>
      </vt:variant>
      <vt:variant>
        <vt:lpwstr>_Toc75517448</vt:lpwstr>
      </vt:variant>
      <vt:variant>
        <vt:i4>1048625</vt:i4>
      </vt:variant>
      <vt:variant>
        <vt:i4>14</vt:i4>
      </vt:variant>
      <vt:variant>
        <vt:i4>0</vt:i4>
      </vt:variant>
      <vt:variant>
        <vt:i4>5</vt:i4>
      </vt:variant>
      <vt:variant>
        <vt:lpwstr/>
      </vt:variant>
      <vt:variant>
        <vt:lpwstr>_Toc75517447</vt:lpwstr>
      </vt:variant>
      <vt:variant>
        <vt:i4>1114161</vt:i4>
      </vt:variant>
      <vt:variant>
        <vt:i4>8</vt:i4>
      </vt:variant>
      <vt:variant>
        <vt:i4>0</vt:i4>
      </vt:variant>
      <vt:variant>
        <vt:i4>5</vt:i4>
      </vt:variant>
      <vt:variant>
        <vt:lpwstr/>
      </vt:variant>
      <vt:variant>
        <vt:lpwstr>_Toc75517446</vt:lpwstr>
      </vt:variant>
      <vt:variant>
        <vt:i4>1179697</vt:i4>
      </vt:variant>
      <vt:variant>
        <vt:i4>2</vt:i4>
      </vt:variant>
      <vt:variant>
        <vt:i4>0</vt:i4>
      </vt:variant>
      <vt:variant>
        <vt:i4>5</vt:i4>
      </vt:variant>
      <vt:variant>
        <vt:lpwstr/>
      </vt:variant>
      <vt:variant>
        <vt:lpwstr>_Toc75517445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2023-08-24T12:42:00Z</dcterms:created>
  <dcterms:modified xsi:type="dcterms:W3CDTF">2023-12-06T03:20:00Z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Table and figure numbering style">
    <vt:lpwstr>Document</vt:lpwstr>
  </property>
</Properties>
</file>